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65D" w:rsidRPr="0057265D" w:rsidRDefault="0057265D" w:rsidP="0057265D">
      <w:pPr>
        <w:framePr w:w="3292" w:h="961" w:hRule="exact" w:hSpace="188" w:vSpace="201" w:wrap="around" w:vAnchor="page" w:hAnchor="page" w:x="730" w:y="698"/>
        <w:spacing w:line="288" w:lineRule="exact"/>
        <w:rPr>
          <w:rFonts w:ascii="Arial" w:hAnsi="Arial" w:cs="Arial"/>
          <w:b/>
          <w:spacing w:val="2"/>
          <w:sz w:val="24"/>
        </w:rPr>
      </w:pPr>
      <w:bookmarkStart w:id="0" w:name="_GoBack"/>
      <w:bookmarkEnd w:id="0"/>
      <w:r w:rsidRPr="0057265D">
        <w:rPr>
          <w:rFonts w:ascii="Arial" w:hAnsi="Arial" w:cs="Arial"/>
          <w:b/>
          <w:spacing w:val="2"/>
          <w:sz w:val="24"/>
        </w:rPr>
        <w:t xml:space="preserve">HUD Survey Instructions and </w:t>
      </w:r>
      <w:r w:rsidR="009458DF">
        <w:rPr>
          <w:rFonts w:ascii="Arial" w:hAnsi="Arial" w:cs="Arial"/>
          <w:b/>
          <w:spacing w:val="2"/>
          <w:sz w:val="24"/>
        </w:rPr>
        <w:t xml:space="preserve">Surveyor’s </w:t>
      </w:r>
      <w:r w:rsidRPr="0057265D">
        <w:rPr>
          <w:rFonts w:ascii="Arial" w:hAnsi="Arial" w:cs="Arial"/>
          <w:b/>
          <w:spacing w:val="2"/>
          <w:sz w:val="24"/>
        </w:rPr>
        <w:t>Report</w:t>
      </w:r>
    </w:p>
    <w:p w:rsidR="0057265D" w:rsidRPr="0057265D" w:rsidRDefault="0057265D" w:rsidP="0057265D">
      <w:pPr>
        <w:framePr w:w="3292" w:h="961" w:hRule="exact" w:hSpace="188" w:vSpace="201" w:wrap="around" w:vAnchor="page" w:hAnchor="page" w:x="730" w:y="698"/>
        <w:rPr>
          <w:rFonts w:ascii="Arial" w:hAnsi="Arial" w:cs="Arial"/>
          <w:bCs/>
          <w:spacing w:val="10"/>
        </w:rPr>
      </w:pPr>
    </w:p>
    <w:p w:rsidR="0057265D" w:rsidRPr="0057265D" w:rsidRDefault="0057265D" w:rsidP="0057265D">
      <w:pPr>
        <w:framePr w:w="6542" w:h="854" w:hRule="exact" w:hSpace="188" w:vSpace="201" w:wrap="around" w:vAnchor="page" w:hAnchor="page" w:x="4943" w:y="730"/>
        <w:tabs>
          <w:tab w:val="left" w:pos="2880"/>
        </w:tabs>
        <w:spacing w:line="192" w:lineRule="exact"/>
        <w:rPr>
          <w:rFonts w:ascii="Arial" w:hAnsi="Arial" w:cs="Arial"/>
          <w:bCs/>
          <w:sz w:val="16"/>
        </w:rPr>
      </w:pPr>
      <w:r w:rsidRPr="0057265D">
        <w:rPr>
          <w:rFonts w:ascii="Arial" w:hAnsi="Arial" w:cs="Arial"/>
          <w:b/>
          <w:sz w:val="16"/>
        </w:rPr>
        <w:t>U.S. Department of Housing</w:t>
      </w:r>
      <w:r w:rsidRPr="0057265D">
        <w:rPr>
          <w:rFonts w:ascii="Arial" w:hAnsi="Arial" w:cs="Arial"/>
          <w:b/>
          <w:sz w:val="16"/>
        </w:rPr>
        <w:tab/>
        <w:t xml:space="preserve">                                  </w:t>
      </w:r>
      <w:r w:rsidRPr="0057265D">
        <w:rPr>
          <w:rFonts w:ascii="Arial" w:hAnsi="Arial" w:cs="Arial"/>
          <w:bCs/>
          <w:sz w:val="16"/>
        </w:rPr>
        <w:t>OMB Approval No. 2502-0598</w:t>
      </w:r>
    </w:p>
    <w:p w:rsidR="0057265D" w:rsidRPr="0057265D" w:rsidRDefault="0057265D" w:rsidP="0057265D">
      <w:pPr>
        <w:framePr w:w="6542" w:h="854" w:hRule="exact" w:hSpace="188" w:vSpace="201" w:wrap="around" w:vAnchor="page" w:hAnchor="page" w:x="4943" w:y="730"/>
        <w:tabs>
          <w:tab w:val="left" w:pos="2880"/>
        </w:tabs>
        <w:spacing w:line="192" w:lineRule="exact"/>
        <w:rPr>
          <w:rFonts w:ascii="Arial" w:hAnsi="Arial" w:cs="Arial"/>
          <w:b/>
          <w:sz w:val="16"/>
        </w:rPr>
      </w:pPr>
      <w:r w:rsidRPr="0057265D">
        <w:rPr>
          <w:rFonts w:ascii="Arial" w:hAnsi="Arial" w:cs="Arial"/>
          <w:b/>
          <w:sz w:val="16"/>
        </w:rPr>
        <w:t>and Urban Development</w:t>
      </w:r>
      <w:r w:rsidRPr="0057265D">
        <w:rPr>
          <w:rFonts w:ascii="Arial" w:hAnsi="Arial" w:cs="Arial"/>
          <w:b/>
          <w:sz w:val="16"/>
        </w:rPr>
        <w:tab/>
      </w:r>
      <w:r w:rsidRPr="0057265D">
        <w:rPr>
          <w:rFonts w:ascii="Arial" w:hAnsi="Arial" w:cs="Arial"/>
          <w:b/>
          <w:sz w:val="16"/>
        </w:rPr>
        <w:tab/>
      </w:r>
      <w:r w:rsidRPr="0057265D">
        <w:rPr>
          <w:rFonts w:ascii="Arial" w:hAnsi="Arial" w:cs="Arial"/>
          <w:b/>
          <w:sz w:val="16"/>
        </w:rPr>
        <w:tab/>
      </w:r>
      <w:r w:rsidRPr="0057265D">
        <w:rPr>
          <w:rFonts w:ascii="Arial" w:hAnsi="Arial" w:cs="Arial"/>
          <w:b/>
          <w:sz w:val="16"/>
        </w:rPr>
        <w:tab/>
        <w:t xml:space="preserve">     </w:t>
      </w:r>
      <w:r w:rsidR="00330884">
        <w:rPr>
          <w:rFonts w:ascii="Arial" w:hAnsi="Arial" w:cs="Arial"/>
          <w:bCs/>
          <w:sz w:val="16"/>
        </w:rPr>
        <w:t>(Exp. 06/30/2017</w:t>
      </w:r>
      <w:r w:rsidRPr="0057265D">
        <w:rPr>
          <w:rFonts w:ascii="Arial" w:hAnsi="Arial" w:cs="Arial"/>
          <w:bCs/>
          <w:sz w:val="16"/>
        </w:rPr>
        <w:t>)</w:t>
      </w:r>
    </w:p>
    <w:p w:rsidR="0057265D" w:rsidRPr="0057265D" w:rsidRDefault="0057265D" w:rsidP="0057265D">
      <w:pPr>
        <w:framePr w:w="6542" w:h="854" w:hRule="exact" w:hSpace="188" w:vSpace="201" w:wrap="around" w:vAnchor="page" w:hAnchor="page" w:x="4943" w:y="730"/>
        <w:rPr>
          <w:rFonts w:ascii="Arial" w:hAnsi="Arial" w:cs="Arial"/>
          <w:bCs/>
          <w:sz w:val="16"/>
        </w:rPr>
      </w:pPr>
      <w:r w:rsidRPr="0057265D">
        <w:rPr>
          <w:rFonts w:ascii="Arial" w:hAnsi="Arial" w:cs="Arial"/>
          <w:bCs/>
          <w:sz w:val="16"/>
        </w:rPr>
        <w:t xml:space="preserve">Office of Housing </w:t>
      </w:r>
    </w:p>
    <w:p w:rsidR="0057265D" w:rsidRPr="0057265D" w:rsidRDefault="0057265D" w:rsidP="0057265D">
      <w:pPr>
        <w:framePr w:w="10814" w:h="1071" w:hRule="exact" w:hSpace="188" w:vSpace="201" w:wrap="around" w:vAnchor="page" w:hAnchor="page" w:x="725" w:y="1825"/>
        <w:pBdr>
          <w:bottom w:val="single" w:sz="12" w:space="1" w:color="auto"/>
        </w:pBdr>
        <w:spacing w:line="168" w:lineRule="exact"/>
        <w:jc w:val="both"/>
        <w:rPr>
          <w:rFonts w:ascii="Arial" w:hAnsi="Arial" w:cs="Arial"/>
          <w:bCs/>
          <w:sz w:val="16"/>
        </w:rPr>
      </w:pPr>
      <w:r w:rsidRPr="0057265D">
        <w:rPr>
          <w:rFonts w:ascii="Arial" w:hAnsi="Arial"/>
          <w:bCs/>
          <w:sz w:val="16"/>
        </w:rPr>
        <w:t xml:space="preserve">Public Reporting Burden for this collection of information is estimated to average 0.5 </w:t>
      </w:r>
      <w:r w:rsidRPr="0057265D">
        <w:rPr>
          <w:rFonts w:ascii="Arial Narrow" w:hAnsi="Arial Narrow"/>
          <w:bCs/>
          <w:sz w:val="16"/>
        </w:rPr>
        <w:t>hour</w:t>
      </w:r>
      <w:r w:rsidRPr="0057265D">
        <w:rPr>
          <w:rFonts w:ascii="Arial" w:hAnsi="Arial"/>
          <w:bCs/>
          <w:sz w:val="16"/>
        </w:rPr>
        <w:t xml:space="preserve"> per response, including the time for reviewing instructions, searching existing data sources, gathering and maintaining the data needed, and completing and reviewing the collection of information.  Send comments regarding this burden estimate or any other aspect of this collection of information, including suggestions for reducing this burden, to the Reports Management Officer, Office of Information Policies and Systems, U.S. Department of Housing and Urban Development, Washington, DC 20410-3600 and to the Office of Management and Budget, Paperwork Reduction Project (2502-0468), Washington, DC  20503.  Do not send this completed form to either of the above addresses.  </w:t>
      </w:r>
    </w:p>
    <w:p w:rsidR="0057265D" w:rsidRPr="0057265D" w:rsidRDefault="0057265D" w:rsidP="0057265D">
      <w:pPr>
        <w:framePr w:w="10837" w:h="517" w:hRule="exact" w:hSpace="188" w:vSpace="201" w:wrap="around" w:vAnchor="page" w:hAnchor="page" w:x="693" w:y="2988"/>
      </w:pPr>
      <w:r w:rsidRPr="0057265D">
        <w:rPr>
          <w:b/>
        </w:rPr>
        <w:t>This survey</w:t>
      </w:r>
      <w:r w:rsidRPr="0057265D">
        <w:t xml:space="preserve"> is to be used in a multifamily housing loan transaction submitted to HUD.</w:t>
      </w:r>
    </w:p>
    <w:p w:rsidR="0057265D" w:rsidRPr="0057265D" w:rsidRDefault="0057265D" w:rsidP="0057265D">
      <w:pPr>
        <w:keepNext/>
        <w:keepLines/>
        <w:framePr w:w="4156" w:h="266" w:hRule="exact" w:hSpace="188" w:vSpace="201" w:wrap="around" w:vAnchor="page" w:hAnchor="page" w:x="747" w:y="3475"/>
        <w:rPr>
          <w:b/>
        </w:rPr>
      </w:pPr>
      <w:r w:rsidRPr="0057265D">
        <w:rPr>
          <w:b/>
        </w:rPr>
        <w:t>Its uses will include:</w:t>
      </w:r>
    </w:p>
    <w:p w:rsidR="0057265D" w:rsidRPr="0057265D" w:rsidRDefault="00D641CB" w:rsidP="0057265D">
      <w:pPr>
        <w:keepLines/>
        <w:framePr w:w="4157" w:h="871" w:hRule="exact" w:hSpace="188" w:vSpace="201" w:wrap="around" w:vAnchor="page" w:hAnchor="page" w:x="733" w:y="3741"/>
      </w:pPr>
      <w:r>
        <w:rPr>
          <w:noProof/>
        </w:rPr>
        <w:pict>
          <v:rect id="Rectangle 314" o:spid="_x0000_s1032" style="position:absolute;margin-left:.15pt;margin-top:.8pt;width:11.95pt;height:10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" o:allowincell="f"/>
        </w:pict>
      </w:r>
      <w:r w:rsidR="0057265D" w:rsidRPr="0057265D">
        <w:t xml:space="preserve">       Land title recordation (all cases).</w:t>
      </w:r>
    </w:p>
    <w:p w:rsidR="0057265D" w:rsidRPr="0057265D" w:rsidRDefault="00D641CB" w:rsidP="0057265D">
      <w:pPr>
        <w:keepLines/>
        <w:framePr w:w="4157" w:h="871" w:hRule="exact" w:hSpace="188" w:vSpace="201" w:wrap="around" w:vAnchor="page" w:hAnchor="page" w:x="733" w:y="3741"/>
      </w:pPr>
      <w:r>
        <w:rPr>
          <w:noProof/>
        </w:rPr>
        <w:pict>
          <v:rect id="Rectangle 312" o:spid="_x0000_s1031" style="position:absolute;margin-left:.1pt;margin-top:14.45pt;width:12pt;height:9.3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" o:allowincell="f"/>
        </w:pict>
      </w:r>
      <w:r>
        <w:rPr>
          <w:noProof/>
        </w:rPr>
        <w:pict>
          <v:rect id="Rectangle 311" o:spid="_x0000_s1030" style="position:absolute;margin-left:.05pt;margin-top:1.85pt;width:11.95pt;height:10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" o:allowincell="f"/>
        </w:pict>
      </w:r>
      <w:r w:rsidR="0057265D" w:rsidRPr="0057265D">
        <w:t xml:space="preserve">       Site grading plan preparation (item 1 below). </w:t>
      </w:r>
    </w:p>
    <w:p w:rsidR="0057265D" w:rsidRPr="0057265D" w:rsidRDefault="0057265D" w:rsidP="0057265D">
      <w:pPr>
        <w:keepLines/>
        <w:framePr w:w="4157" w:h="871" w:hRule="exact" w:hSpace="188" w:vSpace="201" w:wrap="around" w:vAnchor="page" w:hAnchor="page" w:x="733" w:y="3741"/>
      </w:pPr>
      <w:r w:rsidRPr="0057265D">
        <w:t xml:space="preserve">       Plot plan design/redesign (item 2 below).</w:t>
      </w:r>
    </w:p>
    <w:p w:rsidR="0057265D" w:rsidRPr="0057265D" w:rsidRDefault="0057265D" w:rsidP="0057265D">
      <w:pPr>
        <w:framePr w:w="5522" w:h="1074" w:hRule="exact" w:hSpace="188" w:vSpace="201" w:wrap="around" w:vAnchor="page" w:hAnchor="page" w:x="6202" w:y="3544"/>
        <w:spacing w:line="228" w:lineRule="exact"/>
        <w:rPr>
          <w:rFonts w:ascii="Arial" w:hAnsi="Arial"/>
          <w:spacing w:val="2"/>
          <w:sz w:val="26"/>
        </w:rPr>
      </w:pPr>
      <w:r w:rsidRPr="0057265D">
        <w:rPr>
          <w:b/>
        </w:rPr>
        <w:t>Special Project Features</w:t>
      </w:r>
      <w:r w:rsidRPr="0057265D">
        <w:t xml:space="preserve">: </w:t>
      </w:r>
    </w:p>
    <w:p w:rsidR="0057265D" w:rsidRPr="0057265D" w:rsidRDefault="00D641CB" w:rsidP="0057265D">
      <w:pPr>
        <w:framePr w:w="5522" w:h="1074" w:hRule="exact" w:hSpace="188" w:vSpace="201" w:wrap="around" w:vAnchor="page" w:hAnchor="page" w:x="6202" w:y="3544"/>
        <w:spacing w:line="228" w:lineRule="exact"/>
        <w:rPr>
          <w:rFonts w:ascii="Arial" w:hAnsi="Arial"/>
          <w:spacing w:val="2"/>
          <w:sz w:val="26"/>
        </w:rPr>
      </w:pPr>
      <w:r>
        <w:rPr>
          <w:noProof/>
        </w:rPr>
        <w:pict>
          <v:rect id="Rectangle 308" o:spid="_x0000_s1029" style="position:absolute;margin-left:-1.4pt;margin-top:2.8pt;width:10.7pt;height:8.65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" o:allowincell="f"/>
        </w:pict>
      </w:r>
      <w:r>
        <w:rPr>
          <w:noProof/>
        </w:rPr>
        <w:pict>
          <v:rect id="Rectangle 309" o:spid="_x0000_s1028" style="position:absolute;margin-left:-1.4pt;margin-top:2.8pt;width:10.7pt;height:8.6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" o:allowincell="f"/>
        </w:pict>
      </w:r>
      <w:r w:rsidR="0057265D" w:rsidRPr="0057265D">
        <w:t xml:space="preserve"> C  Condominium/Air-rights, and/or </w:t>
      </w:r>
    </w:p>
    <w:p w:rsidR="0057265D" w:rsidRPr="0057265D" w:rsidRDefault="00D641CB" w:rsidP="0057265D">
      <w:pPr>
        <w:framePr w:w="5522" w:h="1074" w:hRule="exact" w:hSpace="188" w:vSpace="201" w:wrap="around" w:vAnchor="page" w:hAnchor="page" w:x="6202" w:y="3544"/>
        <w:spacing w:line="228" w:lineRule="exact"/>
      </w:pPr>
      <w:r>
        <w:rPr>
          <w:noProof/>
        </w:rPr>
        <w:pict>
          <v:rect id="Rectangle 310" o:spid="_x0000_s1027" style="position:absolute;margin-left:-1.4pt;margin-top:2.8pt;width:10.7pt;height:8.6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" o:allowincell="f"/>
        </w:pict>
      </w:r>
      <w:r w:rsidR="0057265D" w:rsidRPr="0057265D">
        <w:t xml:space="preserve">      Other: (Specify)</w:t>
      </w:r>
    </w:p>
    <w:p w:rsidR="0057265D" w:rsidRPr="0057265D" w:rsidRDefault="0057265D" w:rsidP="0057265D">
      <w:pPr>
        <w:framePr w:w="5522" w:h="1074" w:hRule="exact" w:hSpace="188" w:vSpace="201" w:wrap="around" w:vAnchor="page" w:hAnchor="page" w:x="6202" w:y="3544"/>
        <w:spacing w:line="228" w:lineRule="exact"/>
        <w:rPr>
          <w:rFonts w:ascii="Arial" w:hAnsi="Arial"/>
          <w:spacing w:val="2"/>
          <w:sz w:val="26"/>
        </w:rPr>
      </w:pPr>
      <w:r w:rsidRPr="0057265D">
        <w:t xml:space="preserve">   </w:t>
      </w:r>
    </w:p>
    <w:p w:rsidR="0057265D" w:rsidRPr="0057265D" w:rsidRDefault="0057265D" w:rsidP="0057265D">
      <w:pPr>
        <w:framePr w:w="5522" w:h="1074" w:hRule="exact" w:hSpace="188" w:vSpace="201" w:wrap="around" w:vAnchor="page" w:hAnchor="page" w:x="6202" w:y="3544"/>
        <w:spacing w:line="228" w:lineRule="exact"/>
      </w:pPr>
    </w:p>
    <w:p w:rsidR="0057265D" w:rsidRPr="0057265D" w:rsidRDefault="00D641CB" w:rsidP="0057265D">
      <w:pPr>
        <w:framePr w:w="5502" w:h="961" w:hRule="exact" w:hSpace="188" w:vSpace="201" w:wrap="around" w:vAnchor="page" w:hAnchor="page" w:x="671" w:y="4651"/>
      </w:pPr>
      <w:r>
        <w:rPr>
          <w:noProof/>
        </w:rPr>
        <w:pict>
          <v:shapetype id="_x0000_t32" coordsize="21600,21600" o:spt="32" o:oned="t" path="m,l21600,21600e" filled="f">
            <v:path arrowok="t" fillok="f" o:connecttype="none"/>
            <o:lock v:ext="edit" shapetype="t"/>
          </v:shapetype>
          <v:shape id="AutoShape 313" o:spid="_x0000_s1026" type="#_x0000_t32" style="position:absolute;margin-left:.25pt;margin-top:-3.75pt;width:545.35pt;height:.0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"/>
        </w:pict>
      </w:r>
      <w:r w:rsidR="0057265D" w:rsidRPr="0057265D">
        <w:rPr>
          <w:b/>
        </w:rPr>
        <w:t>Standards of Performance</w:t>
      </w:r>
      <w:r w:rsidR="0057265D" w:rsidRPr="0057265D">
        <w:t>: In every instance the survey and map(s) and/or plat(s) must be made in accordance with the requirements for an “ALTA/</w:t>
      </w:r>
      <w:ins w:id="1" w:author="Author">
        <w:r w:rsidR="00BC2EAC">
          <w:t>NSPS</w:t>
        </w:r>
      </w:ins>
      <w:del w:id="2" w:author="Author">
        <w:r w:rsidR="0057265D" w:rsidRPr="0057265D" w:rsidDel="00BC2EAC">
          <w:delText>ACSM</w:delText>
        </w:r>
      </w:del>
      <w:r w:rsidR="0057265D" w:rsidRPr="0057265D">
        <w:t xml:space="preserve"> Land Title Survey” and in compliance with the:</w:t>
      </w:r>
    </w:p>
    <w:p w:rsidR="0057265D" w:rsidRPr="0057265D" w:rsidRDefault="0057265D" w:rsidP="0057265D">
      <w:pPr>
        <w:framePr w:w="5647" w:h="961" w:hRule="exact" w:hSpace="188" w:vSpace="201" w:wrap="around" w:vAnchor="page" w:hAnchor="page" w:x="393" w:y="5661"/>
        <w:ind w:left="540" w:hanging="252"/>
      </w:pPr>
      <w:r w:rsidRPr="0057265D">
        <w:t>▪    201</w:t>
      </w:r>
      <w:ins w:id="3" w:author="Author">
        <w:r w:rsidR="00BC2EAC">
          <w:t>6</w:t>
        </w:r>
      </w:ins>
      <w:del w:id="4" w:author="Author">
        <w:r w:rsidRPr="0057265D" w:rsidDel="00BC2EAC">
          <w:delText>1</w:delText>
        </w:r>
      </w:del>
      <w:r w:rsidRPr="0057265D">
        <w:t xml:space="preserve"> Minimum Standard Detail Requirements for ALTA/</w:t>
      </w:r>
      <w:ins w:id="5" w:author="Author">
        <w:r w:rsidR="00BC2EAC">
          <w:t>NSPS</w:t>
        </w:r>
      </w:ins>
      <w:del w:id="6" w:author="Author">
        <w:r w:rsidRPr="0057265D" w:rsidDel="00BC2EAC">
          <w:delText>ACSM</w:delText>
        </w:r>
      </w:del>
      <w:r w:rsidRPr="0057265D">
        <w:t xml:space="preserve"> Land Title Surveys, jointly established and adapted by the American Land Title Association and the National Society of Professional Surveyors;</w:t>
      </w:r>
    </w:p>
    <w:p w:rsidR="0057265D" w:rsidRPr="0057265D" w:rsidRDefault="0057265D" w:rsidP="0057265D">
      <w:pPr>
        <w:framePr w:w="5588" w:h="1031" w:hRule="exact" w:hSpace="188" w:vSpace="201" w:wrap="around" w:vAnchor="page" w:hAnchor="page" w:x="414" w:y="6581"/>
        <w:ind w:left="288"/>
      </w:pPr>
      <w:r w:rsidRPr="0057265D">
        <w:t xml:space="preserve">▪   Table A, Optional Survey Responsibilities and Specifications, </w:t>
      </w:r>
    </w:p>
    <w:p w:rsidR="0057265D" w:rsidRPr="0057265D" w:rsidRDefault="0057265D" w:rsidP="0057265D">
      <w:pPr>
        <w:framePr w:w="5588" w:h="1031" w:hRule="exact" w:hSpace="188" w:vSpace="201" w:wrap="around" w:vAnchor="page" w:hAnchor="page" w:x="414" w:y="6581"/>
        <w:ind w:left="528"/>
      </w:pPr>
      <w:r w:rsidRPr="0057265D">
        <w:t>thereof, items 1, 2, 3, 4, 6a, 6b, 7a, 8, 9, 10a, 10b, 11</w:t>
      </w:r>
      <w:del w:id="7" w:author="Author">
        <w:r w:rsidRPr="0057265D" w:rsidDel="00895561">
          <w:delText>b</w:delText>
        </w:r>
      </w:del>
      <w:r w:rsidRPr="0057265D">
        <w:t xml:space="preserve">, 12, 13, 16, 17, 18, </w:t>
      </w:r>
      <w:ins w:id="8" w:author="Author">
        <w:r w:rsidR="00BC2EAC">
          <w:t xml:space="preserve">and </w:t>
        </w:r>
      </w:ins>
      <w:r w:rsidRPr="0057265D">
        <w:t>19</w:t>
      </w:r>
      <w:del w:id="9" w:author="Author">
        <w:r w:rsidRPr="0057265D" w:rsidDel="00BC2EAC">
          <w:delText>, and 20a</w:delText>
        </w:r>
      </w:del>
      <w:r w:rsidRPr="0057265D">
        <w:t xml:space="preserve">; </w:t>
      </w:r>
    </w:p>
    <w:p w:rsidR="0057265D" w:rsidRPr="0057265D" w:rsidRDefault="0057265D" w:rsidP="0057265D">
      <w:pPr>
        <w:framePr w:w="5588" w:h="1031" w:hRule="exact" w:hSpace="188" w:vSpace="201" w:wrap="around" w:vAnchor="page" w:hAnchor="page" w:x="414" w:y="6581"/>
        <w:ind w:left="288"/>
      </w:pPr>
      <w:r w:rsidRPr="0057265D">
        <w:t>▪   And the following requirements as applicable:</w:t>
      </w:r>
    </w:p>
    <w:p w:rsidR="0057265D" w:rsidRPr="0057265D" w:rsidRDefault="0057265D" w:rsidP="0057265D">
      <w:pPr>
        <w:framePr w:w="5510" w:h="1415" w:hRule="exact" w:hSpace="188" w:vSpace="201" w:wrap="around" w:vAnchor="page" w:hAnchor="page" w:x="579" w:y="7584"/>
        <w:ind w:left="144"/>
      </w:pPr>
      <w:r w:rsidRPr="0057265D">
        <w:t xml:space="preserve">1. </w:t>
      </w:r>
      <w:r w:rsidRPr="0057265D">
        <w:rPr>
          <w:b/>
        </w:rPr>
        <w:t>Site Grading Involved</w:t>
      </w:r>
      <w:r w:rsidRPr="0057265D">
        <w:t>: Comply with table A, item 5. Contours</w:t>
      </w:r>
    </w:p>
    <w:p w:rsidR="0057265D" w:rsidRPr="0057265D" w:rsidRDefault="0057265D" w:rsidP="0057265D">
      <w:pPr>
        <w:framePr w:w="5510" w:h="1415" w:hRule="exact" w:hSpace="188" w:vSpace="201" w:wrap="around" w:vAnchor="page" w:hAnchor="page" w:x="579" w:y="7584"/>
        <w:ind w:left="144"/>
      </w:pPr>
      <w:r w:rsidRPr="0057265D">
        <w:t xml:space="preserve">    may not exceed 1-foot vertical intervals, except that 2-foot and</w:t>
      </w:r>
    </w:p>
    <w:p w:rsidR="0057265D" w:rsidRPr="0057265D" w:rsidRDefault="0057265D" w:rsidP="0057265D">
      <w:pPr>
        <w:framePr w:w="5510" w:h="1415" w:hRule="exact" w:hSpace="188" w:vSpace="201" w:wrap="around" w:vAnchor="page" w:hAnchor="page" w:x="579" w:y="7584"/>
        <w:ind w:left="288"/>
      </w:pPr>
      <w:r w:rsidRPr="0057265D">
        <w:t>5</w:t>
      </w:r>
      <w:r w:rsidRPr="0057265D">
        <w:softHyphen/>
        <w:t>-foot vertical intervals may be used where the mean site gradient exceeds 5 percent and 10 percent respectively. Where curbs and/ or gutters exist, show top of curb and flow line elevations.</w:t>
      </w:r>
    </w:p>
    <w:p w:rsidR="0057265D" w:rsidRPr="0057265D" w:rsidRDefault="0057265D" w:rsidP="0057265D">
      <w:pPr>
        <w:framePr w:w="5497" w:h="551" w:hRule="exact" w:hSpace="188" w:vSpace="201" w:wrap="around" w:vAnchor="page" w:hAnchor="page" w:x="722" w:y="9031"/>
        <w:ind w:left="288" w:hanging="288"/>
      </w:pPr>
      <w:r w:rsidRPr="0057265D">
        <w:t xml:space="preserve">2. </w:t>
      </w:r>
      <w:r w:rsidRPr="0057265D">
        <w:rPr>
          <w:b/>
        </w:rPr>
        <w:t>Plot Plan Design/Redesign Involved</w:t>
      </w:r>
      <w:r w:rsidRPr="0057265D">
        <w:t xml:space="preserve">: Comply with Table A, </w:t>
      </w:r>
    </w:p>
    <w:p w:rsidR="0057265D" w:rsidRPr="0057265D" w:rsidRDefault="0057265D" w:rsidP="0057265D">
      <w:pPr>
        <w:framePr w:w="5497" w:h="551" w:hRule="exact" w:hSpace="188" w:vSpace="201" w:wrap="around" w:vAnchor="page" w:hAnchor="page" w:x="722" w:y="9031"/>
        <w:ind w:left="288" w:hanging="288"/>
      </w:pPr>
      <w:r w:rsidRPr="0057265D">
        <w:t xml:space="preserve">    Item 6.</w:t>
      </w:r>
    </w:p>
    <w:p w:rsidR="0057265D" w:rsidRPr="0057265D" w:rsidRDefault="0057265D" w:rsidP="0057265D">
      <w:pPr>
        <w:framePr w:w="163" w:h="271" w:hRule="exact" w:hSpace="188" w:vSpace="201" w:wrap="around" w:vAnchor="page" w:hAnchor="page" w:x="6216" w:y="4681"/>
      </w:pPr>
      <w:r w:rsidRPr="0057265D">
        <w:t>3.</w:t>
      </w:r>
    </w:p>
    <w:p w:rsidR="0057265D" w:rsidRPr="0057265D" w:rsidRDefault="0057265D" w:rsidP="0057265D">
      <w:pPr>
        <w:framePr w:w="168" w:h="266" w:hRule="exact" w:hSpace="188" w:vSpace="201" w:wrap="around" w:vAnchor="page" w:hAnchor="page" w:x="6211" w:y="5641"/>
      </w:pPr>
      <w:r w:rsidRPr="0057265D">
        <w:t>4.</w:t>
      </w:r>
    </w:p>
    <w:p w:rsidR="0057265D" w:rsidRPr="0057265D" w:rsidRDefault="0057265D" w:rsidP="0057265D">
      <w:pPr>
        <w:framePr w:w="158" w:h="274" w:hRule="exact" w:hSpace="187" w:vSpace="202" w:wrap="around" w:vAnchor="page" w:hAnchor="page" w:x="6194" w:y="8781"/>
      </w:pPr>
      <w:r w:rsidRPr="0057265D">
        <w:t>5.</w:t>
      </w:r>
    </w:p>
    <w:p w:rsidR="0057265D" w:rsidRPr="0057265D" w:rsidRDefault="0057265D" w:rsidP="0057265D">
      <w:pPr>
        <w:framePr w:w="5283" w:h="953" w:hRule="exact" w:hSpace="188" w:vSpace="201" w:wrap="around" w:vAnchor="page" w:hAnchor="page" w:x="6475" w:y="4681"/>
      </w:pPr>
      <w:r w:rsidRPr="0057265D">
        <w:rPr>
          <w:b/>
        </w:rPr>
        <w:t>Condominium/Air-rights Involved:</w:t>
      </w:r>
      <w:r w:rsidRPr="0057265D">
        <w:t xml:space="preserve"> The surveyor must provide a survey made in accordance with any Property Jurisdiction require</w:t>
      </w:r>
      <w:r w:rsidRPr="0057265D">
        <w:softHyphen/>
        <w:t>ments or, in the absence of such requirements, professionally recognized standards.</w:t>
      </w:r>
    </w:p>
    <w:p w:rsidR="0057265D" w:rsidRPr="0057265D" w:rsidRDefault="0057265D" w:rsidP="0057265D">
      <w:pPr>
        <w:framePr w:w="5111" w:h="3041" w:hRule="exact" w:hSpace="188" w:vSpace="201" w:wrap="around" w:vAnchor="page" w:hAnchor="page" w:x="6419" w:y="5669"/>
      </w:pPr>
      <w:r w:rsidRPr="0057265D">
        <w:rPr>
          <w:b/>
        </w:rPr>
        <w:t>Flood Hazard Involved:</w:t>
      </w:r>
      <w:r w:rsidRPr="0057265D">
        <w:t xml:space="preserve"> Where any portion of the site is subject to flood hazard, show the 100-year return frequency flood hazard elevation and flood zone for all projects </w:t>
      </w:r>
      <w:r w:rsidRPr="0057265D">
        <w:rPr>
          <w:spacing w:val="-3"/>
        </w:rPr>
        <w:t xml:space="preserve">plus the 500 year return </w:t>
      </w:r>
      <w:r w:rsidRPr="0057265D">
        <w:rPr>
          <w:spacing w:val="-2"/>
        </w:rPr>
        <w:t xml:space="preserve">frequency flood hazard elevation and flood zone for Section 811 housing program. </w:t>
      </w:r>
      <w:r w:rsidRPr="0057265D">
        <w:t xml:space="preserve"> For existing projects show the site elevation at the building entrances, lowest habitable finished floor, and basement for each primary building, and the vehicular parking area that serves each primary building. Take return frequency flood hazard elevations from the applicable Federal Flood Insurance Rate Map. Where such is not available, take the elevations from available state or local equivalent data, or  when not available, work in conjunction with owner's engineer.</w:t>
      </w:r>
    </w:p>
    <w:p w:rsidR="0057265D" w:rsidRPr="0057265D" w:rsidRDefault="0057265D" w:rsidP="0057265D">
      <w:pPr>
        <w:framePr w:w="5116" w:h="760" w:hRule="exact" w:hSpace="188" w:vSpace="201" w:wrap="around" w:vAnchor="page" w:hAnchor="page" w:x="6413" w:y="8791"/>
      </w:pPr>
      <w:r w:rsidRPr="0057265D">
        <w:rPr>
          <w:b/>
        </w:rPr>
        <w:t>Blanket Easement Involved</w:t>
      </w:r>
      <w:r w:rsidRPr="0057265D">
        <w:t>. Show on the map/plat the location of any facility that is located within or traverses the property under provisions of a blanket easement.</w:t>
      </w:r>
    </w:p>
    <w:p w:rsidR="0057265D" w:rsidRPr="0057265D" w:rsidRDefault="0057265D" w:rsidP="0057265D">
      <w:pPr>
        <w:framePr w:w="11041" w:h="583" w:hRule="exact" w:hSpace="188" w:vSpace="201" w:wrap="around" w:vAnchor="page" w:hAnchor="page" w:x="653" w:y="9631"/>
      </w:pPr>
      <w:r w:rsidRPr="0057265D">
        <w:rPr>
          <w:b/>
        </w:rPr>
        <w:t>Additional Owner Requirements</w:t>
      </w:r>
      <w:r w:rsidRPr="0057265D">
        <w:t>: The following requirements are not intended to void any other part of this instruction.</w:t>
      </w:r>
    </w:p>
    <w:p w:rsidR="0057265D" w:rsidRPr="0057265D" w:rsidRDefault="0057265D" w:rsidP="006F668C">
      <w:pPr>
        <w:framePr w:w="10797" w:h="687" w:hRule="exact" w:hSpace="187" w:vSpace="202" w:wrap="around" w:vAnchor="page" w:hAnchor="page" w:x="735" w:y="10268"/>
        <w:ind w:left="288" w:hanging="288"/>
        <w:rPr>
          <w:rFonts w:ascii="Arial Narrow" w:hAnsi="Arial Narrow"/>
          <w:b/>
          <w:sz w:val="18"/>
        </w:rPr>
      </w:pPr>
      <w:r w:rsidRPr="0057265D">
        <w:rPr>
          <w:rFonts w:ascii="Arial Narrow" w:hAnsi="Arial Narrow"/>
          <w:b/>
          <w:sz w:val="18"/>
        </w:rPr>
        <w:t xml:space="preserve">Owner's Representative / Contact:        </w:t>
      </w:r>
    </w:p>
    <w:p w:rsidR="0057265D" w:rsidRPr="0057265D" w:rsidRDefault="0057265D" w:rsidP="006F668C">
      <w:pPr>
        <w:framePr w:w="10797" w:h="687" w:hRule="exact" w:hSpace="187" w:vSpace="202" w:wrap="around" w:vAnchor="page" w:hAnchor="page" w:x="735" w:y="10268"/>
        <w:tabs>
          <w:tab w:val="left" w:pos="2160"/>
          <w:tab w:val="left" w:pos="2880"/>
          <w:tab w:val="left" w:pos="3600"/>
          <w:tab w:val="left" w:pos="4320"/>
          <w:tab w:val="left" w:pos="5760"/>
          <w:tab w:val="left" w:pos="7200"/>
          <w:tab w:val="left" w:pos="8640"/>
          <w:tab w:val="left" w:pos="10080"/>
          <w:tab w:val="left" w:pos="10796"/>
        </w:tabs>
        <w:ind w:left="288"/>
        <w:rPr>
          <w:rFonts w:ascii="Arial Narrow" w:hAnsi="Arial Narrow"/>
          <w:sz w:val="18"/>
          <w:u w:val="single"/>
        </w:rPr>
      </w:pPr>
      <w:r w:rsidRPr="0057265D">
        <w:rPr>
          <w:rFonts w:ascii="Arial Narrow" w:hAnsi="Arial Narrow"/>
          <w:sz w:val="18"/>
        </w:rPr>
        <w:t xml:space="preserve">Name &amp; Phone No: </w:t>
      </w:r>
      <w:r w:rsidRPr="0057265D">
        <w:rPr>
          <w:rFonts w:ascii="Arial Narrow" w:hAnsi="Arial Narrow"/>
          <w:sz w:val="18"/>
          <w:u w:val="single"/>
        </w:rPr>
        <w:tab/>
      </w:r>
      <w:r w:rsidRPr="0057265D">
        <w:rPr>
          <w:rFonts w:ascii="Arial Narrow" w:hAnsi="Arial Narrow"/>
          <w:sz w:val="18"/>
          <w:u w:val="single"/>
        </w:rPr>
        <w:tab/>
      </w:r>
      <w:r w:rsidRPr="0057265D">
        <w:rPr>
          <w:rFonts w:ascii="Arial Narrow" w:hAnsi="Arial Narrow"/>
          <w:sz w:val="18"/>
          <w:u w:val="single"/>
        </w:rPr>
        <w:tab/>
      </w:r>
      <w:r w:rsidRPr="0057265D">
        <w:rPr>
          <w:rFonts w:ascii="Arial Narrow" w:hAnsi="Arial Narrow"/>
          <w:sz w:val="18"/>
          <w:u w:val="single"/>
        </w:rPr>
        <w:tab/>
      </w:r>
      <w:r w:rsidRPr="0057265D">
        <w:rPr>
          <w:rFonts w:ascii="Arial Narrow" w:hAnsi="Arial Narrow"/>
          <w:sz w:val="18"/>
          <w:u w:val="single"/>
        </w:rPr>
        <w:tab/>
      </w:r>
      <w:r w:rsidRPr="0057265D">
        <w:rPr>
          <w:rFonts w:ascii="Arial Narrow" w:hAnsi="Arial Narrow"/>
          <w:sz w:val="18"/>
          <w:u w:val="single"/>
        </w:rPr>
        <w:tab/>
      </w:r>
      <w:r w:rsidRPr="0057265D">
        <w:rPr>
          <w:rFonts w:ascii="Arial Narrow" w:hAnsi="Arial Narrow"/>
          <w:sz w:val="18"/>
          <w:u w:val="single"/>
        </w:rPr>
        <w:tab/>
      </w:r>
      <w:r w:rsidRPr="0057265D">
        <w:rPr>
          <w:rFonts w:ascii="Arial Narrow" w:hAnsi="Arial Narrow"/>
          <w:sz w:val="18"/>
          <w:u w:val="single"/>
        </w:rPr>
        <w:tab/>
      </w:r>
      <w:r w:rsidRPr="0057265D">
        <w:rPr>
          <w:rFonts w:ascii="Arial Narrow" w:hAnsi="Arial Narrow"/>
          <w:sz w:val="18"/>
          <w:u w:val="single"/>
        </w:rPr>
        <w:tab/>
      </w:r>
    </w:p>
    <w:p w:rsidR="0057265D" w:rsidRPr="0057265D" w:rsidRDefault="0057265D" w:rsidP="006F668C">
      <w:pPr>
        <w:framePr w:w="10797" w:h="687" w:hRule="exact" w:hSpace="187" w:vSpace="202" w:wrap="around" w:vAnchor="page" w:hAnchor="page" w:x="735" w:y="10268"/>
        <w:tabs>
          <w:tab w:val="left" w:pos="10800"/>
        </w:tabs>
        <w:spacing w:after="72"/>
        <w:ind w:firstLine="288"/>
        <w:rPr>
          <w:rFonts w:ascii="Arial Narrow" w:hAnsi="Arial Narrow"/>
          <w:sz w:val="18"/>
          <w:u w:val="single"/>
        </w:rPr>
      </w:pPr>
      <w:r w:rsidRPr="0057265D">
        <w:rPr>
          <w:rFonts w:ascii="Arial Narrow" w:hAnsi="Arial Narrow"/>
          <w:sz w:val="18"/>
        </w:rPr>
        <w:t xml:space="preserve">Address: </w:t>
      </w:r>
      <w:r w:rsidRPr="006F668C">
        <w:rPr>
          <w:rFonts w:ascii="Arial Narrow" w:hAnsi="Arial Narrow"/>
          <w:sz w:val="18"/>
          <w:u w:val="single"/>
        </w:rPr>
        <w:tab/>
      </w:r>
    </w:p>
    <w:p w:rsidR="0057265D" w:rsidRPr="0057265D" w:rsidRDefault="0057265D" w:rsidP="0057265D">
      <w:pPr>
        <w:framePr w:w="5255" w:h="559" w:hRule="exact" w:hSpace="188" w:vSpace="201" w:wrap="around" w:vAnchor="page" w:hAnchor="page" w:x="736" w:y="11395"/>
        <w:spacing w:after="72"/>
      </w:pPr>
      <w:r w:rsidRPr="0057265D">
        <w:rPr>
          <w:b/>
        </w:rPr>
        <w:t>Certification</w:t>
      </w:r>
      <w:r w:rsidRPr="0057265D">
        <w:t>: The survey map/plat must bear the ALTA/</w:t>
      </w:r>
      <w:ins w:id="10" w:author="Author">
        <w:r w:rsidR="00F31FD2">
          <w:t>NSPS</w:t>
        </w:r>
      </w:ins>
      <w:del w:id="11" w:author="Author">
        <w:r w:rsidRPr="0057265D" w:rsidDel="00F31FD2">
          <w:delText>ASCM</w:delText>
        </w:r>
      </w:del>
      <w:r w:rsidRPr="0057265D">
        <w:t xml:space="preserve"> Certification:</w:t>
      </w:r>
    </w:p>
    <w:p w:rsidR="0057265D" w:rsidRDefault="0057265D" w:rsidP="0052481B">
      <w:pPr>
        <w:framePr w:w="6039" w:h="2826" w:hRule="exact" w:hSpace="188" w:vSpace="201" w:wrap="around" w:vAnchor="page" w:hAnchor="page" w:x="735" w:y="12051"/>
        <w:ind w:firstLine="288"/>
      </w:pPr>
      <w:r w:rsidRPr="0057265D">
        <w:t xml:space="preserve">“To (name of insured, if known), (name of lender, if known), (name of </w:t>
      </w:r>
      <w:r w:rsidR="00030F10">
        <w:t xml:space="preserve">title </w:t>
      </w:r>
      <w:r w:rsidRPr="0057265D">
        <w:t xml:space="preserve">insurer, if known), </w:t>
      </w:r>
      <w:r w:rsidR="004D1623">
        <w:t xml:space="preserve">Department of Housing and Urban Development </w:t>
      </w:r>
      <w:r w:rsidR="00030F10">
        <w:t>(</w:t>
      </w:r>
      <w:r w:rsidR="004D1623">
        <w:t>“</w:t>
      </w:r>
      <w:r w:rsidR="00030F10">
        <w:t>HUD</w:t>
      </w:r>
      <w:r w:rsidR="004D1623">
        <w:t>”</w:t>
      </w:r>
      <w:r w:rsidR="00030F10">
        <w:t xml:space="preserve">), </w:t>
      </w:r>
      <w:r w:rsidRPr="0057265D">
        <w:t>(names of others as negotiated with the client):</w:t>
      </w:r>
    </w:p>
    <w:p w:rsidR="0057265D" w:rsidRDefault="0057265D" w:rsidP="0052481B">
      <w:pPr>
        <w:framePr w:w="6039" w:h="2826" w:hRule="exact" w:hSpace="188" w:vSpace="201" w:wrap="around" w:vAnchor="page" w:hAnchor="page" w:x="735" w:y="12051"/>
        <w:ind w:firstLine="288"/>
      </w:pPr>
    </w:p>
    <w:p w:rsidR="0057265D" w:rsidRDefault="0057265D" w:rsidP="0052481B">
      <w:pPr>
        <w:framePr w:w="6039" w:h="2826" w:hRule="exact" w:hSpace="188" w:vSpace="201" w:wrap="around" w:vAnchor="page" w:hAnchor="page" w:x="735" w:y="12051"/>
        <w:ind w:firstLine="288"/>
        <w:rPr>
          <w:spacing w:val="10"/>
          <w:sz w:val="18"/>
        </w:rPr>
      </w:pPr>
      <w:r w:rsidRPr="0057265D">
        <w:rPr>
          <w:spacing w:val="10"/>
          <w:sz w:val="18"/>
        </w:rPr>
        <w:t>This is to certify that this map or plat and the survey on which it is based were made in accordance with the 201</w:t>
      </w:r>
      <w:ins w:id="12" w:author="Author">
        <w:r w:rsidR="00325DF3">
          <w:rPr>
            <w:spacing w:val="10"/>
            <w:sz w:val="18"/>
          </w:rPr>
          <w:t>6</w:t>
        </w:r>
      </w:ins>
      <w:del w:id="13" w:author="Author">
        <w:r w:rsidRPr="0057265D" w:rsidDel="00325DF3">
          <w:rPr>
            <w:spacing w:val="10"/>
            <w:sz w:val="18"/>
          </w:rPr>
          <w:delText>1</w:delText>
        </w:r>
      </w:del>
      <w:r w:rsidRPr="0057265D">
        <w:rPr>
          <w:spacing w:val="10"/>
          <w:sz w:val="18"/>
        </w:rPr>
        <w:t xml:space="preserve"> Minimum Standard Detail Requirements for ALTA/</w:t>
      </w:r>
      <w:del w:id="14" w:author="Author">
        <w:r w:rsidRPr="0057265D" w:rsidDel="00BC2EAC">
          <w:rPr>
            <w:spacing w:val="10"/>
            <w:sz w:val="18"/>
          </w:rPr>
          <w:delText>ACSM</w:delText>
        </w:r>
      </w:del>
      <w:ins w:id="15" w:author="Author">
        <w:r w:rsidR="00BC2EAC">
          <w:rPr>
            <w:spacing w:val="10"/>
            <w:sz w:val="18"/>
          </w:rPr>
          <w:t>NSPS</w:t>
        </w:r>
      </w:ins>
      <w:r w:rsidRPr="0057265D">
        <w:rPr>
          <w:spacing w:val="10"/>
          <w:sz w:val="18"/>
        </w:rPr>
        <w:t xml:space="preserve"> Land Title Surveys, jointly established and adopted by ALTA and NSPS, and includes Items</w:t>
      </w:r>
      <w:r>
        <w:rPr>
          <w:spacing w:val="10"/>
          <w:sz w:val="18"/>
        </w:rPr>
        <w:t xml:space="preserve"> ____</w:t>
      </w:r>
      <w:r w:rsidR="00E268F4">
        <w:rPr>
          <w:spacing w:val="10"/>
          <w:sz w:val="18"/>
        </w:rPr>
        <w:t xml:space="preserve">______ </w:t>
      </w:r>
      <w:r w:rsidRPr="0057265D">
        <w:rPr>
          <w:spacing w:val="10"/>
          <w:sz w:val="18"/>
        </w:rPr>
        <w:t>of Table A thereof. The field</w:t>
      </w:r>
      <w:del w:id="16" w:author="Author">
        <w:r w:rsidRPr="0057265D" w:rsidDel="00F31FD2">
          <w:rPr>
            <w:spacing w:val="10"/>
            <w:sz w:val="18"/>
          </w:rPr>
          <w:delText xml:space="preserve"> </w:delText>
        </w:r>
      </w:del>
      <w:r w:rsidRPr="0057265D">
        <w:rPr>
          <w:spacing w:val="10"/>
          <w:sz w:val="18"/>
        </w:rPr>
        <w:t>work was completed on ___________</w:t>
      </w:r>
      <w:ins w:id="17" w:author="Author">
        <w:r w:rsidR="00F31FD2">
          <w:rPr>
            <w:spacing w:val="10"/>
            <w:sz w:val="18"/>
          </w:rPr>
          <w:t>[date]</w:t>
        </w:r>
      </w:ins>
      <w:r w:rsidRPr="0057265D">
        <w:rPr>
          <w:spacing w:val="10"/>
          <w:sz w:val="18"/>
        </w:rPr>
        <w:t>.</w:t>
      </w:r>
    </w:p>
    <w:p w:rsidR="0057265D" w:rsidRDefault="0057265D" w:rsidP="0052481B">
      <w:pPr>
        <w:framePr w:w="6039" w:h="2826" w:hRule="exact" w:hSpace="188" w:vSpace="201" w:wrap="around" w:vAnchor="page" w:hAnchor="page" w:x="735" w:y="12051"/>
        <w:ind w:firstLine="288"/>
        <w:rPr>
          <w:spacing w:val="10"/>
          <w:sz w:val="18"/>
        </w:rPr>
      </w:pPr>
    </w:p>
    <w:p w:rsidR="0057265D" w:rsidRPr="0057265D" w:rsidRDefault="0057265D" w:rsidP="0052481B">
      <w:pPr>
        <w:framePr w:w="6039" w:h="2826" w:hRule="exact" w:hSpace="188" w:vSpace="201" w:wrap="around" w:vAnchor="page" w:hAnchor="page" w:x="735" w:y="12051"/>
        <w:ind w:firstLine="288"/>
      </w:pPr>
      <w:r w:rsidRPr="0057265D">
        <w:t>Date of Plat or Map:_____  (Surveyor’s signature, printed name and seal with Registration/License Number)</w:t>
      </w:r>
      <w:ins w:id="18" w:author="Author">
        <w:r w:rsidR="003C2EA7">
          <w:t>”</w:t>
        </w:r>
      </w:ins>
      <w:r w:rsidRPr="0057265D">
        <w:t xml:space="preserve"> </w:t>
      </w:r>
    </w:p>
    <w:p w:rsidR="0057265D" w:rsidRPr="0057265D" w:rsidRDefault="0057265D" w:rsidP="0052481B">
      <w:pPr>
        <w:framePr w:w="6039" w:h="2826" w:hRule="exact" w:hSpace="188" w:vSpace="201" w:wrap="around" w:vAnchor="page" w:hAnchor="page" w:x="735" w:y="12051"/>
        <w:ind w:firstLine="288"/>
      </w:pPr>
    </w:p>
    <w:p w:rsidR="0057265D" w:rsidRDefault="0057265D" w:rsidP="0057265D">
      <w:pPr>
        <w:pStyle w:val="Style2"/>
        <w:framePr w:w="4906" w:h="2881" w:hRule="exact" w:hSpace="188" w:vSpace="201" w:wrap="around" w:vAnchor="page" w:hAnchor="page" w:x="6719" w:y="11437"/>
        <w:ind w:firstLine="288"/>
        <w:jc w:val="left"/>
        <w:rPr>
          <w:i/>
        </w:rPr>
      </w:pPr>
    </w:p>
    <w:p w:rsidR="0057265D" w:rsidRDefault="0057265D" w:rsidP="0057265D">
      <w:pPr>
        <w:pStyle w:val="Style2"/>
        <w:framePr w:w="4906" w:h="2881" w:hRule="exact" w:hSpace="188" w:vSpace="201" w:wrap="around" w:vAnchor="page" w:hAnchor="page" w:x="6719" w:y="11437"/>
        <w:ind w:firstLine="288"/>
        <w:jc w:val="left"/>
        <w:rPr>
          <w:i/>
        </w:rPr>
      </w:pPr>
    </w:p>
    <w:p w:rsidR="0057265D" w:rsidRDefault="0057265D" w:rsidP="0057265D">
      <w:pPr>
        <w:pStyle w:val="Style2"/>
        <w:framePr w:w="4906" w:h="2881" w:hRule="exact" w:hSpace="188" w:vSpace="201" w:wrap="around" w:vAnchor="page" w:hAnchor="page" w:x="6719" w:y="11437"/>
        <w:ind w:firstLine="288"/>
        <w:jc w:val="left"/>
        <w:rPr>
          <w:i/>
        </w:rPr>
      </w:pPr>
    </w:p>
    <w:p w:rsidR="0057265D" w:rsidRDefault="0057265D" w:rsidP="0057265D">
      <w:pPr>
        <w:pStyle w:val="Style2"/>
        <w:framePr w:w="4906" w:h="2881" w:hRule="exact" w:hSpace="188" w:vSpace="201" w:wrap="around" w:vAnchor="page" w:hAnchor="page" w:x="6719" w:y="11437"/>
        <w:jc w:val="left"/>
        <w:rPr>
          <w:i/>
        </w:rPr>
      </w:pPr>
    </w:p>
    <w:p w:rsidR="0057265D" w:rsidRDefault="0057265D" w:rsidP="0057265D">
      <w:pPr>
        <w:pStyle w:val="Style2"/>
        <w:framePr w:w="4906" w:h="2881" w:hRule="exact" w:hSpace="188" w:vSpace="201" w:wrap="around" w:vAnchor="page" w:hAnchor="page" w:x="6719" w:y="11437"/>
        <w:jc w:val="left"/>
        <w:rPr>
          <w:i/>
        </w:rPr>
      </w:pPr>
    </w:p>
    <w:p w:rsidR="0057265D" w:rsidRDefault="0057265D" w:rsidP="0057265D">
      <w:pPr>
        <w:pStyle w:val="Style2"/>
        <w:framePr w:w="4906" w:h="2881" w:hRule="exact" w:hSpace="188" w:vSpace="201" w:wrap="around" w:vAnchor="page" w:hAnchor="page" w:x="6719" w:y="11437"/>
        <w:ind w:firstLine="288"/>
        <w:jc w:val="center"/>
        <w:rPr>
          <w:i/>
        </w:rPr>
      </w:pPr>
      <w:r>
        <w:rPr>
          <w:i/>
        </w:rPr>
        <w:t>Remainder of page intentionally blank.</w:t>
      </w:r>
    </w:p>
    <w:p w:rsidR="0057265D" w:rsidRPr="00DC22FA" w:rsidRDefault="0057265D" w:rsidP="0057265D">
      <w:pPr>
        <w:pStyle w:val="Style2"/>
        <w:framePr w:w="4906" w:h="2881" w:hRule="exact" w:hSpace="188" w:vSpace="201" w:wrap="around" w:vAnchor="page" w:hAnchor="page" w:x="6719" w:y="11437"/>
        <w:ind w:firstLine="288"/>
        <w:jc w:val="center"/>
        <w:rPr>
          <w:i/>
        </w:rPr>
      </w:pPr>
      <w:r>
        <w:rPr>
          <w:i/>
        </w:rPr>
        <w:t>Please see next page for Surveyor’s Report.</w:t>
      </w:r>
    </w:p>
    <w:p w:rsidR="0057265D" w:rsidRPr="0057265D" w:rsidRDefault="0057265D" w:rsidP="0057265D">
      <w:pPr>
        <w:framePr w:w="4906" w:h="2881" w:hRule="exact" w:hSpace="188" w:vSpace="201" w:wrap="around" w:vAnchor="page" w:hAnchor="page" w:x="6719" w:y="11437"/>
        <w:ind w:firstLine="288"/>
        <w:jc w:val="both"/>
      </w:pPr>
    </w:p>
    <w:p w:rsidR="0057265D" w:rsidRPr="0057265D" w:rsidRDefault="0057265D" w:rsidP="0057265D">
      <w:pPr>
        <w:framePr w:w="4906" w:h="2881" w:hRule="exact" w:hSpace="188" w:vSpace="201" w:wrap="around" w:vAnchor="page" w:hAnchor="page" w:x="6719" w:y="11437"/>
        <w:ind w:firstLine="288"/>
        <w:jc w:val="both"/>
      </w:pPr>
    </w:p>
    <w:p w:rsidR="0057265D" w:rsidRPr="0057265D" w:rsidRDefault="0057265D" w:rsidP="0057265D">
      <w:pPr>
        <w:framePr w:w="4906" w:h="2881" w:hRule="exact" w:hSpace="188" w:vSpace="201" w:wrap="around" w:vAnchor="page" w:hAnchor="page" w:x="6719" w:y="11437"/>
        <w:ind w:firstLine="288"/>
        <w:jc w:val="both"/>
      </w:pPr>
    </w:p>
    <w:p w:rsidR="00E10521" w:rsidRDefault="00FD2DD1">
      <w:r>
        <w:br w:type="page"/>
      </w:r>
    </w:p>
    <w:p w:rsidR="003A7B09" w:rsidRDefault="008C230A" w:rsidP="00865C2E">
      <w:pPr>
        <w:framePr w:w="10387" w:h="1028" w:hRule="exact" w:hSpace="188" w:vSpace="201" w:wrap="around" w:vAnchor="page" w:hAnchor="page" w:x="418" w:y="686"/>
        <w:spacing w:line="228" w:lineRule="exact"/>
        <w:rPr>
          <w:rFonts w:ascii="Garamond" w:hAnsi="Garamond"/>
          <w:sz w:val="22"/>
        </w:rPr>
      </w:pPr>
      <w:r>
        <w:rPr>
          <w:rFonts w:ascii="Garamond" w:hAnsi="Garamond"/>
          <w:b/>
          <w:sz w:val="22"/>
        </w:rPr>
        <w:t xml:space="preserve">Surveyor’s Report: </w:t>
      </w:r>
      <w:r w:rsidRPr="00351062">
        <w:rPr>
          <w:rFonts w:ascii="Garamond" w:hAnsi="Garamond"/>
          <w:sz w:val="22"/>
        </w:rPr>
        <w:t>A current Surveyor's Report (not more than 120 days old) must be included with the survey map(s)/plat(s) submitted to HUD for: project design review, construction contract document sets, as required during construction, upon project completion; and with the map(s)/plat(s) used at initial and final closing.</w:t>
      </w:r>
      <w:r w:rsidR="003A7B09" w:rsidRPr="00351062">
        <w:rPr>
          <w:rFonts w:ascii="Garamond" w:hAnsi="Garamond"/>
          <w:sz w:val="22"/>
        </w:rPr>
        <w:t xml:space="preserve"> </w:t>
      </w:r>
      <w:r w:rsidR="00351062">
        <w:rPr>
          <w:rFonts w:ascii="Garamond" w:hAnsi="Garamond"/>
          <w:sz w:val="22"/>
        </w:rPr>
        <w:t xml:space="preserve"> </w:t>
      </w:r>
      <w:r w:rsidR="003A7B09">
        <w:rPr>
          <w:rFonts w:ascii="Garamond" w:hAnsi="Garamond"/>
          <w:sz w:val="22"/>
        </w:rPr>
        <w:t>Identify pertinent observed and otherwise known conditions on the Surveyor's Report.</w:t>
      </w:r>
    </w:p>
    <w:p w:rsidR="003A7B09" w:rsidRDefault="003A7B09" w:rsidP="00865C2E">
      <w:pPr>
        <w:framePr w:w="10713" w:h="464" w:hRule="exact" w:hSpace="188" w:vSpace="201" w:wrap="around" w:vAnchor="page" w:hAnchor="page" w:x="682" w:y="2011"/>
        <w:tabs>
          <w:tab w:val="left" w:pos="5616"/>
        </w:tabs>
        <w:rPr>
          <w:rFonts w:ascii="Garamond" w:hAnsi="Garamond"/>
          <w:sz w:val="22"/>
        </w:rPr>
      </w:pPr>
      <w:r>
        <w:rPr>
          <w:rFonts w:ascii="Garamond" w:hAnsi="Garamond"/>
          <w:sz w:val="22"/>
        </w:rPr>
        <w:t xml:space="preserve">I certify that, on </w:t>
      </w:r>
      <w:r>
        <w:rPr>
          <w:rFonts w:ascii="Verdana" w:hAnsi="Verdana"/>
          <w:sz w:val="14"/>
        </w:rPr>
        <w:t>(date)</w:t>
      </w:r>
      <w:r w:rsidR="00E01ABA">
        <w:rPr>
          <w:rFonts w:ascii="Verdana" w:hAnsi="Verdana"/>
          <w:sz w:val="14"/>
        </w:rPr>
        <w:t xml:space="preserve"> _________________________________________</w:t>
      </w:r>
      <w:r>
        <w:rPr>
          <w:rFonts w:ascii="Verdana" w:hAnsi="Verdana"/>
          <w:sz w:val="14"/>
        </w:rPr>
        <w:tab/>
        <w:t xml:space="preserve">, </w:t>
      </w:r>
      <w:r>
        <w:rPr>
          <w:rFonts w:ascii="Garamond" w:hAnsi="Garamond"/>
          <w:sz w:val="22"/>
        </w:rPr>
        <w:t>I made a survey of the premises standing in the name of</w:t>
      </w:r>
      <w:r w:rsidR="00E01ABA">
        <w:rPr>
          <w:rFonts w:ascii="Garamond" w:hAnsi="Garamond"/>
          <w:sz w:val="22"/>
        </w:rPr>
        <w:t xml:space="preserve"> _________________________________________________________________________________________________</w:t>
      </w:r>
    </w:p>
    <w:p w:rsidR="003A7B09" w:rsidRDefault="003A7B09" w:rsidP="00865C2E">
      <w:pPr>
        <w:framePr w:w="10818" w:h="1976" w:hRule="exact" w:hSpace="188" w:vSpace="201" w:wrap="around" w:vAnchor="page" w:hAnchor="page" w:x="638" w:y="2697"/>
        <w:spacing w:line="456" w:lineRule="atLeast"/>
        <w:ind w:right="-25"/>
        <w:rPr>
          <w:rFonts w:ascii="Garamond" w:hAnsi="Garamond"/>
          <w:sz w:val="22"/>
        </w:rPr>
      </w:pPr>
      <w:r>
        <w:rPr>
          <w:rFonts w:ascii="Garamond" w:hAnsi="Garamond"/>
          <w:sz w:val="22"/>
        </w:rPr>
        <w:t xml:space="preserve">situated </w:t>
      </w:r>
      <w:r w:rsidR="002D62C9">
        <w:rPr>
          <w:rFonts w:ascii="Garamond" w:hAnsi="Garamond"/>
          <w:sz w:val="22"/>
        </w:rPr>
        <w:t>in</w:t>
      </w:r>
      <w:r>
        <w:rPr>
          <w:rFonts w:ascii="Garamond" w:hAnsi="Garamond"/>
          <w:sz w:val="22"/>
        </w:rPr>
        <w:t xml:space="preserve"> (city, county, state):</w:t>
      </w:r>
      <w:r w:rsidR="00E01ABA">
        <w:rPr>
          <w:rFonts w:ascii="Garamond" w:hAnsi="Garamond"/>
          <w:sz w:val="22"/>
        </w:rPr>
        <w:t xml:space="preserve">  _________________________________________________________________________</w:t>
      </w:r>
    </w:p>
    <w:p w:rsidR="003A7B09" w:rsidRDefault="003A7B09" w:rsidP="00865C2E">
      <w:pPr>
        <w:framePr w:w="10818" w:h="1976" w:hRule="exact" w:hSpace="188" w:vSpace="201" w:wrap="around" w:vAnchor="page" w:hAnchor="page" w:x="638" w:y="2697"/>
        <w:spacing w:line="456" w:lineRule="atLeast"/>
        <w:ind w:right="-25"/>
        <w:rPr>
          <w:rFonts w:ascii="Garamond" w:hAnsi="Garamond"/>
          <w:sz w:val="22"/>
        </w:rPr>
      </w:pPr>
      <w:r>
        <w:rPr>
          <w:rFonts w:ascii="Garamond" w:hAnsi="Garamond"/>
          <w:sz w:val="22"/>
        </w:rPr>
        <w:t xml:space="preserve">known as street numbers  </w:t>
      </w:r>
      <w:r w:rsidR="00E01ABA">
        <w:rPr>
          <w:rFonts w:ascii="Garamond" w:hAnsi="Garamond"/>
          <w:sz w:val="22"/>
        </w:rPr>
        <w:t>_____________________________________________________________________________</w:t>
      </w:r>
    </w:p>
    <w:p w:rsidR="00E01ABA" w:rsidRDefault="00E01ABA" w:rsidP="00865C2E">
      <w:pPr>
        <w:pStyle w:val="Style1"/>
        <w:framePr w:w="10818" w:h="1976" w:hRule="exact" w:hSpace="188" w:vSpace="201" w:wrap="around" w:vAnchor="page" w:hAnchor="page" w:x="638" w:y="2697"/>
        <w:rPr>
          <w:rFonts w:ascii="Garamond" w:hAnsi="Garamond"/>
          <w:sz w:val="22"/>
        </w:rPr>
      </w:pPr>
    </w:p>
    <w:p w:rsidR="003A7B09" w:rsidRDefault="003A7B09" w:rsidP="00865C2E">
      <w:pPr>
        <w:pStyle w:val="Style1"/>
        <w:framePr w:w="10818" w:h="1976" w:hRule="exact" w:hSpace="188" w:vSpace="201" w:wrap="around" w:vAnchor="page" w:hAnchor="page" w:x="638" w:y="2697"/>
        <w:rPr>
          <w:rFonts w:ascii="Garamond" w:hAnsi="Garamond"/>
          <w:sz w:val="22"/>
        </w:rPr>
      </w:pPr>
      <w:r>
        <w:rPr>
          <w:rFonts w:ascii="Garamond" w:hAnsi="Garamond"/>
          <w:sz w:val="22"/>
        </w:rPr>
        <w:t>and shown on the accompanying survey entitled:</w:t>
      </w:r>
      <w:r w:rsidR="00E01ABA">
        <w:rPr>
          <w:rFonts w:ascii="Garamond" w:hAnsi="Garamond"/>
          <w:sz w:val="22"/>
        </w:rPr>
        <w:t xml:space="preserve"> ___________________________________________________________</w:t>
      </w:r>
    </w:p>
    <w:p w:rsidR="003A7B09" w:rsidRDefault="003A7B09" w:rsidP="00351062">
      <w:pPr>
        <w:keepNext/>
        <w:keepLines/>
        <w:framePr w:w="10705" w:h="956" w:hRule="exact" w:hSpace="188" w:vSpace="201" w:wrap="around" w:vAnchor="page" w:hAnchor="page" w:x="672" w:y="4725"/>
        <w:spacing w:line="276" w:lineRule="auto"/>
        <w:jc w:val="both"/>
        <w:rPr>
          <w:rFonts w:ascii="Garamond" w:hAnsi="Garamond"/>
          <w:sz w:val="22"/>
        </w:rPr>
      </w:pPr>
      <w:r>
        <w:rPr>
          <w:rFonts w:ascii="Garamond" w:hAnsi="Garamond"/>
          <w:sz w:val="22"/>
        </w:rPr>
        <w:t xml:space="preserve">I made a careful inspection of said premises and of the buildings located thereon at the time of making such survey, and again, on </w:t>
      </w:r>
      <w:r>
        <w:rPr>
          <w:rFonts w:ascii="Verdana" w:hAnsi="Verdana"/>
          <w:sz w:val="14"/>
        </w:rPr>
        <w:t xml:space="preserve">(date) </w:t>
      </w:r>
      <w:r w:rsidR="00E01ABA">
        <w:rPr>
          <w:rFonts w:ascii="Verdana" w:hAnsi="Verdana"/>
          <w:sz w:val="14"/>
        </w:rPr>
        <w:t xml:space="preserve">________________________   </w:t>
      </w:r>
      <w:r>
        <w:rPr>
          <w:rFonts w:ascii="Verdana" w:hAnsi="Verdana"/>
          <w:sz w:val="14"/>
        </w:rPr>
        <w:t xml:space="preserve">, </w:t>
      </w:r>
      <w:r>
        <w:rPr>
          <w:rFonts w:ascii="Garamond" w:hAnsi="Garamond"/>
          <w:sz w:val="22"/>
        </w:rPr>
        <w:t>and on such latter inspection, I found said premises to be standing in the name of:</w:t>
      </w:r>
      <w:r w:rsidR="00E01ABA">
        <w:rPr>
          <w:rFonts w:ascii="Garamond" w:hAnsi="Garamond"/>
          <w:sz w:val="22"/>
        </w:rPr>
        <w:t xml:space="preserve"> </w:t>
      </w:r>
    </w:p>
    <w:p w:rsidR="003A7B09" w:rsidRDefault="003A7B09" w:rsidP="00351062">
      <w:pPr>
        <w:keepNext/>
        <w:keepLines/>
        <w:framePr w:w="10705" w:h="1010" w:hRule="exact" w:hSpace="188" w:vSpace="201" w:wrap="around" w:vAnchor="page" w:hAnchor="page" w:x="655" w:y="4717"/>
        <w:spacing w:line="444" w:lineRule="atLeast"/>
        <w:jc w:val="both"/>
        <w:rPr>
          <w:rFonts w:ascii="Garamond" w:hAnsi="Garamond"/>
          <w:sz w:val="22"/>
        </w:rPr>
      </w:pPr>
    </w:p>
    <w:p w:rsidR="003A7B09" w:rsidRDefault="00F30FE1" w:rsidP="00351062">
      <w:pPr>
        <w:keepNext/>
        <w:keepLines/>
        <w:framePr w:w="10705" w:h="1010" w:hRule="exact" w:hSpace="188" w:vSpace="201" w:wrap="around" w:vAnchor="page" w:hAnchor="page" w:x="655" w:y="4717"/>
        <w:spacing w:line="444" w:lineRule="atLeast"/>
        <w:jc w:val="both"/>
        <w:rPr>
          <w:rFonts w:ascii="Garamond" w:hAnsi="Garamond"/>
          <w:sz w:val="22"/>
        </w:rPr>
      </w:pPr>
      <w:r>
        <w:rPr>
          <w:rFonts w:ascii="Garamond" w:hAnsi="Garamond"/>
          <w:sz w:val="22"/>
        </w:rPr>
        <w:t>____________________________________________________________________________________________</w:t>
      </w:r>
    </w:p>
    <w:p w:rsidR="003A7B09" w:rsidRDefault="003A7B09" w:rsidP="00351062">
      <w:pPr>
        <w:keepNext/>
        <w:keepLines/>
        <w:framePr w:w="10705" w:h="1010" w:hRule="exact" w:hSpace="188" w:vSpace="201" w:wrap="around" w:vAnchor="page" w:hAnchor="page" w:x="655" w:y="4717"/>
        <w:spacing w:line="444" w:lineRule="atLeast"/>
        <w:jc w:val="both"/>
        <w:rPr>
          <w:rFonts w:ascii="Garamond" w:hAnsi="Garamond"/>
          <w:sz w:val="22"/>
        </w:rPr>
      </w:pPr>
    </w:p>
    <w:p w:rsidR="003A7B09" w:rsidRPr="00351062" w:rsidRDefault="003A7B09" w:rsidP="00351062">
      <w:pPr>
        <w:framePr w:w="10896" w:h="932" w:hRule="exact" w:hSpace="188" w:vSpace="201" w:wrap="around" w:vAnchor="page" w:hAnchor="page" w:x="612" w:y="5946"/>
        <w:tabs>
          <w:tab w:val="left" w:pos="3600"/>
        </w:tabs>
        <w:spacing w:line="228" w:lineRule="exact"/>
        <w:jc w:val="both"/>
        <w:rPr>
          <w:rFonts w:ascii="Garamond" w:hAnsi="Garamond"/>
          <w:i/>
          <w:sz w:val="22"/>
        </w:rPr>
      </w:pPr>
      <w:r>
        <w:rPr>
          <w:rFonts w:ascii="Garamond" w:hAnsi="Garamond"/>
          <w:sz w:val="22"/>
        </w:rPr>
        <w:t>In my professional opinion, the following information reflects the conditions observed on the date of the last site inspection or disclosed in the process of researching title to the premise</w:t>
      </w:r>
      <w:r w:rsidR="002D62C9">
        <w:rPr>
          <w:rFonts w:ascii="Garamond" w:hAnsi="Garamond"/>
          <w:sz w:val="22"/>
        </w:rPr>
        <w:t>s</w:t>
      </w:r>
      <w:r>
        <w:rPr>
          <w:rFonts w:ascii="Garamond" w:hAnsi="Garamond"/>
          <w:sz w:val="22"/>
        </w:rPr>
        <w:t>, and I further certify that such conditions(s) are shown on the survey map/plat dated</w:t>
      </w:r>
      <w:r w:rsidR="00F30FE1">
        <w:rPr>
          <w:rFonts w:ascii="Garamond" w:hAnsi="Garamond"/>
          <w:sz w:val="22"/>
        </w:rPr>
        <w:t xml:space="preserve">  ________________ </w:t>
      </w:r>
      <w:r>
        <w:rPr>
          <w:rFonts w:ascii="Garamond" w:hAnsi="Garamond"/>
          <w:sz w:val="22"/>
        </w:rPr>
        <w:t>or has/have been updated thereon under Revision Date</w:t>
      </w:r>
      <w:r w:rsidR="00F30FE1">
        <w:rPr>
          <w:rFonts w:ascii="Garamond" w:hAnsi="Garamond"/>
          <w:sz w:val="22"/>
        </w:rPr>
        <w:t xml:space="preserve"> __________________</w:t>
      </w:r>
      <w:r w:rsidR="001D1FD8">
        <w:rPr>
          <w:rFonts w:ascii="Garamond" w:hAnsi="Garamond"/>
          <w:sz w:val="22"/>
        </w:rPr>
        <w:t xml:space="preserve">.  </w:t>
      </w:r>
      <w:r w:rsidR="001D1FD8">
        <w:rPr>
          <w:rFonts w:ascii="Garamond" w:hAnsi="Garamond"/>
          <w:i/>
          <w:sz w:val="22"/>
        </w:rPr>
        <w:t>(</w:t>
      </w:r>
      <w:r w:rsidR="00D376D5">
        <w:rPr>
          <w:rFonts w:ascii="Garamond" w:hAnsi="Garamond"/>
          <w:i/>
          <w:iCs/>
          <w:sz w:val="22"/>
          <w:szCs w:val="22"/>
        </w:rPr>
        <w:t>For Items 1 through 10, please provide a detailed answer or state “none,” if inapplicable.</w:t>
      </w:r>
      <w:r w:rsidR="001D1FD8">
        <w:rPr>
          <w:rFonts w:ascii="Garamond" w:hAnsi="Garamond"/>
          <w:i/>
          <w:sz w:val="22"/>
        </w:rPr>
        <w:t xml:space="preserve">)  </w:t>
      </w:r>
    </w:p>
    <w:p w:rsidR="003A7B09" w:rsidRDefault="003A7B09" w:rsidP="00351062">
      <w:pPr>
        <w:framePr w:w="9957" w:h="1072" w:hRule="exact" w:hSpace="188" w:vSpace="201" w:wrap="around" w:vAnchor="page" w:hAnchor="page" w:x="656" w:y="7139"/>
        <w:numPr>
          <w:ilvl w:val="0"/>
          <w:numId w:val="1"/>
        </w:numPr>
        <w:tabs>
          <w:tab w:val="left" w:pos="288"/>
        </w:tabs>
        <w:rPr>
          <w:rFonts w:ascii="Garamond" w:hAnsi="Garamond"/>
          <w:sz w:val="22"/>
        </w:rPr>
      </w:pPr>
      <w:r>
        <w:rPr>
          <w:rFonts w:ascii="Garamond" w:hAnsi="Garamond"/>
          <w:sz w:val="22"/>
        </w:rPr>
        <w:t>Rights of way, old highways or abandoned roads, lanes or driveways, drains, sewer or water pipes over and  across said premises:</w:t>
      </w:r>
    </w:p>
    <w:p w:rsidR="00E42203" w:rsidRPr="00351062" w:rsidRDefault="00E42203" w:rsidP="00351062">
      <w:pPr>
        <w:framePr w:w="9957" w:h="1072" w:hRule="exact" w:hSpace="188" w:vSpace="201" w:wrap="around" w:vAnchor="page" w:hAnchor="page" w:x="656" w:y="7139"/>
        <w:tabs>
          <w:tab w:val="left" w:pos="288"/>
        </w:tabs>
        <w:ind w:left="768"/>
        <w:rPr>
          <w:rFonts w:ascii="Garamond" w:hAnsi="Garamond"/>
          <w:sz w:val="22"/>
        </w:rPr>
      </w:pPr>
      <w:r w:rsidRPr="00351062">
        <w:rPr>
          <w:rFonts w:ascii="Garamond" w:hAnsi="Garamond"/>
          <w:sz w:val="22"/>
        </w:rPr>
        <w:t>________________________________________________________________________________</w:t>
      </w:r>
    </w:p>
    <w:p w:rsidR="00E42203" w:rsidRPr="00351062" w:rsidRDefault="00E42203" w:rsidP="00351062">
      <w:pPr>
        <w:framePr w:w="9957" w:h="1072" w:hRule="exact" w:hSpace="188" w:vSpace="201" w:wrap="around" w:vAnchor="page" w:hAnchor="page" w:x="656" w:y="7139"/>
        <w:tabs>
          <w:tab w:val="left" w:pos="288"/>
        </w:tabs>
        <w:ind w:left="768"/>
        <w:rPr>
          <w:rFonts w:ascii="Garamond" w:hAnsi="Garamond"/>
          <w:sz w:val="22"/>
        </w:rPr>
      </w:pPr>
      <w:r>
        <w:rPr>
          <w:rFonts w:ascii="Garamond" w:hAnsi="Garamond"/>
          <w:sz w:val="22"/>
        </w:rPr>
        <w:t>________________________________________________________________________________</w:t>
      </w:r>
    </w:p>
    <w:p w:rsidR="00E42203" w:rsidRPr="00351062" w:rsidRDefault="00E42203" w:rsidP="00351062">
      <w:pPr>
        <w:framePr w:w="9957" w:h="1072" w:hRule="exact" w:hSpace="188" w:vSpace="201" w:wrap="around" w:vAnchor="page" w:hAnchor="page" w:x="656" w:y="7139"/>
        <w:tabs>
          <w:tab w:val="left" w:pos="288"/>
        </w:tabs>
        <w:ind w:left="768"/>
        <w:rPr>
          <w:rFonts w:ascii="Garamond" w:hAnsi="Garamond"/>
          <w:b/>
          <w:sz w:val="22"/>
        </w:rPr>
      </w:pPr>
    </w:p>
    <w:p w:rsidR="00E42203" w:rsidRDefault="00E42203" w:rsidP="00351062">
      <w:pPr>
        <w:framePr w:w="10616" w:h="791" w:hRule="exact" w:hSpace="188" w:vSpace="201" w:wrap="around" w:vAnchor="page" w:hAnchor="page" w:x="989" w:y="8360"/>
        <w:tabs>
          <w:tab w:val="left" w:pos="432"/>
        </w:tabs>
        <w:rPr>
          <w:rFonts w:ascii="Garamond" w:hAnsi="Garamond"/>
          <w:sz w:val="22"/>
        </w:rPr>
      </w:pPr>
      <w:r w:rsidRPr="008C230A">
        <w:rPr>
          <w:rFonts w:ascii="Garamond" w:hAnsi="Garamond"/>
          <w:sz w:val="22"/>
        </w:rPr>
        <w:t>2.</w:t>
      </w:r>
      <w:r>
        <w:rPr>
          <w:rFonts w:ascii="Garamond" w:hAnsi="Garamond"/>
          <w:sz w:val="22"/>
        </w:rPr>
        <w:tab/>
        <w:t>Springs, streams, rivers, ponds or lakes located, bordering on or running through said premises:</w:t>
      </w:r>
    </w:p>
    <w:p w:rsidR="00E42203" w:rsidRPr="00D9075F" w:rsidRDefault="00E42203" w:rsidP="00351062">
      <w:pPr>
        <w:framePr w:w="10616" w:h="791" w:hRule="exact" w:hSpace="188" w:vSpace="201" w:wrap="around" w:vAnchor="page" w:hAnchor="page" w:x="989" w:y="8360"/>
        <w:tabs>
          <w:tab w:val="left" w:pos="288"/>
        </w:tabs>
        <w:rPr>
          <w:rFonts w:ascii="Garamond" w:hAnsi="Garamond"/>
          <w:sz w:val="22"/>
        </w:rPr>
      </w:pPr>
      <w:r>
        <w:rPr>
          <w:rFonts w:ascii="Garamond" w:hAnsi="Garamond"/>
          <w:sz w:val="22"/>
        </w:rPr>
        <w:t xml:space="preserve">        </w:t>
      </w:r>
      <w:r w:rsidRPr="00D9075F">
        <w:rPr>
          <w:rFonts w:ascii="Garamond" w:hAnsi="Garamond"/>
          <w:sz w:val="22"/>
        </w:rPr>
        <w:t>________________________________________________________________________________</w:t>
      </w:r>
    </w:p>
    <w:p w:rsidR="00E42203" w:rsidRPr="00D9075F" w:rsidRDefault="00E42203" w:rsidP="00351062">
      <w:pPr>
        <w:framePr w:w="10616" w:h="791" w:hRule="exact" w:hSpace="188" w:vSpace="201" w:wrap="around" w:vAnchor="page" w:hAnchor="page" w:x="989" w:y="8360"/>
        <w:tabs>
          <w:tab w:val="left" w:pos="288"/>
        </w:tabs>
        <w:rPr>
          <w:rFonts w:ascii="Garamond" w:hAnsi="Garamond"/>
          <w:sz w:val="22"/>
        </w:rPr>
      </w:pPr>
      <w:r>
        <w:rPr>
          <w:rFonts w:ascii="Garamond" w:hAnsi="Garamond"/>
          <w:sz w:val="22"/>
        </w:rPr>
        <w:t xml:space="preserve">        ________________________________________________________________________________</w:t>
      </w:r>
    </w:p>
    <w:p w:rsidR="00E42203" w:rsidRDefault="00E42203" w:rsidP="00351062">
      <w:pPr>
        <w:framePr w:w="10616" w:h="791" w:hRule="exact" w:hSpace="188" w:vSpace="201" w:wrap="around" w:vAnchor="page" w:hAnchor="page" w:x="989" w:y="8360"/>
        <w:tabs>
          <w:tab w:val="left" w:pos="432"/>
        </w:tabs>
        <w:rPr>
          <w:rFonts w:ascii="Garamond" w:hAnsi="Garamond"/>
          <w:sz w:val="22"/>
        </w:rPr>
      </w:pPr>
    </w:p>
    <w:p w:rsidR="009844FF" w:rsidRDefault="009844FF" w:rsidP="00351062">
      <w:pPr>
        <w:framePr w:w="9685" w:h="1055" w:hRule="exact" w:hSpace="188" w:vSpace="201" w:wrap="around" w:vAnchor="page" w:hAnchor="page" w:x="1042" w:y="9466"/>
        <w:tabs>
          <w:tab w:val="left" w:pos="432"/>
        </w:tabs>
        <w:rPr>
          <w:rFonts w:ascii="Garamond" w:hAnsi="Garamond"/>
          <w:sz w:val="22"/>
        </w:rPr>
      </w:pPr>
      <w:r w:rsidRPr="008C230A">
        <w:rPr>
          <w:rFonts w:ascii="Garamond" w:hAnsi="Garamond"/>
          <w:sz w:val="22"/>
        </w:rPr>
        <w:t>3.</w:t>
      </w:r>
      <w:r>
        <w:rPr>
          <w:rFonts w:ascii="Garamond" w:hAnsi="Garamond"/>
          <w:sz w:val="22"/>
        </w:rPr>
        <w:tab/>
        <w:t>Cemeteries or family burying grounds located on said premises:</w:t>
      </w:r>
    </w:p>
    <w:p w:rsidR="009844FF" w:rsidRPr="00D9075F" w:rsidRDefault="009844FF" w:rsidP="00351062">
      <w:pPr>
        <w:framePr w:w="9685" w:h="1055" w:hRule="exact" w:hSpace="188" w:vSpace="201" w:wrap="around" w:vAnchor="page" w:hAnchor="page" w:x="1042" w:y="9466"/>
        <w:tabs>
          <w:tab w:val="left" w:pos="288"/>
        </w:tabs>
        <w:rPr>
          <w:rFonts w:ascii="Garamond" w:hAnsi="Garamond"/>
          <w:sz w:val="22"/>
        </w:rPr>
      </w:pPr>
      <w:r>
        <w:rPr>
          <w:rFonts w:ascii="Garamond" w:hAnsi="Garamond"/>
          <w:sz w:val="22"/>
        </w:rPr>
        <w:t xml:space="preserve">        </w:t>
      </w:r>
      <w:r w:rsidRPr="00D9075F">
        <w:rPr>
          <w:rFonts w:ascii="Garamond" w:hAnsi="Garamond"/>
          <w:sz w:val="22"/>
        </w:rPr>
        <w:t>_______________________________________________</w:t>
      </w:r>
      <w:r>
        <w:rPr>
          <w:rFonts w:ascii="Garamond" w:hAnsi="Garamond"/>
          <w:sz w:val="22"/>
        </w:rPr>
        <w:t>____________________________</w:t>
      </w:r>
      <w:r w:rsidRPr="00D9075F">
        <w:rPr>
          <w:rFonts w:ascii="Garamond" w:hAnsi="Garamond"/>
          <w:sz w:val="22"/>
        </w:rPr>
        <w:t>_</w:t>
      </w:r>
      <w:r>
        <w:rPr>
          <w:rFonts w:ascii="Garamond" w:hAnsi="Garamond"/>
          <w:sz w:val="22"/>
        </w:rPr>
        <w:t>____</w:t>
      </w:r>
    </w:p>
    <w:p w:rsidR="009844FF" w:rsidRPr="00D9075F" w:rsidRDefault="009844FF" w:rsidP="00351062">
      <w:pPr>
        <w:framePr w:w="9685" w:h="1055" w:hRule="exact" w:hSpace="188" w:vSpace="201" w:wrap="around" w:vAnchor="page" w:hAnchor="page" w:x="1042" w:y="9466"/>
        <w:tabs>
          <w:tab w:val="left" w:pos="288"/>
        </w:tabs>
        <w:rPr>
          <w:rFonts w:ascii="Garamond" w:hAnsi="Garamond"/>
          <w:sz w:val="22"/>
        </w:rPr>
      </w:pPr>
      <w:r>
        <w:rPr>
          <w:rFonts w:ascii="Garamond" w:hAnsi="Garamond"/>
          <w:sz w:val="22"/>
        </w:rPr>
        <w:t xml:space="preserve">        ________________________________________________________________________________</w:t>
      </w:r>
    </w:p>
    <w:p w:rsidR="009844FF" w:rsidRDefault="009844FF" w:rsidP="00351062">
      <w:pPr>
        <w:framePr w:w="9685" w:h="1055" w:hRule="exact" w:hSpace="188" w:vSpace="201" w:wrap="around" w:vAnchor="page" w:hAnchor="page" w:x="1042" w:y="9466"/>
        <w:tabs>
          <w:tab w:val="left" w:pos="432"/>
        </w:tabs>
        <w:rPr>
          <w:rFonts w:ascii="Garamond" w:hAnsi="Garamond"/>
          <w:sz w:val="22"/>
        </w:rPr>
      </w:pPr>
    </w:p>
    <w:p w:rsidR="00A03722" w:rsidRDefault="00A03722" w:rsidP="00351062">
      <w:pPr>
        <w:framePr w:w="9563" w:h="1283" w:hRule="exact" w:hSpace="188" w:vSpace="201" w:wrap="around" w:vAnchor="page" w:hAnchor="page" w:x="981" w:y="10573"/>
        <w:tabs>
          <w:tab w:val="left" w:pos="432"/>
        </w:tabs>
        <w:spacing w:line="228" w:lineRule="exact"/>
        <w:ind w:left="432" w:hanging="432"/>
        <w:rPr>
          <w:rFonts w:ascii="Garamond" w:hAnsi="Garamond"/>
          <w:sz w:val="22"/>
        </w:rPr>
      </w:pPr>
      <w:r>
        <w:rPr>
          <w:rFonts w:ascii="Garamond" w:hAnsi="Garamond"/>
          <w:sz w:val="22"/>
        </w:rPr>
        <w:t>4.</w:t>
      </w:r>
      <w:r>
        <w:rPr>
          <w:rFonts w:ascii="Garamond" w:hAnsi="Garamond"/>
          <w:sz w:val="22"/>
        </w:rPr>
        <w:tab/>
        <w:t>Electricity, or electromagnetic/communications signal, towers, antenna, lines, or line supports located on, overhanging or crossing said premises:</w:t>
      </w:r>
    </w:p>
    <w:p w:rsidR="00A03722" w:rsidRPr="00D9075F" w:rsidRDefault="00A03722" w:rsidP="00351062">
      <w:pPr>
        <w:framePr w:w="9563" w:h="1283" w:hRule="exact" w:hSpace="188" w:vSpace="201" w:wrap="around" w:vAnchor="page" w:hAnchor="page" w:x="981" w:y="10573"/>
        <w:tabs>
          <w:tab w:val="left" w:pos="288"/>
        </w:tabs>
        <w:rPr>
          <w:rFonts w:ascii="Garamond" w:hAnsi="Garamond"/>
          <w:sz w:val="22"/>
        </w:rPr>
      </w:pPr>
      <w:r>
        <w:rPr>
          <w:rFonts w:ascii="Garamond" w:hAnsi="Garamond"/>
          <w:sz w:val="22"/>
        </w:rPr>
        <w:t xml:space="preserve">        </w:t>
      </w:r>
      <w:r w:rsidRPr="00D9075F">
        <w:rPr>
          <w:rFonts w:ascii="Garamond" w:hAnsi="Garamond"/>
          <w:sz w:val="22"/>
        </w:rPr>
        <w:t>________________________________________________________________________________</w:t>
      </w:r>
    </w:p>
    <w:p w:rsidR="00A03722" w:rsidRPr="00D9075F" w:rsidRDefault="00A03722" w:rsidP="00351062">
      <w:pPr>
        <w:framePr w:w="9563" w:h="1283" w:hRule="exact" w:hSpace="188" w:vSpace="201" w:wrap="around" w:vAnchor="page" w:hAnchor="page" w:x="981" w:y="10573"/>
        <w:tabs>
          <w:tab w:val="left" w:pos="288"/>
        </w:tabs>
        <w:rPr>
          <w:rFonts w:ascii="Garamond" w:hAnsi="Garamond"/>
          <w:sz w:val="22"/>
        </w:rPr>
      </w:pPr>
      <w:r>
        <w:rPr>
          <w:rFonts w:ascii="Garamond" w:hAnsi="Garamond"/>
          <w:sz w:val="22"/>
        </w:rPr>
        <w:t xml:space="preserve">        ________________________________________________________________________________</w:t>
      </w:r>
    </w:p>
    <w:p w:rsidR="00A03722" w:rsidRDefault="00A03722" w:rsidP="00351062">
      <w:pPr>
        <w:framePr w:w="9563" w:h="1283" w:hRule="exact" w:hSpace="188" w:vSpace="201" w:wrap="around" w:vAnchor="page" w:hAnchor="page" w:x="981" w:y="10573"/>
        <w:tabs>
          <w:tab w:val="left" w:pos="432"/>
        </w:tabs>
        <w:spacing w:line="228" w:lineRule="exact"/>
        <w:ind w:left="432" w:hanging="432"/>
        <w:rPr>
          <w:rFonts w:ascii="Garamond" w:hAnsi="Garamond"/>
          <w:sz w:val="22"/>
        </w:rPr>
      </w:pPr>
    </w:p>
    <w:p w:rsidR="00A03722" w:rsidRDefault="00A03722" w:rsidP="00351062">
      <w:pPr>
        <w:pStyle w:val="BodyTextIndent"/>
        <w:framePr w:w="9861" w:h="1432" w:hRule="exact" w:wrap="around" w:x="946" w:y="11872"/>
      </w:pPr>
      <w:r>
        <w:t>5.</w:t>
      </w:r>
      <w:r>
        <w:tab/>
        <w:t>Disputed boundaries or encroachments. (If the buildings, projections or cornices thereof or signs affixed thereto, fences or other indications of occupancy encroach upon adjoining properties or the like encroach upon surveyed premises, specify all such):</w:t>
      </w:r>
    </w:p>
    <w:p w:rsidR="00A03722" w:rsidRPr="00D9075F" w:rsidRDefault="00A03722" w:rsidP="00351062">
      <w:pPr>
        <w:framePr w:w="9861" w:h="1432" w:hRule="exact" w:hSpace="188" w:vSpace="201" w:wrap="around" w:vAnchor="page" w:hAnchor="page" w:x="946" w:y="11872"/>
        <w:tabs>
          <w:tab w:val="left" w:pos="288"/>
        </w:tabs>
        <w:rPr>
          <w:rFonts w:ascii="Garamond" w:hAnsi="Garamond"/>
          <w:sz w:val="22"/>
        </w:rPr>
      </w:pPr>
      <w:r>
        <w:rPr>
          <w:rFonts w:ascii="Garamond" w:hAnsi="Garamond"/>
          <w:sz w:val="22"/>
        </w:rPr>
        <w:t xml:space="preserve">        </w:t>
      </w:r>
      <w:r w:rsidRPr="00D9075F">
        <w:rPr>
          <w:rFonts w:ascii="Garamond" w:hAnsi="Garamond"/>
          <w:sz w:val="22"/>
        </w:rPr>
        <w:t>________________________________________________________________________________</w:t>
      </w:r>
    </w:p>
    <w:p w:rsidR="00A03722" w:rsidRPr="00D9075F" w:rsidRDefault="00A03722" w:rsidP="00351062">
      <w:pPr>
        <w:framePr w:w="9861" w:h="1432" w:hRule="exact" w:hSpace="188" w:vSpace="201" w:wrap="around" w:vAnchor="page" w:hAnchor="page" w:x="946" w:y="11872"/>
        <w:tabs>
          <w:tab w:val="left" w:pos="288"/>
        </w:tabs>
        <w:rPr>
          <w:rFonts w:ascii="Garamond" w:hAnsi="Garamond"/>
          <w:sz w:val="22"/>
        </w:rPr>
      </w:pPr>
      <w:r>
        <w:rPr>
          <w:rFonts w:ascii="Garamond" w:hAnsi="Garamond"/>
          <w:sz w:val="22"/>
        </w:rPr>
        <w:t xml:space="preserve">        ________________________________________________________________________________</w:t>
      </w:r>
    </w:p>
    <w:p w:rsidR="00A03722" w:rsidRDefault="00A03722" w:rsidP="00351062">
      <w:pPr>
        <w:pStyle w:val="BodyTextIndent"/>
        <w:framePr w:w="9861" w:h="1432" w:hRule="exact" w:wrap="around" w:x="946" w:y="11872"/>
      </w:pPr>
    </w:p>
    <w:p w:rsidR="00A03722" w:rsidRDefault="00A03722" w:rsidP="00351062">
      <w:pPr>
        <w:framePr w:w="9948" w:h="791" w:hRule="exact" w:hSpace="188" w:vSpace="201" w:wrap="around" w:vAnchor="page" w:hAnchor="page" w:x="928" w:y="13417"/>
        <w:tabs>
          <w:tab w:val="left" w:pos="432"/>
        </w:tabs>
        <w:rPr>
          <w:rFonts w:ascii="Garamond" w:hAnsi="Garamond"/>
          <w:sz w:val="22"/>
        </w:rPr>
      </w:pPr>
      <w:r>
        <w:rPr>
          <w:rFonts w:ascii="Garamond" w:hAnsi="Garamond"/>
          <w:sz w:val="22"/>
        </w:rPr>
        <w:t>6.</w:t>
      </w:r>
      <w:r>
        <w:rPr>
          <w:rFonts w:ascii="Garamond" w:hAnsi="Garamond"/>
          <w:sz w:val="22"/>
        </w:rPr>
        <w:tab/>
        <w:t>Earth moving work, building construction, or building additions within recent months:</w:t>
      </w:r>
    </w:p>
    <w:p w:rsidR="00A03722" w:rsidRPr="00D9075F" w:rsidRDefault="00A03722" w:rsidP="00351062">
      <w:pPr>
        <w:framePr w:w="9948" w:h="791" w:hRule="exact" w:hSpace="188" w:vSpace="201" w:wrap="around" w:vAnchor="page" w:hAnchor="page" w:x="928" w:y="13417"/>
        <w:tabs>
          <w:tab w:val="left" w:pos="288"/>
        </w:tabs>
        <w:rPr>
          <w:rFonts w:ascii="Garamond" w:hAnsi="Garamond"/>
          <w:sz w:val="22"/>
        </w:rPr>
      </w:pPr>
      <w:r>
        <w:rPr>
          <w:rFonts w:ascii="Garamond" w:hAnsi="Garamond"/>
          <w:sz w:val="22"/>
        </w:rPr>
        <w:t xml:space="preserve">        </w:t>
      </w:r>
      <w:r w:rsidRPr="00D9075F">
        <w:rPr>
          <w:rFonts w:ascii="Garamond" w:hAnsi="Garamond"/>
          <w:sz w:val="22"/>
        </w:rPr>
        <w:t>________________________________________________________________________________</w:t>
      </w:r>
    </w:p>
    <w:p w:rsidR="00A03722" w:rsidRPr="00D9075F" w:rsidRDefault="00A03722" w:rsidP="00351062">
      <w:pPr>
        <w:framePr w:w="9948" w:h="791" w:hRule="exact" w:hSpace="188" w:vSpace="201" w:wrap="around" w:vAnchor="page" w:hAnchor="page" w:x="928" w:y="13417"/>
        <w:tabs>
          <w:tab w:val="left" w:pos="288"/>
        </w:tabs>
        <w:rPr>
          <w:rFonts w:ascii="Garamond" w:hAnsi="Garamond"/>
          <w:sz w:val="22"/>
        </w:rPr>
      </w:pPr>
      <w:r>
        <w:rPr>
          <w:rFonts w:ascii="Garamond" w:hAnsi="Garamond"/>
          <w:sz w:val="22"/>
        </w:rPr>
        <w:t xml:space="preserve">        ________________________________________________________________________________</w:t>
      </w:r>
    </w:p>
    <w:p w:rsidR="00A03722" w:rsidRDefault="00A03722" w:rsidP="00351062">
      <w:pPr>
        <w:framePr w:w="9948" w:h="791" w:hRule="exact" w:hSpace="188" w:vSpace="201" w:wrap="around" w:vAnchor="page" w:hAnchor="page" w:x="928" w:y="13417"/>
        <w:tabs>
          <w:tab w:val="left" w:pos="432"/>
        </w:tabs>
        <w:rPr>
          <w:rFonts w:ascii="Garamond" w:hAnsi="Garamond"/>
          <w:sz w:val="22"/>
        </w:rPr>
      </w:pPr>
    </w:p>
    <w:p w:rsidR="00E42203" w:rsidRDefault="00E42203">
      <w:r>
        <w:br w:type="page"/>
      </w:r>
    </w:p>
    <w:p w:rsidR="00A03722" w:rsidRDefault="00A03722" w:rsidP="00351062">
      <w:pPr>
        <w:framePr w:w="10045" w:h="1538" w:hRule="exact" w:hSpace="188" w:vSpace="201" w:wrap="around" w:vAnchor="page" w:hAnchor="page" w:x="945" w:y="1196"/>
        <w:tabs>
          <w:tab w:val="left" w:pos="432"/>
        </w:tabs>
        <w:spacing w:line="228" w:lineRule="exact"/>
        <w:ind w:left="432" w:hanging="432"/>
        <w:rPr>
          <w:rFonts w:ascii="Garamond" w:hAnsi="Garamond"/>
          <w:sz w:val="22"/>
        </w:rPr>
      </w:pPr>
      <w:r>
        <w:rPr>
          <w:rFonts w:ascii="Garamond" w:hAnsi="Garamond"/>
          <w:sz w:val="22"/>
        </w:rPr>
        <w:t>7.</w:t>
      </w:r>
      <w:r>
        <w:rPr>
          <w:rFonts w:ascii="Garamond" w:hAnsi="Garamond"/>
          <w:sz w:val="22"/>
        </w:rPr>
        <w:tab/>
        <w:t>Building or possession lines. (</w:t>
      </w:r>
      <w:r>
        <w:rPr>
          <w:rFonts w:ascii="Garamond" w:hAnsi="Garamond"/>
          <w:i/>
          <w:iCs/>
          <w:sz w:val="22"/>
        </w:rPr>
        <w:t>In case of city or town property specify definitely as to whether or not walls are independent walls or party walls and as to all easements of support or "Beam Rights." In case of country property report specifically how boundary lines are evidenced, that is, whether by fences or otherwise</w:t>
      </w:r>
      <w:r>
        <w:rPr>
          <w:rFonts w:ascii="Garamond" w:hAnsi="Garamond"/>
          <w:sz w:val="22"/>
        </w:rPr>
        <w:t>):</w:t>
      </w:r>
    </w:p>
    <w:p w:rsidR="00E20068" w:rsidRPr="00D9075F" w:rsidRDefault="00E20068" w:rsidP="00351062">
      <w:pPr>
        <w:framePr w:w="10045" w:h="1538" w:hRule="exact" w:hSpace="188" w:vSpace="201" w:wrap="around" w:vAnchor="page" w:hAnchor="page" w:x="945" w:y="1196"/>
        <w:tabs>
          <w:tab w:val="left" w:pos="288"/>
        </w:tabs>
        <w:rPr>
          <w:rFonts w:ascii="Garamond" w:hAnsi="Garamond"/>
          <w:sz w:val="22"/>
        </w:rPr>
      </w:pPr>
      <w:r>
        <w:rPr>
          <w:rFonts w:ascii="Garamond" w:hAnsi="Garamond"/>
          <w:sz w:val="22"/>
        </w:rPr>
        <w:t xml:space="preserve">        </w:t>
      </w:r>
      <w:r w:rsidRPr="00D9075F">
        <w:rPr>
          <w:rFonts w:ascii="Garamond" w:hAnsi="Garamond"/>
          <w:sz w:val="22"/>
        </w:rPr>
        <w:t>________________________________________________________________________________</w:t>
      </w:r>
    </w:p>
    <w:p w:rsidR="00E20068" w:rsidRPr="00D9075F" w:rsidRDefault="00E20068" w:rsidP="00351062">
      <w:pPr>
        <w:framePr w:w="10045" w:h="1538" w:hRule="exact" w:hSpace="188" w:vSpace="201" w:wrap="around" w:vAnchor="page" w:hAnchor="page" w:x="945" w:y="1196"/>
        <w:tabs>
          <w:tab w:val="left" w:pos="288"/>
        </w:tabs>
        <w:rPr>
          <w:rFonts w:ascii="Garamond" w:hAnsi="Garamond"/>
          <w:sz w:val="22"/>
        </w:rPr>
      </w:pPr>
      <w:r>
        <w:rPr>
          <w:rFonts w:ascii="Garamond" w:hAnsi="Garamond"/>
          <w:sz w:val="22"/>
        </w:rPr>
        <w:t xml:space="preserve">        ________________________________________________________________________________</w:t>
      </w:r>
    </w:p>
    <w:p w:rsidR="00E20068" w:rsidRDefault="00E20068" w:rsidP="00351062">
      <w:pPr>
        <w:framePr w:w="10045" w:h="1538" w:hRule="exact" w:hSpace="188" w:vSpace="201" w:wrap="around" w:vAnchor="page" w:hAnchor="page" w:x="945" w:y="1196"/>
        <w:tabs>
          <w:tab w:val="left" w:pos="432"/>
        </w:tabs>
        <w:spacing w:line="228" w:lineRule="exact"/>
        <w:ind w:left="432" w:hanging="432"/>
        <w:rPr>
          <w:rFonts w:ascii="Garamond" w:hAnsi="Garamond"/>
          <w:sz w:val="22"/>
        </w:rPr>
      </w:pPr>
    </w:p>
    <w:p w:rsidR="00E20068" w:rsidRDefault="00E20068" w:rsidP="00351062">
      <w:pPr>
        <w:framePr w:w="9826" w:h="1151" w:hRule="exact" w:hSpace="188" w:vSpace="201" w:wrap="around" w:vAnchor="page" w:hAnchor="page" w:x="910" w:y="2722"/>
        <w:tabs>
          <w:tab w:val="left" w:pos="432"/>
        </w:tabs>
        <w:spacing w:line="228" w:lineRule="exact"/>
        <w:ind w:left="432" w:hanging="432"/>
        <w:rPr>
          <w:rFonts w:ascii="Garamond" w:hAnsi="Garamond"/>
          <w:sz w:val="22"/>
        </w:rPr>
      </w:pPr>
      <w:r>
        <w:rPr>
          <w:rFonts w:ascii="Garamond" w:hAnsi="Garamond"/>
          <w:sz w:val="22"/>
        </w:rPr>
        <w:t>8.</w:t>
      </w:r>
      <w:r>
        <w:rPr>
          <w:rFonts w:ascii="Garamond" w:hAnsi="Garamond"/>
          <w:sz w:val="22"/>
        </w:rPr>
        <w:tab/>
        <w:t>Recent street or sidewalk construction and/or any change in street lines either completed or proposed by and available from the controlling jurisdiction:</w:t>
      </w:r>
    </w:p>
    <w:p w:rsidR="00E20068" w:rsidRPr="00D9075F" w:rsidRDefault="00E20068" w:rsidP="00351062">
      <w:pPr>
        <w:framePr w:w="9826" w:h="1151" w:hRule="exact" w:hSpace="188" w:vSpace="201" w:wrap="around" w:vAnchor="page" w:hAnchor="page" w:x="910" w:y="2722"/>
        <w:tabs>
          <w:tab w:val="left" w:pos="288"/>
        </w:tabs>
        <w:rPr>
          <w:rFonts w:ascii="Garamond" w:hAnsi="Garamond"/>
          <w:sz w:val="22"/>
        </w:rPr>
      </w:pPr>
      <w:r>
        <w:rPr>
          <w:rFonts w:ascii="Garamond" w:hAnsi="Garamond"/>
          <w:sz w:val="22"/>
        </w:rPr>
        <w:t xml:space="preserve">        </w:t>
      </w:r>
      <w:r w:rsidRPr="00D9075F">
        <w:rPr>
          <w:rFonts w:ascii="Garamond" w:hAnsi="Garamond"/>
          <w:sz w:val="22"/>
        </w:rPr>
        <w:t>________________________________________________________________________________</w:t>
      </w:r>
    </w:p>
    <w:p w:rsidR="00E20068" w:rsidRPr="00D9075F" w:rsidRDefault="00E20068" w:rsidP="00351062">
      <w:pPr>
        <w:framePr w:w="9826" w:h="1151" w:hRule="exact" w:hSpace="188" w:vSpace="201" w:wrap="around" w:vAnchor="page" w:hAnchor="page" w:x="910" w:y="2722"/>
        <w:tabs>
          <w:tab w:val="left" w:pos="288"/>
        </w:tabs>
        <w:rPr>
          <w:rFonts w:ascii="Garamond" w:hAnsi="Garamond"/>
          <w:sz w:val="22"/>
        </w:rPr>
      </w:pPr>
      <w:r>
        <w:rPr>
          <w:rFonts w:ascii="Garamond" w:hAnsi="Garamond"/>
          <w:sz w:val="22"/>
        </w:rPr>
        <w:t xml:space="preserve">        ________________________________________________________________________________</w:t>
      </w:r>
    </w:p>
    <w:p w:rsidR="00E20068" w:rsidRDefault="00E20068" w:rsidP="00351062">
      <w:pPr>
        <w:framePr w:w="9826" w:h="1151" w:hRule="exact" w:hSpace="188" w:vSpace="201" w:wrap="around" w:vAnchor="page" w:hAnchor="page" w:x="910" w:y="2722"/>
        <w:tabs>
          <w:tab w:val="left" w:pos="432"/>
        </w:tabs>
        <w:spacing w:line="228" w:lineRule="exact"/>
        <w:ind w:left="432" w:hanging="432"/>
        <w:rPr>
          <w:rFonts w:ascii="Garamond" w:hAnsi="Garamond"/>
          <w:sz w:val="22"/>
        </w:rPr>
      </w:pPr>
    </w:p>
    <w:p w:rsidR="00E20068" w:rsidRDefault="00E20068" w:rsidP="00351062">
      <w:pPr>
        <w:framePr w:w="10150" w:h="1134" w:hRule="exact" w:hSpace="188" w:vSpace="201" w:wrap="around" w:vAnchor="page" w:hAnchor="page" w:x="893" w:y="4092"/>
        <w:tabs>
          <w:tab w:val="left" w:pos="432"/>
        </w:tabs>
        <w:rPr>
          <w:rFonts w:ascii="Garamond" w:hAnsi="Garamond"/>
          <w:sz w:val="22"/>
        </w:rPr>
      </w:pPr>
      <w:r>
        <w:rPr>
          <w:rFonts w:ascii="Garamond" w:hAnsi="Garamond"/>
          <w:sz w:val="22"/>
        </w:rPr>
        <w:t>9.</w:t>
      </w:r>
      <w:r>
        <w:rPr>
          <w:rFonts w:ascii="Garamond" w:hAnsi="Garamond"/>
          <w:sz w:val="22"/>
        </w:rPr>
        <w:tab/>
        <w:t>Flood hazard</w:t>
      </w:r>
      <w:r w:rsidR="0094072E">
        <w:rPr>
          <w:rFonts w:ascii="Garamond" w:hAnsi="Garamond"/>
          <w:sz w:val="22"/>
        </w:rPr>
        <w:t>:</w:t>
      </w:r>
    </w:p>
    <w:p w:rsidR="00E20068" w:rsidRPr="00D9075F" w:rsidRDefault="00E20068" w:rsidP="00351062">
      <w:pPr>
        <w:framePr w:w="10150" w:h="1134" w:hRule="exact" w:hSpace="188" w:vSpace="201" w:wrap="around" w:vAnchor="page" w:hAnchor="page" w:x="893" w:y="4092"/>
        <w:tabs>
          <w:tab w:val="left" w:pos="288"/>
        </w:tabs>
        <w:rPr>
          <w:rFonts w:ascii="Garamond" w:hAnsi="Garamond"/>
          <w:sz w:val="22"/>
        </w:rPr>
      </w:pPr>
      <w:r>
        <w:rPr>
          <w:rFonts w:ascii="Garamond" w:hAnsi="Garamond"/>
          <w:sz w:val="22"/>
        </w:rPr>
        <w:t xml:space="preserve">        </w:t>
      </w:r>
      <w:r w:rsidRPr="00D9075F">
        <w:rPr>
          <w:rFonts w:ascii="Garamond" w:hAnsi="Garamond"/>
          <w:sz w:val="22"/>
        </w:rPr>
        <w:t>________________________________________________________________________________</w:t>
      </w:r>
    </w:p>
    <w:p w:rsidR="00E20068" w:rsidRPr="00D9075F" w:rsidRDefault="00E20068" w:rsidP="00351062">
      <w:pPr>
        <w:framePr w:w="10150" w:h="1134" w:hRule="exact" w:hSpace="188" w:vSpace="201" w:wrap="around" w:vAnchor="page" w:hAnchor="page" w:x="893" w:y="4092"/>
        <w:tabs>
          <w:tab w:val="left" w:pos="288"/>
        </w:tabs>
        <w:rPr>
          <w:rFonts w:ascii="Garamond" w:hAnsi="Garamond"/>
          <w:sz w:val="22"/>
        </w:rPr>
      </w:pPr>
      <w:r>
        <w:rPr>
          <w:rFonts w:ascii="Garamond" w:hAnsi="Garamond"/>
          <w:sz w:val="22"/>
        </w:rPr>
        <w:t xml:space="preserve">        ________________________________________________________________________________</w:t>
      </w:r>
    </w:p>
    <w:p w:rsidR="00E20068" w:rsidRDefault="00E20068" w:rsidP="00351062">
      <w:pPr>
        <w:framePr w:w="10150" w:h="1134" w:hRule="exact" w:hSpace="188" w:vSpace="201" w:wrap="around" w:vAnchor="page" w:hAnchor="page" w:x="893" w:y="4092"/>
        <w:tabs>
          <w:tab w:val="left" w:pos="432"/>
        </w:tabs>
        <w:rPr>
          <w:rFonts w:ascii="Garamond" w:hAnsi="Garamond"/>
          <w:sz w:val="22"/>
        </w:rPr>
      </w:pPr>
    </w:p>
    <w:p w:rsidR="00E20068" w:rsidRDefault="00E20068" w:rsidP="00351062">
      <w:pPr>
        <w:pStyle w:val="Style1"/>
        <w:framePr w:w="10133" w:h="1099" w:hRule="exact" w:hSpace="188" w:vSpace="201" w:wrap="around" w:vAnchor="page" w:hAnchor="page" w:x="840" w:y="5199"/>
        <w:rPr>
          <w:rFonts w:ascii="Garamond" w:hAnsi="Garamond"/>
          <w:sz w:val="22"/>
        </w:rPr>
      </w:pPr>
      <w:r>
        <w:rPr>
          <w:rFonts w:ascii="Garamond" w:hAnsi="Garamond"/>
          <w:sz w:val="22"/>
        </w:rPr>
        <w:t>10.   Site used as a solid waste dump, sump, or sanitary landfill</w:t>
      </w:r>
      <w:r w:rsidR="0094072E">
        <w:rPr>
          <w:rFonts w:ascii="Garamond" w:hAnsi="Garamond"/>
          <w:sz w:val="22"/>
        </w:rPr>
        <w:t>:</w:t>
      </w:r>
    </w:p>
    <w:p w:rsidR="00E20068" w:rsidRPr="00D9075F" w:rsidRDefault="00E20068" w:rsidP="00351062">
      <w:pPr>
        <w:framePr w:w="10133" w:h="1099" w:hRule="exact" w:hSpace="188" w:vSpace="201" w:wrap="around" w:vAnchor="page" w:hAnchor="page" w:x="840" w:y="5199"/>
        <w:tabs>
          <w:tab w:val="left" w:pos="288"/>
        </w:tabs>
        <w:rPr>
          <w:rFonts w:ascii="Garamond" w:hAnsi="Garamond"/>
          <w:sz w:val="22"/>
        </w:rPr>
      </w:pPr>
      <w:r>
        <w:rPr>
          <w:rFonts w:ascii="Garamond" w:hAnsi="Garamond"/>
          <w:sz w:val="22"/>
        </w:rPr>
        <w:t xml:space="preserve">        </w:t>
      </w:r>
      <w:r w:rsidRPr="00D9075F">
        <w:rPr>
          <w:rFonts w:ascii="Garamond" w:hAnsi="Garamond"/>
          <w:sz w:val="22"/>
        </w:rPr>
        <w:t>________________________________________________________________________________</w:t>
      </w:r>
    </w:p>
    <w:p w:rsidR="00E20068" w:rsidRPr="00D9075F" w:rsidRDefault="00E20068" w:rsidP="00351062">
      <w:pPr>
        <w:framePr w:w="10133" w:h="1099" w:hRule="exact" w:hSpace="188" w:vSpace="201" w:wrap="around" w:vAnchor="page" w:hAnchor="page" w:x="840" w:y="5199"/>
        <w:tabs>
          <w:tab w:val="left" w:pos="288"/>
        </w:tabs>
        <w:rPr>
          <w:rFonts w:ascii="Garamond" w:hAnsi="Garamond"/>
          <w:sz w:val="22"/>
        </w:rPr>
      </w:pPr>
      <w:r>
        <w:rPr>
          <w:rFonts w:ascii="Garamond" w:hAnsi="Garamond"/>
          <w:sz w:val="22"/>
        </w:rPr>
        <w:t xml:space="preserve">        ________________________________________________________________________________</w:t>
      </w:r>
    </w:p>
    <w:p w:rsidR="00E20068" w:rsidRDefault="00E20068" w:rsidP="00351062">
      <w:pPr>
        <w:pStyle w:val="Style1"/>
        <w:framePr w:w="10133" w:h="1099" w:hRule="exact" w:hSpace="188" w:vSpace="201" w:wrap="around" w:vAnchor="page" w:hAnchor="page" w:x="840" w:y="5199"/>
        <w:rPr>
          <w:rFonts w:ascii="Garamond" w:hAnsi="Garamond"/>
          <w:sz w:val="22"/>
        </w:rPr>
      </w:pPr>
    </w:p>
    <w:p w:rsidR="00D85FDC" w:rsidRPr="00351062" w:rsidRDefault="00D85FDC" w:rsidP="00D85FDC">
      <w:pPr>
        <w:pStyle w:val="Style1"/>
        <w:framePr w:w="185" w:h="208" w:hRule="exact" w:hSpace="188" w:vSpace="201" w:wrap="around" w:vAnchor="page" w:hAnchor="page" w:x="7089" w:y="11972"/>
        <w:rPr>
          <w:rFonts w:ascii="Verdana" w:hAnsi="Verdana"/>
          <w:sz w:val="12"/>
        </w:rPr>
      </w:pPr>
      <w:r w:rsidRPr="00351062">
        <w:rPr>
          <w:rFonts w:ascii="Verdana" w:hAnsi="Verdana"/>
          <w:sz w:val="12"/>
        </w:rPr>
        <w:t>X</w:t>
      </w:r>
    </w:p>
    <w:p w:rsidR="00E20068" w:rsidRDefault="00E20068" w:rsidP="00027E10">
      <w:pPr>
        <w:framePr w:w="10747" w:h="840" w:hRule="exact" w:hSpace="188" w:vSpace="201" w:wrap="around" w:vAnchor="page" w:hAnchor="page" w:x="745" w:y="11411"/>
        <w:pBdr>
          <w:top w:val="single" w:sz="4" w:space="0" w:color="000000"/>
          <w:left w:val="single" w:sz="4" w:space="0" w:color="000000"/>
          <w:bottom w:val="single" w:sz="4" w:space="0" w:color="000000"/>
          <w:right w:val="single" w:sz="4" w:space="0" w:color="000000"/>
        </w:pBdr>
      </w:pPr>
    </w:p>
    <w:p w:rsidR="00E20068" w:rsidRDefault="00E20068" w:rsidP="00027E10">
      <w:pPr>
        <w:pStyle w:val="Style1"/>
        <w:framePr w:w="2509" w:h="246" w:hRule="exact" w:hSpace="188" w:vSpace="201" w:wrap="around" w:vAnchor="page" w:hAnchor="page" w:x="875" w:y="11500"/>
        <w:rPr>
          <w:rFonts w:ascii="Verdana" w:hAnsi="Verdana"/>
          <w:sz w:val="14"/>
        </w:rPr>
      </w:pPr>
      <w:r>
        <w:rPr>
          <w:rFonts w:ascii="Verdana" w:hAnsi="Verdana"/>
          <w:sz w:val="14"/>
        </w:rPr>
        <w:t>Surveyor's Name: (print or type)</w:t>
      </w:r>
    </w:p>
    <w:p w:rsidR="003A7B09" w:rsidRDefault="00027E10">
      <w:pPr>
        <w:rPr>
          <w:rFonts w:ascii="Garamond" w:hAnsi="Garamond"/>
          <w:sz w:val="22"/>
          <w:szCs w:val="22"/>
        </w:rPr>
      </w:pPr>
      <w:r w:rsidRPr="00027E10">
        <w:rPr>
          <w:rFonts w:ascii="Garamond" w:hAnsi="Garamond"/>
          <w:sz w:val="22"/>
          <w:szCs w:val="22"/>
        </w:rPr>
        <w:t xml:space="preserve">Further, I hereby certify to HUD, </w:t>
      </w:r>
      <w:r w:rsidRPr="00027E10">
        <w:rPr>
          <w:rFonts w:ascii="Garamond" w:hAnsi="Garamond"/>
          <w:i/>
          <w:sz w:val="22"/>
          <w:szCs w:val="22"/>
        </w:rPr>
        <w:t>(Borrower), (Sponsor), (Lender), (Title Insurance Underwriter), (Other)</w:t>
      </w:r>
      <w:r w:rsidRPr="00027E10">
        <w:rPr>
          <w:rFonts w:ascii="Garamond" w:hAnsi="Garamond"/>
          <w:sz w:val="22"/>
          <w:szCs w:val="22"/>
        </w:rPr>
        <w:t>, and to their successors and assigns, that:</w:t>
      </w:r>
    </w:p>
    <w:p w:rsidR="00027E10" w:rsidRDefault="00027E10">
      <w:pPr>
        <w:rPr>
          <w:rFonts w:ascii="Garamond" w:hAnsi="Garamond"/>
          <w:sz w:val="22"/>
          <w:szCs w:val="22"/>
        </w:rPr>
      </w:pPr>
    </w:p>
    <w:p w:rsidR="001601F0" w:rsidRDefault="00027E10">
      <w:pPr>
        <w:rPr>
          <w:rFonts w:ascii="Garamond" w:hAnsi="Garamond"/>
          <w:sz w:val="22"/>
          <w:szCs w:val="22"/>
        </w:rPr>
      </w:pPr>
      <w:r>
        <w:rPr>
          <w:rFonts w:ascii="Garamond" w:hAnsi="Garamond"/>
          <w:sz w:val="22"/>
          <w:szCs w:val="22"/>
        </w:rPr>
        <w:tab/>
        <w:t xml:space="preserve">I made an on the ground survey per record description of the land shown </w:t>
      </w:r>
      <w:r w:rsidR="006A17C6">
        <w:rPr>
          <w:rFonts w:ascii="Garamond" w:hAnsi="Garamond"/>
          <w:sz w:val="22"/>
          <w:szCs w:val="22"/>
        </w:rPr>
        <w:t>on the Survey No.</w:t>
      </w:r>
      <w:r w:rsidR="001601F0">
        <w:rPr>
          <w:rFonts w:ascii="Garamond" w:hAnsi="Garamond"/>
          <w:sz w:val="22"/>
          <w:szCs w:val="22"/>
        </w:rPr>
        <w:t xml:space="preserve"> </w:t>
      </w:r>
      <w:r w:rsidR="001601F0" w:rsidRPr="001601F0">
        <w:rPr>
          <w:rFonts w:ascii="Garamond" w:hAnsi="Garamond"/>
          <w:sz w:val="22"/>
          <w:szCs w:val="22"/>
          <w:u w:val="single"/>
        </w:rPr>
        <w:t xml:space="preserve">    </w:t>
      </w:r>
      <w:r w:rsidR="001601F0">
        <w:rPr>
          <w:rFonts w:ascii="Garamond" w:hAnsi="Garamond"/>
          <w:sz w:val="22"/>
          <w:szCs w:val="22"/>
          <w:u w:val="single"/>
        </w:rPr>
        <w:t xml:space="preserve"> </w:t>
      </w:r>
      <w:r w:rsidR="001601F0" w:rsidRPr="001601F0">
        <w:rPr>
          <w:rFonts w:ascii="Garamond" w:hAnsi="Garamond"/>
          <w:sz w:val="22"/>
          <w:szCs w:val="22"/>
          <w:u w:val="single"/>
        </w:rPr>
        <w:t xml:space="preserve"> </w:t>
      </w:r>
      <w:r w:rsidR="006A17C6">
        <w:rPr>
          <w:rFonts w:ascii="Garamond" w:hAnsi="Garamond"/>
          <w:sz w:val="22"/>
          <w:szCs w:val="22"/>
        </w:rPr>
        <w:t xml:space="preserve">, </w:t>
      </w:r>
    </w:p>
    <w:p w:rsidR="00027E10" w:rsidRDefault="006A17C6">
      <w:pPr>
        <w:rPr>
          <w:rFonts w:ascii="Garamond" w:hAnsi="Garamond"/>
          <w:sz w:val="22"/>
          <w:szCs w:val="22"/>
        </w:rPr>
      </w:pPr>
      <w:r>
        <w:rPr>
          <w:rFonts w:ascii="Garamond" w:hAnsi="Garamond"/>
          <w:sz w:val="22"/>
          <w:szCs w:val="22"/>
        </w:rPr>
        <w:t>dated</w:t>
      </w:r>
      <w:r w:rsidR="004563EC">
        <w:rPr>
          <w:rFonts w:ascii="Garamond" w:hAnsi="Garamond"/>
          <w:sz w:val="22"/>
          <w:szCs w:val="22"/>
        </w:rPr>
        <w:t xml:space="preserve"> </w:t>
      </w:r>
      <w:r w:rsidR="004563EC" w:rsidRPr="004563EC">
        <w:rPr>
          <w:rFonts w:ascii="Garamond" w:hAnsi="Garamond"/>
          <w:sz w:val="22"/>
          <w:szCs w:val="22"/>
          <w:u w:val="single"/>
        </w:rPr>
        <w:t xml:space="preserve">     </w:t>
      </w:r>
      <w:r w:rsidR="001601F0">
        <w:rPr>
          <w:rFonts w:ascii="Garamond" w:hAnsi="Garamond"/>
          <w:sz w:val="22"/>
          <w:szCs w:val="22"/>
          <w:u w:val="single"/>
        </w:rPr>
        <w:t xml:space="preserve">        </w:t>
      </w:r>
      <w:r w:rsidR="004563EC" w:rsidRPr="004563EC">
        <w:rPr>
          <w:rFonts w:ascii="Garamond" w:hAnsi="Garamond"/>
          <w:sz w:val="22"/>
          <w:szCs w:val="22"/>
          <w:u w:val="single"/>
        </w:rPr>
        <w:t xml:space="preserve"> </w:t>
      </w:r>
      <w:r w:rsidR="001601F0" w:rsidRPr="001601F0">
        <w:rPr>
          <w:rFonts w:ascii="Garamond" w:hAnsi="Garamond"/>
          <w:sz w:val="22"/>
          <w:szCs w:val="22"/>
        </w:rPr>
        <w:t xml:space="preserve"> </w:t>
      </w:r>
      <w:r w:rsidRPr="004563EC">
        <w:rPr>
          <w:rFonts w:ascii="Garamond" w:hAnsi="Garamond"/>
          <w:sz w:val="22"/>
          <w:szCs w:val="22"/>
        </w:rPr>
        <w:t>(</w:t>
      </w:r>
      <w:r>
        <w:rPr>
          <w:rFonts w:ascii="Garamond" w:hAnsi="Garamond"/>
          <w:sz w:val="22"/>
          <w:szCs w:val="22"/>
        </w:rPr>
        <w:t>“Survey”)</w:t>
      </w:r>
      <w:r w:rsidR="001601F0">
        <w:rPr>
          <w:rFonts w:ascii="Garamond" w:hAnsi="Garamond"/>
          <w:sz w:val="22"/>
          <w:szCs w:val="22"/>
        </w:rPr>
        <w:t>,</w:t>
      </w:r>
      <w:r w:rsidR="00027E10">
        <w:rPr>
          <w:rFonts w:ascii="Garamond" w:hAnsi="Garamond"/>
          <w:sz w:val="22"/>
          <w:szCs w:val="22"/>
        </w:rPr>
        <w:t xml:space="preserve"> located in </w:t>
      </w:r>
      <w:r w:rsidR="00027E10">
        <w:rPr>
          <w:rFonts w:ascii="Garamond" w:hAnsi="Garamond"/>
          <w:i/>
          <w:sz w:val="22"/>
          <w:szCs w:val="22"/>
        </w:rPr>
        <w:t>(city or town, county, township, etc.)</w:t>
      </w:r>
      <w:r w:rsidR="00027E10">
        <w:rPr>
          <w:rFonts w:ascii="Garamond" w:hAnsi="Garamond"/>
          <w:sz w:val="22"/>
          <w:szCs w:val="22"/>
        </w:rPr>
        <w:t>, and that it was made in accordance with th</w:t>
      </w:r>
      <w:r>
        <w:rPr>
          <w:rFonts w:ascii="Garamond" w:hAnsi="Garamond"/>
          <w:sz w:val="22"/>
          <w:szCs w:val="22"/>
        </w:rPr>
        <w:t>is</w:t>
      </w:r>
      <w:r w:rsidR="00027E10">
        <w:rPr>
          <w:rFonts w:ascii="Garamond" w:hAnsi="Garamond"/>
          <w:sz w:val="22"/>
          <w:szCs w:val="22"/>
        </w:rPr>
        <w:t xml:space="preserve"> HUD Survey Instructions and </w:t>
      </w:r>
      <w:r w:rsidR="00527087">
        <w:rPr>
          <w:rFonts w:ascii="Garamond" w:hAnsi="Garamond"/>
          <w:sz w:val="22"/>
          <w:szCs w:val="22"/>
        </w:rPr>
        <w:t xml:space="preserve">Surveyor’s </w:t>
      </w:r>
      <w:r w:rsidR="00027E10">
        <w:rPr>
          <w:rFonts w:ascii="Garamond" w:hAnsi="Garamond"/>
          <w:sz w:val="22"/>
          <w:szCs w:val="22"/>
        </w:rPr>
        <w:t>Report, and the requirements for an ALTA/</w:t>
      </w:r>
      <w:del w:id="19" w:author="Author">
        <w:r w:rsidR="00027E10" w:rsidDel="00BC2EAC">
          <w:rPr>
            <w:rFonts w:ascii="Garamond" w:hAnsi="Garamond"/>
            <w:sz w:val="22"/>
            <w:szCs w:val="22"/>
          </w:rPr>
          <w:delText>ACSM</w:delText>
        </w:r>
      </w:del>
      <w:ins w:id="20" w:author="Author">
        <w:r w:rsidR="00BC2EAC">
          <w:rPr>
            <w:rFonts w:ascii="Garamond" w:hAnsi="Garamond"/>
            <w:sz w:val="22"/>
            <w:szCs w:val="22"/>
          </w:rPr>
          <w:t>NSPS</w:t>
        </w:r>
      </w:ins>
      <w:r w:rsidR="00027E10">
        <w:rPr>
          <w:rFonts w:ascii="Garamond" w:hAnsi="Garamond"/>
          <w:sz w:val="22"/>
          <w:szCs w:val="22"/>
        </w:rPr>
        <w:t xml:space="preserve"> Land Title Survey, as defined in the </w:t>
      </w:r>
      <w:r w:rsidR="00027E10">
        <w:rPr>
          <w:rFonts w:ascii="Garamond" w:hAnsi="Garamond"/>
          <w:i/>
          <w:sz w:val="22"/>
          <w:szCs w:val="22"/>
        </w:rPr>
        <w:t>201</w:t>
      </w:r>
      <w:ins w:id="21" w:author="Author">
        <w:r w:rsidR="00325DF3">
          <w:rPr>
            <w:rFonts w:ascii="Garamond" w:hAnsi="Garamond"/>
            <w:i/>
            <w:sz w:val="22"/>
            <w:szCs w:val="22"/>
          </w:rPr>
          <w:t>6</w:t>
        </w:r>
      </w:ins>
      <w:del w:id="22" w:author="Author">
        <w:r w:rsidR="00027E10" w:rsidDel="00325DF3">
          <w:rPr>
            <w:rFonts w:ascii="Garamond" w:hAnsi="Garamond"/>
            <w:i/>
            <w:sz w:val="22"/>
            <w:szCs w:val="22"/>
          </w:rPr>
          <w:delText>1</w:delText>
        </w:r>
      </w:del>
      <w:r w:rsidR="00027E10">
        <w:rPr>
          <w:rFonts w:ascii="Garamond" w:hAnsi="Garamond"/>
          <w:i/>
          <w:sz w:val="22"/>
          <w:szCs w:val="22"/>
        </w:rPr>
        <w:t xml:space="preserve"> Minimum Standard Detail Requirements for ALTA/</w:t>
      </w:r>
      <w:del w:id="23" w:author="Author">
        <w:r w:rsidR="00027E10" w:rsidDel="00BC2EAC">
          <w:rPr>
            <w:rFonts w:ascii="Garamond" w:hAnsi="Garamond"/>
            <w:i/>
            <w:sz w:val="22"/>
            <w:szCs w:val="22"/>
          </w:rPr>
          <w:delText>ACSM</w:delText>
        </w:r>
      </w:del>
      <w:ins w:id="24" w:author="Author">
        <w:r w:rsidR="00BC2EAC">
          <w:rPr>
            <w:rFonts w:ascii="Garamond" w:hAnsi="Garamond"/>
            <w:i/>
            <w:sz w:val="22"/>
            <w:szCs w:val="22"/>
          </w:rPr>
          <w:t>NSPS</w:t>
        </w:r>
      </w:ins>
      <w:r w:rsidR="00027E10">
        <w:rPr>
          <w:rFonts w:ascii="Garamond" w:hAnsi="Garamond"/>
          <w:i/>
          <w:sz w:val="22"/>
          <w:szCs w:val="22"/>
        </w:rPr>
        <w:t xml:space="preserve"> Land Title Surveys</w:t>
      </w:r>
      <w:r w:rsidR="00027E10">
        <w:rPr>
          <w:rFonts w:ascii="Garamond" w:hAnsi="Garamond"/>
          <w:sz w:val="22"/>
          <w:szCs w:val="22"/>
        </w:rPr>
        <w:t>.</w:t>
      </w:r>
    </w:p>
    <w:p w:rsidR="00027E10" w:rsidRDefault="00027E10">
      <w:pPr>
        <w:rPr>
          <w:rFonts w:ascii="Garamond" w:hAnsi="Garamond"/>
          <w:sz w:val="22"/>
          <w:szCs w:val="22"/>
        </w:rPr>
      </w:pPr>
    </w:p>
    <w:p w:rsidR="00027E10" w:rsidRPr="00027E10" w:rsidRDefault="00027E10">
      <w:pPr>
        <w:rPr>
          <w:rFonts w:ascii="Garamond" w:hAnsi="Garamond"/>
          <w:sz w:val="22"/>
          <w:szCs w:val="22"/>
        </w:rPr>
      </w:pPr>
      <w:r>
        <w:rPr>
          <w:rFonts w:ascii="Garamond" w:hAnsi="Garamond"/>
          <w:sz w:val="22"/>
          <w:szCs w:val="22"/>
        </w:rPr>
        <w:tab/>
        <w:t xml:space="preserve">To the best of my knowledge, belief and information, except as shown </w:t>
      </w:r>
      <w:r w:rsidR="006A17C6">
        <w:rPr>
          <w:rFonts w:ascii="Garamond" w:hAnsi="Garamond"/>
          <w:sz w:val="22"/>
          <w:szCs w:val="22"/>
        </w:rPr>
        <w:t>on the Survey</w:t>
      </w:r>
      <w:r>
        <w:rPr>
          <w:rFonts w:ascii="Garamond" w:hAnsi="Garamond"/>
          <w:sz w:val="22"/>
          <w:szCs w:val="22"/>
        </w:rPr>
        <w:t xml:space="preserve">: </w:t>
      </w:r>
      <w:r w:rsidR="006A17C6">
        <w:rPr>
          <w:rFonts w:ascii="Garamond" w:hAnsi="Garamond"/>
          <w:sz w:val="22"/>
          <w:szCs w:val="22"/>
        </w:rPr>
        <w:t xml:space="preserve"> t</w:t>
      </w:r>
      <w:r>
        <w:rPr>
          <w:rFonts w:ascii="Garamond" w:hAnsi="Garamond"/>
          <w:sz w:val="22"/>
          <w:szCs w:val="22"/>
        </w:rPr>
        <w:t xml:space="preserve">here are no </w:t>
      </w:r>
      <w:r w:rsidR="00D376D5">
        <w:rPr>
          <w:rFonts w:ascii="Garamond" w:hAnsi="Garamond"/>
          <w:sz w:val="22"/>
          <w:szCs w:val="22"/>
        </w:rPr>
        <w:t xml:space="preserve">encroachments </w:t>
      </w:r>
      <w:r>
        <w:rPr>
          <w:rFonts w:ascii="Garamond" w:hAnsi="Garamond"/>
          <w:sz w:val="22"/>
          <w:szCs w:val="22"/>
        </w:rPr>
        <w:t xml:space="preserve">across </w:t>
      </w:r>
      <w:r w:rsidR="006A17C6">
        <w:rPr>
          <w:rFonts w:ascii="Garamond" w:hAnsi="Garamond"/>
          <w:sz w:val="22"/>
          <w:szCs w:val="22"/>
        </w:rPr>
        <w:t xml:space="preserve">any </w:t>
      </w:r>
      <w:r>
        <w:rPr>
          <w:rFonts w:ascii="Garamond" w:hAnsi="Garamond"/>
          <w:sz w:val="22"/>
          <w:szCs w:val="22"/>
        </w:rPr>
        <w:t xml:space="preserve">property lines; title lines and lines of actual possession are </w:t>
      </w:r>
      <w:r w:rsidR="008F520B">
        <w:rPr>
          <w:rFonts w:ascii="Garamond" w:hAnsi="Garamond"/>
          <w:sz w:val="22"/>
          <w:szCs w:val="22"/>
        </w:rPr>
        <w:t xml:space="preserve">the </w:t>
      </w:r>
      <w:r>
        <w:rPr>
          <w:rFonts w:ascii="Garamond" w:hAnsi="Garamond"/>
          <w:sz w:val="22"/>
          <w:szCs w:val="22"/>
        </w:rPr>
        <w:t xml:space="preserve">same; and the premises are </w:t>
      </w:r>
      <w:r>
        <w:rPr>
          <w:rFonts w:ascii="Garamond" w:hAnsi="Garamond"/>
          <w:i/>
          <w:sz w:val="22"/>
          <w:szCs w:val="22"/>
        </w:rPr>
        <w:t>[</w:t>
      </w:r>
      <w:r w:rsidR="00125EE5">
        <w:rPr>
          <w:rFonts w:ascii="Garamond" w:hAnsi="Garamond"/>
          <w:i/>
          <w:sz w:val="22"/>
          <w:szCs w:val="22"/>
        </w:rPr>
        <w:t>not subject to a</w:t>
      </w:r>
      <w:r>
        <w:rPr>
          <w:rFonts w:ascii="Garamond" w:hAnsi="Garamond"/>
          <w:i/>
          <w:sz w:val="22"/>
          <w:szCs w:val="22"/>
        </w:rPr>
        <w:t>] [subject to a]</w:t>
      </w:r>
      <w:r>
        <w:rPr>
          <w:rFonts w:ascii="Garamond" w:hAnsi="Garamond"/>
          <w:sz w:val="22"/>
          <w:szCs w:val="22"/>
        </w:rPr>
        <w:t xml:space="preserve"> 100/500 year return frequency flood hazard, and such condition is shown on the Federal Flood Insurance Rate Map, Community Panel No.</w:t>
      </w:r>
      <w:r w:rsidR="001601F0">
        <w:rPr>
          <w:rFonts w:ascii="Garamond" w:hAnsi="Garamond"/>
          <w:sz w:val="22"/>
          <w:szCs w:val="22"/>
        </w:rPr>
        <w:t xml:space="preserve"> </w:t>
      </w:r>
      <w:r w:rsidR="004563EC" w:rsidRPr="004563EC">
        <w:rPr>
          <w:rFonts w:ascii="Garamond" w:hAnsi="Garamond"/>
          <w:sz w:val="22"/>
          <w:szCs w:val="22"/>
          <w:u w:val="single"/>
        </w:rPr>
        <w:t xml:space="preserve"> </w:t>
      </w:r>
      <w:r w:rsidR="001601F0">
        <w:rPr>
          <w:rFonts w:ascii="Garamond" w:hAnsi="Garamond"/>
          <w:sz w:val="22"/>
          <w:szCs w:val="22"/>
          <w:u w:val="single"/>
        </w:rPr>
        <w:t xml:space="preserve"> </w:t>
      </w:r>
      <w:r w:rsidR="004563EC" w:rsidRPr="004563EC">
        <w:rPr>
          <w:rFonts w:ascii="Garamond" w:hAnsi="Garamond"/>
          <w:sz w:val="22"/>
          <w:szCs w:val="22"/>
          <w:u w:val="single"/>
        </w:rPr>
        <w:t xml:space="preserve">  </w:t>
      </w:r>
      <w:r w:rsidR="004563EC">
        <w:rPr>
          <w:rFonts w:ascii="Garamond" w:hAnsi="Garamond"/>
          <w:sz w:val="22"/>
          <w:szCs w:val="22"/>
          <w:u w:val="single"/>
        </w:rPr>
        <w:t xml:space="preserve"> </w:t>
      </w:r>
      <w:r w:rsidR="004563EC" w:rsidRPr="004563EC">
        <w:rPr>
          <w:rFonts w:ascii="Garamond" w:hAnsi="Garamond"/>
          <w:sz w:val="22"/>
          <w:szCs w:val="22"/>
          <w:u w:val="single"/>
        </w:rPr>
        <w:t xml:space="preserve"> </w:t>
      </w:r>
      <w:r>
        <w:rPr>
          <w:rFonts w:ascii="Garamond" w:hAnsi="Garamond"/>
          <w:sz w:val="22"/>
          <w:szCs w:val="22"/>
        </w:rPr>
        <w:t xml:space="preserve"> </w:t>
      </w:r>
      <w:r>
        <w:rPr>
          <w:rFonts w:ascii="Garamond" w:hAnsi="Garamond"/>
          <w:i/>
          <w:sz w:val="22"/>
          <w:szCs w:val="22"/>
        </w:rPr>
        <w:t>(</w:t>
      </w:r>
      <w:r w:rsidR="00030F10">
        <w:rPr>
          <w:rFonts w:ascii="Garamond" w:hAnsi="Garamond"/>
          <w:i/>
          <w:sz w:val="22"/>
          <w:szCs w:val="22"/>
        </w:rPr>
        <w:t>please add “</w:t>
      </w:r>
      <w:r>
        <w:rPr>
          <w:rFonts w:ascii="Garamond" w:hAnsi="Garamond"/>
          <w:i/>
          <w:sz w:val="22"/>
          <w:szCs w:val="22"/>
        </w:rPr>
        <w:t>none,</w:t>
      </w:r>
      <w:r w:rsidR="00030F10">
        <w:rPr>
          <w:rFonts w:ascii="Garamond" w:hAnsi="Garamond"/>
          <w:i/>
          <w:sz w:val="22"/>
          <w:szCs w:val="22"/>
        </w:rPr>
        <w:t>”</w:t>
      </w:r>
      <w:r>
        <w:rPr>
          <w:rFonts w:ascii="Garamond" w:hAnsi="Garamond"/>
          <w:i/>
          <w:sz w:val="22"/>
          <w:szCs w:val="22"/>
        </w:rPr>
        <w:t xml:space="preserve"> </w:t>
      </w:r>
      <w:r w:rsidR="00030F10">
        <w:rPr>
          <w:rFonts w:ascii="Garamond" w:hAnsi="Garamond"/>
          <w:i/>
          <w:sz w:val="22"/>
          <w:szCs w:val="22"/>
        </w:rPr>
        <w:t>if inapplicable</w:t>
      </w:r>
      <w:r>
        <w:rPr>
          <w:rFonts w:ascii="Garamond" w:hAnsi="Garamond"/>
          <w:i/>
          <w:sz w:val="22"/>
          <w:szCs w:val="22"/>
        </w:rPr>
        <w:t>)</w:t>
      </w:r>
      <w:r>
        <w:rPr>
          <w:rFonts w:ascii="Garamond" w:hAnsi="Garamond"/>
          <w:sz w:val="22"/>
          <w:szCs w:val="22"/>
        </w:rPr>
        <w:t>.</w:t>
      </w:r>
    </w:p>
    <w:p w:rsidR="00D85FDC" w:rsidRDefault="00D85FDC" w:rsidP="00D85FDC">
      <w:pPr>
        <w:pStyle w:val="Style1"/>
        <w:framePr w:w="1217" w:h="208" w:hRule="exact" w:hSpace="188" w:vSpace="201" w:wrap="around" w:vAnchor="page" w:hAnchor="page" w:x="4196" w:y="11446"/>
        <w:rPr>
          <w:rFonts w:ascii="Verdana" w:hAnsi="Verdana"/>
          <w:sz w:val="14"/>
        </w:rPr>
      </w:pPr>
      <w:r>
        <w:rPr>
          <w:rFonts w:ascii="Verdana" w:hAnsi="Verdana"/>
          <w:sz w:val="14"/>
        </w:rPr>
        <w:t>License Number:</w:t>
      </w:r>
    </w:p>
    <w:p w:rsidR="00D85FDC" w:rsidRDefault="00D85FDC" w:rsidP="00D85FDC">
      <w:pPr>
        <w:pStyle w:val="Style1"/>
        <w:framePr w:w="732" w:h="242" w:hRule="exact" w:hSpace="188" w:vSpace="201" w:wrap="around" w:vAnchor="page" w:hAnchor="page" w:x="7025" w:y="11458"/>
        <w:rPr>
          <w:rFonts w:ascii="Verdana" w:hAnsi="Verdana"/>
          <w:sz w:val="14"/>
        </w:rPr>
      </w:pPr>
      <w:r>
        <w:rPr>
          <w:rFonts w:ascii="Verdana" w:hAnsi="Verdana"/>
          <w:sz w:val="14"/>
        </w:rPr>
        <w:t>Signature</w:t>
      </w:r>
    </w:p>
    <w:p w:rsidR="00D85FDC" w:rsidRPr="00351062" w:rsidRDefault="00D85FDC" w:rsidP="001601F0">
      <w:pPr>
        <w:pStyle w:val="Style1"/>
        <w:framePr w:w="3983" w:h="276" w:hRule="exact" w:hSpace="188" w:vSpace="201" w:wrap="around" w:vAnchor="page" w:hAnchor="page" w:x="7476" w:y="11922"/>
        <w:rPr>
          <w:rFonts w:ascii="Verdana" w:hAnsi="Verdana"/>
          <w:sz w:val="12"/>
        </w:rPr>
      </w:pPr>
      <w:r>
        <w:rPr>
          <w:rFonts w:ascii="Verdana" w:hAnsi="Verdana"/>
          <w:sz w:val="12"/>
        </w:rPr>
        <w:tab/>
      </w:r>
      <w:r>
        <w:rPr>
          <w:rFonts w:ascii="Verdana" w:hAnsi="Verdana"/>
          <w:sz w:val="12"/>
        </w:rPr>
        <w:tab/>
      </w:r>
      <w:r>
        <w:rPr>
          <w:rFonts w:ascii="Verdana" w:hAnsi="Verdana"/>
          <w:sz w:val="12"/>
        </w:rPr>
        <w:tab/>
      </w:r>
      <w:r w:rsidR="001601F0">
        <w:rPr>
          <w:rFonts w:ascii="Verdana" w:hAnsi="Verdana"/>
          <w:sz w:val="12"/>
        </w:rPr>
        <w:t xml:space="preserve">  </w:t>
      </w:r>
      <w:r>
        <w:rPr>
          <w:rFonts w:ascii="Verdana" w:hAnsi="Verdana"/>
          <w:sz w:val="12"/>
        </w:rPr>
        <w:t>Date:</w:t>
      </w:r>
    </w:p>
    <w:p w:rsidR="00027E10" w:rsidRPr="00027E10" w:rsidRDefault="00027E10">
      <w:pPr>
        <w:rPr>
          <w:rFonts w:ascii="Garamond" w:hAnsi="Garamond"/>
          <w:sz w:val="22"/>
          <w:szCs w:val="22"/>
        </w:rPr>
      </w:pPr>
      <w:r>
        <w:rPr>
          <w:rFonts w:ascii="Garamond" w:hAnsi="Garamond"/>
          <w:sz w:val="22"/>
          <w:szCs w:val="22"/>
        </w:rPr>
        <w:t xml:space="preserve"> </w:t>
      </w:r>
    </w:p>
    <w:sectPr w:rsidR="00027E10" w:rsidRPr="00027E10" w:rsidSect="00351062">
      <w:headerReference w:type="even" r:id="rId9"/>
      <w:headerReference w:type="default" r:id="rId10"/>
      <w:footerReference w:type="even" r:id="rId11"/>
      <w:footerReference w:type="default" r:id="rId12"/>
      <w:headerReference w:type="first" r:id="rId13"/>
      <w:footerReference w:type="first" r:id="rId14"/>
      <w:pgSz w:w="12240" w:h="15844"/>
      <w:pgMar w:top="720" w:right="720" w:bottom="936" w:left="1008" w:header="360" w:footer="36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2EAC" w:rsidRDefault="00BC2EAC">
      <w:r>
        <w:separator/>
      </w:r>
    </w:p>
  </w:endnote>
  <w:endnote w:type="continuationSeparator" w:id="0">
    <w:p w:rsidR="00BC2EAC" w:rsidRDefault="00BC2EAC">
      <w:r>
        <w:continuationSeparator/>
      </w:r>
    </w:p>
  </w:endnote>
  <w:endnote w:type="continuationNotice" w:id="1">
    <w:p w:rsidR="00BC2EAC" w:rsidRDefault="00BC2E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EAC" w:rsidRDefault="00BC2EA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12" w:space="0" w:color="auto"/>
      </w:tblBorders>
      <w:tblLook w:val="0000" w:firstRow="0" w:lastRow="0" w:firstColumn="0" w:lastColumn="0" w:noHBand="0" w:noVBand="0"/>
    </w:tblPr>
    <w:tblGrid>
      <w:gridCol w:w="3576"/>
      <w:gridCol w:w="3576"/>
      <w:gridCol w:w="3576"/>
    </w:tblGrid>
    <w:tr w:rsidR="00BC2EAC">
      <w:tc>
        <w:tcPr>
          <w:tcW w:w="3576" w:type="dxa"/>
        </w:tcPr>
        <w:p w:rsidR="00BC2EAC" w:rsidRDefault="00BC2EAC" w:rsidP="005248A2">
          <w:pPr>
            <w:pStyle w:val="Footer"/>
            <w:rPr>
              <w:rFonts w:ascii="Arial" w:hAnsi="Arial" w:cs="Arial"/>
              <w:sz w:val="16"/>
            </w:rPr>
          </w:pPr>
          <w:r>
            <w:rPr>
              <w:rFonts w:ascii="Arial" w:hAnsi="Arial" w:cs="Arial"/>
              <w:sz w:val="16"/>
            </w:rPr>
            <w:t>Replaces forms HUD-92457M and HUD-92457A-M</w:t>
          </w:r>
        </w:p>
      </w:tc>
      <w:tc>
        <w:tcPr>
          <w:tcW w:w="3576" w:type="dxa"/>
        </w:tcPr>
        <w:p w:rsidR="00BC2EAC" w:rsidRDefault="00BC2EAC">
          <w:pPr>
            <w:pStyle w:val="Footer"/>
            <w:jc w:val="center"/>
            <w:rPr>
              <w:rFonts w:ascii="Arial" w:hAnsi="Arial" w:cs="Arial"/>
              <w:sz w:val="16"/>
            </w:rPr>
          </w:pPr>
          <w:r>
            <w:rPr>
              <w:rFonts w:ascii="Arial" w:hAnsi="Arial"/>
              <w:sz w:val="16"/>
            </w:rPr>
            <w:t>Survey Instructions and Surveyor’s Report</w:t>
          </w:r>
        </w:p>
      </w:tc>
      <w:tc>
        <w:tcPr>
          <w:tcW w:w="3576" w:type="dxa"/>
        </w:tcPr>
        <w:p w:rsidR="00BC2EAC" w:rsidRDefault="00BC2EAC" w:rsidP="00FB4E7A">
          <w:pPr>
            <w:pStyle w:val="Footer"/>
            <w:jc w:val="right"/>
            <w:rPr>
              <w:rFonts w:ascii="Arial" w:hAnsi="Arial" w:cs="Arial"/>
              <w:sz w:val="16"/>
            </w:rPr>
          </w:pPr>
          <w:r>
            <w:rPr>
              <w:rFonts w:ascii="Arial" w:hAnsi="Arial" w:cs="Arial"/>
              <w:sz w:val="16"/>
            </w:rPr>
            <w:t>HUD-91073M (06/14)</w:t>
          </w:r>
        </w:p>
      </w:tc>
    </w:tr>
  </w:tbl>
  <w:p w:rsidR="00BC2EAC" w:rsidRDefault="00BC2EAC">
    <w:pPr>
      <w:pStyle w:val="Footer"/>
      <w:jc w:val="center"/>
      <w:rPr>
        <w:rFonts w:ascii="Arial" w:hAnsi="Arial" w:cs="Aria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EAC" w:rsidRDefault="00BC2E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2EAC" w:rsidRDefault="00BC2EAC">
      <w:r>
        <w:separator/>
      </w:r>
    </w:p>
  </w:footnote>
  <w:footnote w:type="continuationSeparator" w:id="0">
    <w:p w:rsidR="00BC2EAC" w:rsidRDefault="00BC2EAC">
      <w:r>
        <w:continuationSeparator/>
      </w:r>
    </w:p>
  </w:footnote>
  <w:footnote w:type="continuationNotice" w:id="1">
    <w:p w:rsidR="00BC2EAC" w:rsidRDefault="00BC2EA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EAC" w:rsidRDefault="00BC2EA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C2EAC" w:rsidRDefault="00BC2EAC">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EAC" w:rsidRPr="00351062" w:rsidRDefault="00BC2EAC">
    <w:pPr>
      <w:pStyle w:val="Header"/>
      <w:ind w:right="360"/>
      <w:rPr>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EAC" w:rsidRDefault="00BC2EA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A72300"/>
    <w:multiLevelType w:val="hybridMultilevel"/>
    <w:tmpl w:val="1F00A09E"/>
    <w:lvl w:ilvl="0" w:tplc="CD06FCEA">
      <w:start w:val="1"/>
      <w:numFmt w:val="decimal"/>
      <w:lvlText w:val="%1."/>
      <w:lvlJc w:val="left"/>
      <w:pPr>
        <w:tabs>
          <w:tab w:val="num" w:pos="768"/>
        </w:tabs>
        <w:ind w:left="768" w:hanging="40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hideGrammaticalErrors/>
  <w:proofState w:spelling="clean"/>
  <w:trackRevisions/>
  <w:doNotTrackMoves/>
  <w:doNotTrackFormatting/>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1F5969"/>
    <w:rsid w:val="00002F4E"/>
    <w:rsid w:val="00027E10"/>
    <w:rsid w:val="00030F10"/>
    <w:rsid w:val="000719FA"/>
    <w:rsid w:val="000B7F32"/>
    <w:rsid w:val="000D256B"/>
    <w:rsid w:val="000E4F5B"/>
    <w:rsid w:val="0010004D"/>
    <w:rsid w:val="00125EE5"/>
    <w:rsid w:val="001504BA"/>
    <w:rsid w:val="001601F0"/>
    <w:rsid w:val="001D1FD8"/>
    <w:rsid w:val="001E5AFC"/>
    <w:rsid w:val="001F5969"/>
    <w:rsid w:val="00240D0A"/>
    <w:rsid w:val="00246EA0"/>
    <w:rsid w:val="002D33F7"/>
    <w:rsid w:val="002D62C9"/>
    <w:rsid w:val="002F19C8"/>
    <w:rsid w:val="00325DF3"/>
    <w:rsid w:val="00330884"/>
    <w:rsid w:val="00351062"/>
    <w:rsid w:val="00357E89"/>
    <w:rsid w:val="00396968"/>
    <w:rsid w:val="003A7B09"/>
    <w:rsid w:val="003C2EA7"/>
    <w:rsid w:val="003D4C8E"/>
    <w:rsid w:val="003D5DA5"/>
    <w:rsid w:val="00424612"/>
    <w:rsid w:val="00447C6B"/>
    <w:rsid w:val="004563EC"/>
    <w:rsid w:val="00480C34"/>
    <w:rsid w:val="004D1623"/>
    <w:rsid w:val="004D2A3F"/>
    <w:rsid w:val="00503D28"/>
    <w:rsid w:val="00513A59"/>
    <w:rsid w:val="0052481B"/>
    <w:rsid w:val="005248A2"/>
    <w:rsid w:val="00527087"/>
    <w:rsid w:val="00546D8F"/>
    <w:rsid w:val="0057265D"/>
    <w:rsid w:val="00583292"/>
    <w:rsid w:val="005B7AA7"/>
    <w:rsid w:val="005C2063"/>
    <w:rsid w:val="005C619C"/>
    <w:rsid w:val="005E4C65"/>
    <w:rsid w:val="005F6A08"/>
    <w:rsid w:val="0060060B"/>
    <w:rsid w:val="006824FB"/>
    <w:rsid w:val="006A17C6"/>
    <w:rsid w:val="006A4570"/>
    <w:rsid w:val="006F668C"/>
    <w:rsid w:val="006F6DD1"/>
    <w:rsid w:val="00731B17"/>
    <w:rsid w:val="00795DE6"/>
    <w:rsid w:val="007A43D4"/>
    <w:rsid w:val="00840B39"/>
    <w:rsid w:val="00865C2E"/>
    <w:rsid w:val="00895561"/>
    <w:rsid w:val="008B6160"/>
    <w:rsid w:val="008C230A"/>
    <w:rsid w:val="008D043D"/>
    <w:rsid w:val="008F520B"/>
    <w:rsid w:val="00910122"/>
    <w:rsid w:val="00931178"/>
    <w:rsid w:val="0094072E"/>
    <w:rsid w:val="009458DF"/>
    <w:rsid w:val="009844FF"/>
    <w:rsid w:val="009F3451"/>
    <w:rsid w:val="009F4092"/>
    <w:rsid w:val="00A03722"/>
    <w:rsid w:val="00A440E8"/>
    <w:rsid w:val="00A87B57"/>
    <w:rsid w:val="00A96AF7"/>
    <w:rsid w:val="00AC6D8C"/>
    <w:rsid w:val="00AD1FA5"/>
    <w:rsid w:val="00B249F6"/>
    <w:rsid w:val="00B434F8"/>
    <w:rsid w:val="00B51222"/>
    <w:rsid w:val="00B86D14"/>
    <w:rsid w:val="00BC2EAC"/>
    <w:rsid w:val="00BF16AA"/>
    <w:rsid w:val="00C23B01"/>
    <w:rsid w:val="00CA7C61"/>
    <w:rsid w:val="00CB22E1"/>
    <w:rsid w:val="00CB4491"/>
    <w:rsid w:val="00D01957"/>
    <w:rsid w:val="00D376D5"/>
    <w:rsid w:val="00D43E01"/>
    <w:rsid w:val="00D543DB"/>
    <w:rsid w:val="00D641CB"/>
    <w:rsid w:val="00D65AE5"/>
    <w:rsid w:val="00D85FDC"/>
    <w:rsid w:val="00DB23FE"/>
    <w:rsid w:val="00E01ABA"/>
    <w:rsid w:val="00E10521"/>
    <w:rsid w:val="00E20068"/>
    <w:rsid w:val="00E22B8B"/>
    <w:rsid w:val="00E268F4"/>
    <w:rsid w:val="00E41A02"/>
    <w:rsid w:val="00E42203"/>
    <w:rsid w:val="00E76644"/>
    <w:rsid w:val="00EA6251"/>
    <w:rsid w:val="00EE7246"/>
    <w:rsid w:val="00F10E0F"/>
    <w:rsid w:val="00F10FD0"/>
    <w:rsid w:val="00F30FE1"/>
    <w:rsid w:val="00F31FD2"/>
    <w:rsid w:val="00F56D36"/>
    <w:rsid w:val="00F60A85"/>
    <w:rsid w:val="00F73E6E"/>
    <w:rsid w:val="00FA648A"/>
    <w:rsid w:val="00FB4E7A"/>
    <w:rsid w:val="00FD2DD1"/>
    <w:rsid w:val="00FE1A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rules v:ext="edit">
        <o:r id="V:Rule2" type="connector" idref="#AutoShape 31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 1"/>
    <w:basedOn w:val="Normal"/>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semiHidden/>
    <w:rPr>
      <w:rFonts w:ascii="Times New Roman" w:hAnsi="Times New Roman" w:hint="default"/>
      <w:strike w:val="0"/>
      <w:noProof/>
      <w:color w:val="000000"/>
      <w:spacing w:val="0"/>
      <w:sz w:val="20"/>
    </w:rPr>
  </w:style>
  <w:style w:type="paragraph" w:styleId="BodyTextIndent">
    <w:name w:val="Body Text Indent"/>
    <w:basedOn w:val="Normal"/>
    <w:semiHidden/>
    <w:pPr>
      <w:framePr w:w="9773" w:h="788" w:hRule="exact" w:hSpace="188" w:vSpace="201" w:wrap="around" w:vAnchor="page" w:hAnchor="page" w:x="1093" w:y="9540"/>
      <w:tabs>
        <w:tab w:val="left" w:pos="432"/>
      </w:tabs>
      <w:spacing w:line="228" w:lineRule="exact"/>
      <w:ind w:left="432" w:hanging="432"/>
    </w:pPr>
    <w:rPr>
      <w:rFonts w:ascii="Garamond" w:hAnsi="Garamond"/>
      <w:sz w:val="22"/>
    </w:rPr>
  </w:style>
  <w:style w:type="paragraph" w:styleId="BalloonText">
    <w:name w:val="Balloon Text"/>
    <w:basedOn w:val="Normal"/>
    <w:link w:val="BalloonTextChar"/>
    <w:uiPriority w:val="99"/>
    <w:semiHidden/>
    <w:unhideWhenUsed/>
    <w:rsid w:val="001D1FD8"/>
    <w:rPr>
      <w:rFonts w:ascii="Tahoma" w:hAnsi="Tahoma" w:cs="Tahoma"/>
      <w:sz w:val="16"/>
      <w:szCs w:val="16"/>
    </w:rPr>
  </w:style>
  <w:style w:type="character" w:customStyle="1" w:styleId="BalloonTextChar">
    <w:name w:val="Balloon Text Char"/>
    <w:link w:val="BalloonText"/>
    <w:uiPriority w:val="99"/>
    <w:semiHidden/>
    <w:rsid w:val="001D1FD8"/>
    <w:rPr>
      <w:rFonts w:ascii="Tahoma" w:hAnsi="Tahoma" w:cs="Tahoma" w:hint="default"/>
      <w:strike w:val="0"/>
      <w:noProof/>
      <w:color w:val="000000"/>
      <w:spacing w:val="0"/>
      <w:sz w:val="16"/>
      <w:szCs w:val="16"/>
    </w:rPr>
  </w:style>
  <w:style w:type="paragraph" w:styleId="BodyText">
    <w:name w:val="Body Text"/>
    <w:basedOn w:val="Normal"/>
    <w:link w:val="BodyTextChar"/>
    <w:uiPriority w:val="99"/>
    <w:semiHidden/>
    <w:unhideWhenUsed/>
    <w:rsid w:val="00E10521"/>
    <w:pPr>
      <w:spacing w:after="120"/>
    </w:pPr>
  </w:style>
  <w:style w:type="character" w:customStyle="1" w:styleId="BodyTextChar">
    <w:name w:val="Body Text Char"/>
    <w:link w:val="BodyText"/>
    <w:uiPriority w:val="99"/>
    <w:semiHidden/>
    <w:rsid w:val="00E10521"/>
    <w:rPr>
      <w:rFonts w:ascii="Times New Roman" w:hAnsi="Times New Roman" w:hint="default"/>
      <w:strike w:val="0"/>
      <w:noProof/>
      <w:color w:val="000000"/>
      <w:spacing w:val="0"/>
      <w:sz w:val="20"/>
    </w:rPr>
  </w:style>
  <w:style w:type="paragraph" w:styleId="BodyText2">
    <w:name w:val="Body Text 2"/>
    <w:basedOn w:val="Normal"/>
    <w:link w:val="BodyText2Char"/>
    <w:uiPriority w:val="99"/>
    <w:semiHidden/>
    <w:unhideWhenUsed/>
    <w:rsid w:val="00E10521"/>
    <w:pPr>
      <w:spacing w:after="120" w:line="480" w:lineRule="auto"/>
    </w:pPr>
  </w:style>
  <w:style w:type="character" w:customStyle="1" w:styleId="BodyText2Char">
    <w:name w:val="Body Text 2 Char"/>
    <w:link w:val="BodyText2"/>
    <w:uiPriority w:val="99"/>
    <w:semiHidden/>
    <w:rsid w:val="00E10521"/>
    <w:rPr>
      <w:rFonts w:ascii="Times New Roman" w:hAnsi="Times New Roman" w:hint="default"/>
      <w:strike w:val="0"/>
      <w:noProof/>
      <w:color w:val="000000"/>
      <w:spacing w:val="0"/>
      <w:sz w:val="20"/>
    </w:rPr>
  </w:style>
  <w:style w:type="paragraph" w:customStyle="1" w:styleId="Style2">
    <w:name w:val="Style 2"/>
    <w:basedOn w:val="Normal"/>
    <w:rsid w:val="0057265D"/>
    <w:pPr>
      <w:jc w:val="both"/>
    </w:pPr>
  </w:style>
  <w:style w:type="character" w:styleId="CommentReference">
    <w:name w:val="annotation reference"/>
    <w:uiPriority w:val="99"/>
    <w:semiHidden/>
    <w:unhideWhenUsed/>
    <w:rsid w:val="00C23B01"/>
    <w:rPr>
      <w:sz w:val="16"/>
      <w:szCs w:val="16"/>
    </w:rPr>
  </w:style>
  <w:style w:type="paragraph" w:styleId="CommentText">
    <w:name w:val="annotation text"/>
    <w:basedOn w:val="Normal"/>
    <w:link w:val="CommentTextChar"/>
    <w:uiPriority w:val="99"/>
    <w:semiHidden/>
    <w:unhideWhenUsed/>
    <w:rsid w:val="00C23B01"/>
  </w:style>
  <w:style w:type="character" w:customStyle="1" w:styleId="CommentTextChar">
    <w:name w:val="Comment Text Char"/>
    <w:basedOn w:val="DefaultParagraphFont"/>
    <w:link w:val="CommentText"/>
    <w:uiPriority w:val="99"/>
    <w:semiHidden/>
    <w:rsid w:val="00C23B01"/>
    <w:rPr>
      <w:color w:val="000000"/>
    </w:rPr>
  </w:style>
  <w:style w:type="paragraph" w:styleId="CommentSubject">
    <w:name w:val="annotation subject"/>
    <w:basedOn w:val="CommentText"/>
    <w:next w:val="CommentText"/>
    <w:link w:val="CommentSubjectChar"/>
    <w:uiPriority w:val="99"/>
    <w:semiHidden/>
    <w:unhideWhenUsed/>
    <w:rsid w:val="00C23B01"/>
    <w:rPr>
      <w:b/>
      <w:bCs/>
    </w:rPr>
  </w:style>
  <w:style w:type="character" w:customStyle="1" w:styleId="CommentSubjectChar">
    <w:name w:val="Comment Subject Char"/>
    <w:basedOn w:val="CommentTextChar"/>
    <w:link w:val="CommentSubject"/>
    <w:uiPriority w:val="99"/>
    <w:semiHidden/>
    <w:rsid w:val="00C23B01"/>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 1"/>
    <w:basedOn w:val="Normal"/>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semiHidden/>
    <w:rPr>
      <w:rFonts w:ascii="Times New Roman" w:hAnsi="Times New Roman" w:hint="default"/>
      <w:strike w:val="0"/>
      <w:noProof/>
      <w:color w:val="000000"/>
      <w:spacing w:val="0"/>
      <w:sz w:val="20"/>
    </w:rPr>
  </w:style>
  <w:style w:type="paragraph" w:styleId="BodyTextIndent">
    <w:name w:val="Body Text Indent"/>
    <w:basedOn w:val="Normal"/>
    <w:semiHidden/>
    <w:pPr>
      <w:framePr w:w="9773" w:h="788" w:hRule="exact" w:hSpace="188" w:vSpace="201" w:wrap="around" w:vAnchor="page" w:hAnchor="page" w:x="1093" w:y="9540"/>
      <w:tabs>
        <w:tab w:val="left" w:pos="432"/>
      </w:tabs>
      <w:spacing w:line="228" w:lineRule="exact"/>
      <w:ind w:left="432" w:hanging="432"/>
    </w:pPr>
    <w:rPr>
      <w:rFonts w:ascii="Garamond" w:hAnsi="Garamond"/>
      <w:sz w:val="22"/>
    </w:rPr>
  </w:style>
  <w:style w:type="paragraph" w:styleId="BalloonText">
    <w:name w:val="Balloon Text"/>
    <w:basedOn w:val="Normal"/>
    <w:link w:val="BalloonTextChar"/>
    <w:uiPriority w:val="99"/>
    <w:semiHidden/>
    <w:unhideWhenUsed/>
    <w:rsid w:val="001D1FD8"/>
    <w:rPr>
      <w:rFonts w:ascii="Tahoma" w:hAnsi="Tahoma" w:cs="Tahoma"/>
      <w:sz w:val="16"/>
      <w:szCs w:val="16"/>
    </w:rPr>
  </w:style>
  <w:style w:type="character" w:customStyle="1" w:styleId="BalloonTextChar">
    <w:name w:val="Balloon Text Char"/>
    <w:link w:val="BalloonText"/>
    <w:uiPriority w:val="99"/>
    <w:semiHidden/>
    <w:rsid w:val="001D1FD8"/>
    <w:rPr>
      <w:rFonts w:ascii="Tahoma" w:hAnsi="Tahoma" w:cs="Tahoma" w:hint="default"/>
      <w:strike w:val="0"/>
      <w:noProof/>
      <w:color w:val="000000"/>
      <w:spacing w:val="0"/>
      <w:sz w:val="16"/>
      <w:szCs w:val="16"/>
    </w:rPr>
  </w:style>
  <w:style w:type="paragraph" w:styleId="BodyText">
    <w:name w:val="Body Text"/>
    <w:basedOn w:val="Normal"/>
    <w:link w:val="BodyTextChar"/>
    <w:uiPriority w:val="99"/>
    <w:semiHidden/>
    <w:unhideWhenUsed/>
    <w:rsid w:val="00E10521"/>
    <w:pPr>
      <w:spacing w:after="120"/>
    </w:pPr>
  </w:style>
  <w:style w:type="character" w:customStyle="1" w:styleId="BodyTextChar">
    <w:name w:val="Body Text Char"/>
    <w:link w:val="BodyText"/>
    <w:uiPriority w:val="99"/>
    <w:semiHidden/>
    <w:rsid w:val="00E10521"/>
    <w:rPr>
      <w:rFonts w:ascii="Times New Roman" w:hAnsi="Times New Roman" w:hint="default"/>
      <w:strike w:val="0"/>
      <w:noProof/>
      <w:color w:val="000000"/>
      <w:spacing w:val="0"/>
      <w:sz w:val="20"/>
    </w:rPr>
  </w:style>
  <w:style w:type="paragraph" w:styleId="BodyText2">
    <w:name w:val="Body Text 2"/>
    <w:basedOn w:val="Normal"/>
    <w:link w:val="BodyText2Char"/>
    <w:uiPriority w:val="99"/>
    <w:semiHidden/>
    <w:unhideWhenUsed/>
    <w:rsid w:val="00E10521"/>
    <w:pPr>
      <w:spacing w:after="120" w:line="480" w:lineRule="auto"/>
    </w:pPr>
  </w:style>
  <w:style w:type="character" w:customStyle="1" w:styleId="BodyText2Char">
    <w:name w:val="Body Text 2 Char"/>
    <w:link w:val="BodyText2"/>
    <w:uiPriority w:val="99"/>
    <w:semiHidden/>
    <w:rsid w:val="00E10521"/>
    <w:rPr>
      <w:rFonts w:ascii="Times New Roman" w:hAnsi="Times New Roman" w:hint="default"/>
      <w:strike w:val="0"/>
      <w:noProof/>
      <w:color w:val="000000"/>
      <w:spacing w:val="0"/>
      <w:sz w:val="20"/>
    </w:rPr>
  </w:style>
  <w:style w:type="paragraph" w:customStyle="1" w:styleId="Style2">
    <w:name w:val="Style 2"/>
    <w:basedOn w:val="Normal"/>
    <w:rsid w:val="0057265D"/>
    <w:pPr>
      <w:jc w:val="both"/>
    </w:pPr>
  </w:style>
  <w:style w:type="character" w:styleId="CommentReference">
    <w:name w:val="annotation reference"/>
    <w:uiPriority w:val="99"/>
    <w:semiHidden/>
    <w:unhideWhenUsed/>
    <w:rsid w:val="00C23B01"/>
    <w:rPr>
      <w:sz w:val="16"/>
      <w:szCs w:val="16"/>
    </w:rPr>
  </w:style>
  <w:style w:type="paragraph" w:styleId="CommentText">
    <w:name w:val="annotation text"/>
    <w:basedOn w:val="Normal"/>
    <w:link w:val="CommentTextChar"/>
    <w:uiPriority w:val="99"/>
    <w:semiHidden/>
    <w:unhideWhenUsed/>
    <w:rsid w:val="00C23B01"/>
  </w:style>
  <w:style w:type="character" w:customStyle="1" w:styleId="CommentTextChar">
    <w:name w:val="Comment Text Char"/>
    <w:basedOn w:val="DefaultParagraphFont"/>
    <w:link w:val="CommentText"/>
    <w:uiPriority w:val="99"/>
    <w:semiHidden/>
    <w:rsid w:val="00C23B01"/>
    <w:rPr>
      <w:color w:val="000000"/>
    </w:rPr>
  </w:style>
  <w:style w:type="paragraph" w:styleId="CommentSubject">
    <w:name w:val="annotation subject"/>
    <w:basedOn w:val="CommentText"/>
    <w:next w:val="CommentText"/>
    <w:link w:val="CommentSubjectChar"/>
    <w:uiPriority w:val="99"/>
    <w:semiHidden/>
    <w:unhideWhenUsed/>
    <w:rsid w:val="00C23B01"/>
    <w:rPr>
      <w:b/>
      <w:bCs/>
    </w:rPr>
  </w:style>
  <w:style w:type="character" w:customStyle="1" w:styleId="CommentSubjectChar">
    <w:name w:val="Comment Subject Char"/>
    <w:basedOn w:val="CommentTextChar"/>
    <w:link w:val="CommentSubject"/>
    <w:uiPriority w:val="99"/>
    <w:semiHidden/>
    <w:rsid w:val="00C23B01"/>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47A82D-2C2C-4565-AC2C-7298E1448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467826AF</Template>
  <TotalTime>0</TotalTime>
  <Pages>3</Pages>
  <Words>1567</Words>
  <Characters>8938</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2016-02-15T19:01:00Z</dcterms:created>
  <dcterms:modified xsi:type="dcterms:W3CDTF">2016-02-15T19:01:00Z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1677105367</vt:i4>
  </property>
  <property fmtid="{D5CDD505-2E9C-101B-9397-08002B2CF9AE}" pid="3" name="_NewReviewCycle">
    <vt:lpwstr/>
  </property>
</Properties>
</file>