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D7C24" w14:textId="77777777" w:rsidR="00F5320D" w:rsidRDefault="00F5320D" w:rsidP="00F5320D">
      <w:pPr>
        <w:spacing w:after="0" w:line="240" w:lineRule="auto"/>
        <w:ind w:right="-223"/>
        <w:jc w:val="both"/>
        <w:rPr>
          <w:sz w:val="20"/>
          <w:szCs w:val="20"/>
          <w:shd w:val="clear" w:color="auto" w:fill="FFFFFF" w:themeFill="background1"/>
        </w:rPr>
      </w:pPr>
    </w:p>
    <w:p w14:paraId="760B6B38" w14:textId="26603AF6" w:rsidR="00F5320D" w:rsidRPr="002D704F" w:rsidRDefault="00F5320D" w:rsidP="009B081F">
      <w:pPr>
        <w:spacing w:after="0" w:line="240" w:lineRule="auto"/>
        <w:ind w:left="-187" w:right="-216"/>
        <w:jc w:val="both"/>
        <w:rPr>
          <w:rFonts w:ascii="Times New Roman" w:hAnsi="Times New Roman" w:cs="Times New Roman"/>
          <w:szCs w:val="20"/>
          <w:shd w:val="clear" w:color="auto" w:fill="FFFFFF" w:themeFill="background1"/>
        </w:rPr>
      </w:pPr>
      <w:r w:rsidRPr="009B081F">
        <w:rPr>
          <w:rFonts w:ascii="Times New Roman" w:hAnsi="Times New Roman" w:cs="Times New Roman"/>
          <w:sz w:val="20"/>
          <w:szCs w:val="20"/>
          <w:shd w:val="clear" w:color="auto" w:fill="FFFFFF" w:themeFill="background1"/>
        </w:rPr>
        <w:t>The information collection requirements contained in this document have been approved by the Office of Management and Budget (OMB) under the Paperwork Reduction Act of 1995 (44 U.S.C. 3501-3520) and assigned OMB control number 2577-0075.  There is no personal information contained in this application.  Information on activities and expenditures of grant funds is public information and is generally available for disclosure.  Recipients are responsible for ensuring confidentiality when disclosure is not required.  In accordance with the Paperwork Reduction Act, HUD may not conduct or sponsor, and a person is not required to respond to, a collection of information unless the collection displays a currently valid OMB control number</w:t>
      </w:r>
      <w:r w:rsidRPr="002D704F">
        <w:rPr>
          <w:rFonts w:ascii="Times New Roman" w:hAnsi="Times New Roman" w:cs="Times New Roman"/>
          <w:szCs w:val="20"/>
          <w:shd w:val="clear" w:color="auto" w:fill="FFFFFF" w:themeFill="background1"/>
        </w:rPr>
        <w:t>.</w:t>
      </w:r>
    </w:p>
    <w:p w14:paraId="54C2A697" w14:textId="53D289AC" w:rsidR="00F5320D" w:rsidRPr="00F5320D" w:rsidRDefault="00F5320D" w:rsidP="00F5320D">
      <w:pPr>
        <w:spacing w:after="0" w:line="240" w:lineRule="auto"/>
        <w:ind w:right="-223"/>
        <w:jc w:val="both"/>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______________________________________________________________________________________________________________</w:t>
      </w:r>
    </w:p>
    <w:p w14:paraId="20BA954E" w14:textId="5859DDCA" w:rsidR="008F2F64" w:rsidRDefault="00782ED1" w:rsidP="008F2F64">
      <w:pPr>
        <w:tabs>
          <w:tab w:val="left" w:pos="3672"/>
          <w:tab w:val="left" w:pos="7992"/>
        </w:tabs>
        <w:spacing w:before="208" w:after="0" w:line="203" w:lineRule="exact"/>
        <w:ind w:left="-180" w:right="-180"/>
        <w:jc w:val="both"/>
        <w:textAlignment w:val="baseline"/>
        <w:rPr>
          <w:rFonts w:ascii="Times New Roman" w:eastAsia="Arial" w:hAnsi="Times New Roman" w:cs="Times New Roman"/>
          <w:b/>
          <w:color w:val="000000"/>
        </w:rPr>
      </w:pPr>
      <w:r w:rsidRPr="000C5760">
        <w:rPr>
          <w:rFonts w:ascii="Times New Roman" w:eastAsia="Arial" w:hAnsi="Times New Roman" w:cs="Times New Roman"/>
          <w:b/>
          <w:color w:val="000000"/>
        </w:rPr>
        <w:t xml:space="preserve">Whereas, </w:t>
      </w:r>
      <w:r w:rsidR="00982C73" w:rsidRPr="000C5760">
        <w:rPr>
          <w:rFonts w:ascii="Times New Roman" w:eastAsia="Arial" w:hAnsi="Times New Roman" w:cs="Times New Roman"/>
          <w:color w:val="000000"/>
        </w:rPr>
        <w:t xml:space="preserve">Public Housing Authority </w:t>
      </w:r>
      <w:r w:rsidR="000D40B8" w:rsidRPr="000C5760">
        <w:rPr>
          <w:rFonts w:ascii="Times New Roman" w:eastAsia="Arial" w:hAnsi="Times New Roman" w:cs="Times New Roman"/>
          <w:color w:val="000000"/>
        </w:rPr>
        <w:t>(a</w:t>
      </w:r>
      <w:r w:rsidRPr="000C5760">
        <w:rPr>
          <w:rFonts w:ascii="Times New Roman" w:eastAsia="Arial" w:hAnsi="Times New Roman" w:cs="Times New Roman"/>
          <w:color w:val="000000"/>
        </w:rPr>
        <w:t xml:space="preserve">s identified in the attached </w:t>
      </w:r>
      <w:r w:rsidR="004B5430">
        <w:rPr>
          <w:rFonts w:ascii="Times New Roman" w:eastAsia="Arial" w:hAnsi="Times New Roman" w:cs="Times New Roman"/>
          <w:color w:val="000000"/>
        </w:rPr>
        <w:t>A</w:t>
      </w:r>
      <w:r w:rsidRPr="000C5760">
        <w:rPr>
          <w:rFonts w:ascii="Times New Roman" w:eastAsia="Arial" w:hAnsi="Times New Roman" w:cs="Times New Roman"/>
          <w:color w:val="000000"/>
        </w:rPr>
        <w:t>ddendum</w:t>
      </w:r>
      <w:r w:rsidR="000D40B8" w:rsidRPr="000C5760">
        <w:rPr>
          <w:rFonts w:ascii="Times New Roman" w:eastAsia="Arial" w:hAnsi="Times New Roman" w:cs="Times New Roman"/>
          <w:color w:val="000000"/>
        </w:rPr>
        <w:t>)</w:t>
      </w:r>
      <w:r w:rsidRPr="000C5760">
        <w:rPr>
          <w:rFonts w:ascii="Times New Roman" w:eastAsia="Arial" w:hAnsi="Times New Roman" w:cs="Times New Roman"/>
          <w:color w:val="000000"/>
        </w:rPr>
        <w:t xml:space="preserve"> (herein called the “PHA”)</w:t>
      </w:r>
      <w:r w:rsidR="00982C73" w:rsidRPr="000C5760">
        <w:rPr>
          <w:rFonts w:ascii="Times New Roman" w:eastAsia="Arial" w:hAnsi="Times New Roman" w:cs="Times New Roman"/>
          <w:b/>
          <w:color w:val="000000"/>
        </w:rPr>
        <w:t xml:space="preserve"> </w:t>
      </w:r>
      <w:r w:rsidRPr="000C5760">
        <w:rPr>
          <w:rFonts w:ascii="Times New Roman" w:eastAsia="Arial" w:hAnsi="Times New Roman" w:cs="Times New Roman"/>
          <w:color w:val="000000"/>
        </w:rPr>
        <w:t>and the United States of America, Secretary of Housing and Urban Development (herein called “HUD”) have entered into Annual Contributions</w:t>
      </w:r>
      <w:r w:rsidR="00982C73" w:rsidRPr="000C5760">
        <w:rPr>
          <w:rFonts w:ascii="Times New Roman" w:eastAsia="Arial" w:hAnsi="Times New Roman" w:cs="Times New Roman"/>
          <w:color w:val="000000"/>
        </w:rPr>
        <w:t xml:space="preserve"> </w:t>
      </w:r>
      <w:r w:rsidRPr="000C5760">
        <w:rPr>
          <w:rFonts w:ascii="Times New Roman" w:eastAsia="Arial" w:hAnsi="Times New Roman" w:cs="Times New Roman"/>
          <w:color w:val="000000"/>
        </w:rPr>
        <w:t xml:space="preserve">Contract(s) </w:t>
      </w:r>
      <w:r w:rsidR="0065479C">
        <w:rPr>
          <w:rFonts w:ascii="Times New Roman" w:eastAsia="Arial" w:hAnsi="Times New Roman" w:cs="Times New Roman"/>
          <w:color w:val="000000"/>
        </w:rPr>
        <w:t>(</w:t>
      </w:r>
      <w:r w:rsidRPr="000C5760">
        <w:rPr>
          <w:rFonts w:ascii="Times New Roman" w:eastAsia="Arial" w:hAnsi="Times New Roman" w:cs="Times New Roman"/>
          <w:color w:val="000000"/>
        </w:rPr>
        <w:t>ACC(s)</w:t>
      </w:r>
      <w:r w:rsidR="00FC39F3" w:rsidRPr="000C5760">
        <w:rPr>
          <w:rFonts w:ascii="Times New Roman" w:eastAsia="Arial" w:hAnsi="Times New Roman" w:cs="Times New Roman"/>
          <w:color w:val="000000"/>
        </w:rPr>
        <w:t>)</w:t>
      </w:r>
      <w:r w:rsidR="0065479C">
        <w:rPr>
          <w:rFonts w:ascii="Times New Roman" w:eastAsia="Arial" w:hAnsi="Times New Roman" w:cs="Times New Roman"/>
          <w:color w:val="000000"/>
        </w:rPr>
        <w:t xml:space="preserve"> (HUD-53012)</w:t>
      </w:r>
      <w:r w:rsidR="000D40B8" w:rsidRPr="000C5760">
        <w:rPr>
          <w:rFonts w:ascii="Times New Roman" w:eastAsia="Arial" w:hAnsi="Times New Roman" w:cs="Times New Roman"/>
          <w:color w:val="000000"/>
        </w:rPr>
        <w:t>, this CFP Amendment to the ACC(s) and</w:t>
      </w:r>
      <w:r w:rsidRPr="000C5760">
        <w:rPr>
          <w:rFonts w:ascii="Times New Roman" w:eastAsia="Arial" w:hAnsi="Times New Roman" w:cs="Times New Roman"/>
          <w:color w:val="000000"/>
        </w:rPr>
        <w:t xml:space="preserve"> the attached </w:t>
      </w:r>
      <w:r w:rsidR="00FC39F3" w:rsidRPr="000C5760">
        <w:rPr>
          <w:rFonts w:ascii="Times New Roman" w:eastAsia="Arial" w:hAnsi="Times New Roman" w:cs="Times New Roman"/>
          <w:color w:val="000000"/>
        </w:rPr>
        <w:t>A</w:t>
      </w:r>
      <w:r w:rsidRPr="000C5760">
        <w:rPr>
          <w:rFonts w:ascii="Times New Roman" w:eastAsia="Arial" w:hAnsi="Times New Roman" w:cs="Times New Roman"/>
          <w:color w:val="000000"/>
        </w:rPr>
        <w:t>ddendum</w:t>
      </w:r>
      <w:r w:rsidR="00A922F5" w:rsidRPr="000C5760">
        <w:rPr>
          <w:rFonts w:ascii="Times New Roman" w:eastAsia="Arial" w:hAnsi="Times New Roman" w:cs="Times New Roman"/>
          <w:color w:val="000000"/>
        </w:rPr>
        <w:t xml:space="preserve"> (collectively the </w:t>
      </w:r>
      <w:r w:rsidR="00102293" w:rsidRPr="000C5760">
        <w:rPr>
          <w:rFonts w:ascii="Times New Roman" w:eastAsia="Arial" w:hAnsi="Times New Roman" w:cs="Times New Roman"/>
          <w:color w:val="000000"/>
        </w:rPr>
        <w:t>Consolidated Annual Contributions Contract)</w:t>
      </w:r>
      <w:r w:rsidRPr="000C5760">
        <w:rPr>
          <w:rFonts w:ascii="Times New Roman" w:eastAsia="Arial" w:hAnsi="Times New Roman" w:cs="Times New Roman"/>
          <w:color w:val="000000"/>
        </w:rPr>
        <w:t>.</w:t>
      </w:r>
    </w:p>
    <w:p w14:paraId="73BFEA61" w14:textId="0A9E6AC6" w:rsidR="00782ED1" w:rsidRPr="000C5760" w:rsidRDefault="00782ED1" w:rsidP="008F2F64">
      <w:pPr>
        <w:tabs>
          <w:tab w:val="left" w:pos="3672"/>
          <w:tab w:val="left" w:pos="7992"/>
        </w:tabs>
        <w:spacing w:before="208" w:after="0" w:line="203" w:lineRule="exact"/>
        <w:ind w:left="-180" w:right="-180"/>
        <w:jc w:val="both"/>
        <w:textAlignment w:val="baseline"/>
        <w:rPr>
          <w:rFonts w:ascii="Times New Roman" w:eastAsia="Arial" w:hAnsi="Times New Roman" w:cs="Times New Roman"/>
          <w:b/>
          <w:color w:val="000000"/>
        </w:rPr>
      </w:pPr>
      <w:r w:rsidRPr="000C5760">
        <w:rPr>
          <w:rFonts w:ascii="Times New Roman" w:eastAsia="Arial" w:hAnsi="Times New Roman" w:cs="Times New Roman"/>
          <w:b/>
          <w:color w:val="000000"/>
        </w:rPr>
        <w:t xml:space="preserve">Whereas, </w:t>
      </w:r>
      <w:r w:rsidRPr="000C5760">
        <w:rPr>
          <w:rFonts w:ascii="Times New Roman" w:eastAsia="Arial" w:hAnsi="Times New Roman" w:cs="Times New Roman"/>
          <w:color w:val="000000"/>
        </w:rPr>
        <w:t xml:space="preserve">HUD has agreed to provide CFP assistance, to the PHA in the amount specified in the attached </w:t>
      </w:r>
      <w:r w:rsidR="00D25053">
        <w:rPr>
          <w:rFonts w:ascii="Times New Roman" w:eastAsia="Arial" w:hAnsi="Times New Roman" w:cs="Times New Roman"/>
          <w:color w:val="000000"/>
        </w:rPr>
        <w:t>A</w:t>
      </w:r>
      <w:r w:rsidRPr="000C5760">
        <w:rPr>
          <w:rFonts w:ascii="Times New Roman" w:eastAsia="Arial" w:hAnsi="Times New Roman" w:cs="Times New Roman"/>
          <w:color w:val="000000"/>
        </w:rPr>
        <w:t xml:space="preserve">ddendum for the </w:t>
      </w:r>
      <w:r w:rsidR="00982C73" w:rsidRPr="000C5760">
        <w:rPr>
          <w:rFonts w:ascii="Times New Roman" w:eastAsia="Arial" w:hAnsi="Times New Roman" w:cs="Times New Roman"/>
          <w:color w:val="000000"/>
        </w:rPr>
        <w:t>p</w:t>
      </w:r>
      <w:r w:rsidRPr="000C5760">
        <w:rPr>
          <w:rFonts w:ascii="Times New Roman" w:eastAsia="Arial" w:hAnsi="Times New Roman" w:cs="Times New Roman"/>
          <w:color w:val="000000"/>
        </w:rPr>
        <w:t xml:space="preserve">urpose of assisting the PHA in carrying out development, capital and management activities at existing public housing projects in order to ensure that such projects continue to be available to serve low-income families. HUD reserves the right to provide additional CFP assistance in this FY to the PHA. HUD will provide a revised </w:t>
      </w:r>
      <w:r w:rsidR="000D40B8" w:rsidRPr="000C5760">
        <w:rPr>
          <w:rFonts w:ascii="Times New Roman" w:eastAsia="Arial" w:hAnsi="Times New Roman" w:cs="Times New Roman"/>
          <w:color w:val="000000"/>
        </w:rPr>
        <w:t xml:space="preserve">CFP </w:t>
      </w:r>
      <w:r w:rsidRPr="000C5760">
        <w:rPr>
          <w:rFonts w:ascii="Times New Roman" w:eastAsia="Arial" w:hAnsi="Times New Roman" w:cs="Times New Roman"/>
          <w:color w:val="000000"/>
        </w:rPr>
        <w:t>Amendment</w:t>
      </w:r>
      <w:r w:rsidR="000D40B8" w:rsidRPr="000C5760">
        <w:rPr>
          <w:rFonts w:ascii="Times New Roman" w:eastAsia="Arial" w:hAnsi="Times New Roman" w:cs="Times New Roman"/>
          <w:color w:val="000000"/>
        </w:rPr>
        <w:t xml:space="preserve"> with </w:t>
      </w:r>
      <w:r w:rsidR="00FC39F3" w:rsidRPr="000C5760">
        <w:rPr>
          <w:rFonts w:ascii="Times New Roman" w:eastAsia="Arial" w:hAnsi="Times New Roman" w:cs="Times New Roman"/>
          <w:color w:val="000000"/>
        </w:rPr>
        <w:t>A</w:t>
      </w:r>
      <w:r w:rsidR="000D40B8" w:rsidRPr="000C5760">
        <w:rPr>
          <w:rFonts w:ascii="Times New Roman" w:eastAsia="Arial" w:hAnsi="Times New Roman" w:cs="Times New Roman"/>
          <w:color w:val="000000"/>
        </w:rPr>
        <w:t>ddendum</w:t>
      </w:r>
      <w:r w:rsidRPr="000C5760">
        <w:rPr>
          <w:rFonts w:ascii="Times New Roman" w:eastAsia="Arial" w:hAnsi="Times New Roman" w:cs="Times New Roman"/>
          <w:color w:val="000000"/>
        </w:rPr>
        <w:t xml:space="preserve"> authorizing such additional amounts.</w:t>
      </w:r>
    </w:p>
    <w:p w14:paraId="30FF4A25" w14:textId="77777777" w:rsidR="00782ED1" w:rsidRPr="000C5760" w:rsidRDefault="00782ED1" w:rsidP="002444B0">
      <w:pPr>
        <w:spacing w:after="0" w:line="240" w:lineRule="auto"/>
        <w:rPr>
          <w:rFonts w:ascii="Times New Roman" w:eastAsia="Times New Roman" w:hAnsi="Times New Roman" w:cs="Times New Roman"/>
          <w:b/>
          <w:bCs/>
          <w:color w:val="000000"/>
        </w:rPr>
      </w:pPr>
    </w:p>
    <w:p w14:paraId="37795B69" w14:textId="77777777" w:rsidR="007E711A" w:rsidRPr="000C5760" w:rsidRDefault="007E711A" w:rsidP="002444B0">
      <w:pPr>
        <w:spacing w:after="0" w:line="240" w:lineRule="auto"/>
        <w:rPr>
          <w:rFonts w:ascii="Times New Roman" w:eastAsia="Times New Roman" w:hAnsi="Times New Roman" w:cs="Times New Roman"/>
          <w:b/>
          <w:bCs/>
          <w:color w:val="000000"/>
        </w:rPr>
        <w:sectPr w:rsidR="007E711A" w:rsidRPr="000C5760" w:rsidSect="00BB6288">
          <w:footerReference w:type="default" r:id="rId7"/>
          <w:headerReference w:type="first" r:id="rId8"/>
          <w:footerReference w:type="first" r:id="rId9"/>
          <w:pgSz w:w="12240" w:h="15840"/>
          <w:pgMar w:top="720" w:right="720" w:bottom="720" w:left="720" w:header="180" w:footer="720" w:gutter="0"/>
          <w:cols w:space="720"/>
          <w:titlePg/>
          <w:docGrid w:linePitch="360"/>
        </w:sectPr>
      </w:pPr>
    </w:p>
    <w:p w14:paraId="4CCC3E37" w14:textId="07613674"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b/>
          <w:bCs/>
          <w:color w:val="000000"/>
        </w:rPr>
        <w:t>Now Therefore,</w:t>
      </w:r>
      <w:r w:rsidRPr="000C5760">
        <w:rPr>
          <w:rFonts w:ascii="Times New Roman" w:eastAsia="Times New Roman" w:hAnsi="Times New Roman" w:cs="Times New Roman"/>
          <w:color w:val="000000"/>
        </w:rPr>
        <w:t xml:space="preserve"> th</w:t>
      </w:r>
      <w:r w:rsidR="000D40B8" w:rsidRPr="000C5760">
        <w:rPr>
          <w:rFonts w:ascii="Times New Roman" w:eastAsia="Times New Roman" w:hAnsi="Times New Roman" w:cs="Times New Roman"/>
          <w:color w:val="000000"/>
        </w:rPr>
        <w:t xml:space="preserve">is CFP Amendment with the attached </w:t>
      </w:r>
      <w:r w:rsidR="00840E8E" w:rsidRPr="000C5760">
        <w:rPr>
          <w:rFonts w:ascii="Times New Roman" w:eastAsia="Times New Roman" w:hAnsi="Times New Roman" w:cs="Times New Roman"/>
          <w:color w:val="000000"/>
        </w:rPr>
        <w:t>Addendum amends</w:t>
      </w:r>
      <w:r w:rsidR="000D40B8" w:rsidRPr="000C5760">
        <w:rPr>
          <w:rFonts w:ascii="Times New Roman" w:eastAsia="Times New Roman" w:hAnsi="Times New Roman" w:cs="Times New Roman"/>
          <w:color w:val="000000"/>
        </w:rPr>
        <w:t xml:space="preserve"> the </w:t>
      </w:r>
      <w:r w:rsidRPr="000C5760">
        <w:rPr>
          <w:rFonts w:ascii="Times New Roman" w:eastAsia="Times New Roman" w:hAnsi="Times New Roman" w:cs="Times New Roman"/>
          <w:color w:val="000000"/>
        </w:rPr>
        <w:t>ACC(s) as follows:</w:t>
      </w:r>
    </w:p>
    <w:p w14:paraId="527B967A" w14:textId="77777777" w:rsidR="006144CF" w:rsidRPr="000C5760" w:rsidRDefault="006144CF" w:rsidP="002444B0">
      <w:pPr>
        <w:spacing w:after="0" w:line="240" w:lineRule="auto"/>
        <w:rPr>
          <w:rFonts w:ascii="Times New Roman" w:eastAsia="Times New Roman" w:hAnsi="Times New Roman" w:cs="Times New Roman"/>
          <w:b/>
          <w:bCs/>
          <w:color w:val="000000"/>
        </w:rPr>
      </w:pPr>
      <w:r w:rsidRPr="000C5760">
        <w:rPr>
          <w:rFonts w:ascii="Times New Roman" w:eastAsia="Times New Roman" w:hAnsi="Times New Roman" w:cs="Times New Roman"/>
          <w:b/>
          <w:bCs/>
          <w:color w:val="000000"/>
        </w:rPr>
        <w:t> </w:t>
      </w:r>
    </w:p>
    <w:p w14:paraId="6A489FA2" w14:textId="24EC6D31"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1.  This CFP Amendment</w:t>
      </w:r>
      <w:r w:rsidR="00FC39F3" w:rsidRPr="000C5760">
        <w:rPr>
          <w:rFonts w:ascii="Times New Roman" w:eastAsia="Times New Roman" w:hAnsi="Times New Roman" w:cs="Times New Roman"/>
          <w:color w:val="000000"/>
        </w:rPr>
        <w:t xml:space="preserve"> with Addendum</w:t>
      </w:r>
      <w:r w:rsidRPr="000C5760">
        <w:rPr>
          <w:rFonts w:ascii="Times New Roman" w:eastAsia="Times New Roman" w:hAnsi="Times New Roman" w:cs="Times New Roman"/>
          <w:color w:val="000000"/>
        </w:rPr>
        <w:t xml:space="preserve"> is a part of the ACC(s).</w:t>
      </w:r>
    </w:p>
    <w:p w14:paraId="7F20F778" w14:textId="77777777"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w:t>
      </w:r>
    </w:p>
    <w:p w14:paraId="2EC2ACD5" w14:textId="3E7E75F8"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2. The PHA must carry out all development, capital and management activities in accordance with the United States Housing Act of 1937 (the Act), 24 CFR Part 905 (the Capital Fund Final rule) as well as other applicable HUD requirements, except that the limitation in section 9(g)(1) of the Act is increased such that of the amount of</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CFP assistance provided for under this CFP amendment only, the PHA may use</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no more than 25 percent for activities that are eligible under section 9(e) of the</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Act only if the PHA’s HUD-approved Five Year Action Plan provides for such use; however, if the PHA owns or operates less than 250 public housing dwelling</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units, such PHA may continue to use the full flexibility in section 9(g)(2) of the Act.</w:t>
      </w:r>
    </w:p>
    <w:p w14:paraId="7D6D3321" w14:textId="77777777" w:rsidR="006144CF" w:rsidRPr="000C5760" w:rsidRDefault="006144CF" w:rsidP="00782ED1">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w:t>
      </w:r>
    </w:p>
    <w:p w14:paraId="3ED5568C" w14:textId="44F7565E"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3. The PHA has a HUD-approved Capital Fund Five Year Action Plan and has complied with the requirements for reporting on open grants through the Performance and Evaluation Report.  The PHA must comply with 24 CFR</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 xml:space="preserve">905.300 of the Capital Fund Final </w:t>
      </w:r>
      <w:proofErr w:type="gramStart"/>
      <w:r w:rsidRPr="000C5760">
        <w:rPr>
          <w:rFonts w:ascii="Times New Roman" w:eastAsia="Times New Roman" w:hAnsi="Times New Roman" w:cs="Times New Roman"/>
          <w:color w:val="000000"/>
        </w:rPr>
        <w:t>rule</w:t>
      </w:r>
      <w:proofErr w:type="gramEnd"/>
      <w:r w:rsidRPr="000C5760">
        <w:rPr>
          <w:rFonts w:ascii="Times New Roman" w:eastAsia="Times New Roman" w:hAnsi="Times New Roman" w:cs="Times New Roman"/>
          <w:color w:val="000000"/>
        </w:rPr>
        <w:t xml:space="preserve"> regarding amendment of the </w:t>
      </w:r>
      <w:r w:rsidR="00840E8E" w:rsidRPr="000C5760">
        <w:rPr>
          <w:rFonts w:ascii="Times New Roman" w:eastAsia="Times New Roman" w:hAnsi="Times New Roman" w:cs="Times New Roman"/>
          <w:color w:val="000000"/>
        </w:rPr>
        <w:t>Five-Year</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Action Plan where the PHA proposes a Significant Amendment to the Capital Fund Five Year Action Plan.</w:t>
      </w:r>
    </w:p>
    <w:p w14:paraId="19661B51" w14:textId="77777777"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w:t>
      </w:r>
    </w:p>
    <w:p w14:paraId="7D32BFD3" w14:textId="4BFB713B"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4. For cases where HUD has approved a Capital Fund Financing Amendment</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to the ACC, HUD will deduct the payment for amortization scheduled payments from the grant immediately on the effective date of this CFP</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 xml:space="preserve">Amendment.  The payment of CFP funds due per the amortization </w:t>
      </w:r>
      <w:r w:rsidRPr="000C5760">
        <w:rPr>
          <w:rFonts w:ascii="Times New Roman" w:eastAsia="Times New Roman" w:hAnsi="Times New Roman" w:cs="Times New Roman"/>
          <w:color w:val="000000"/>
        </w:rPr>
        <w:t>scheduled will be made directly to a designated trustee within 3 days of the due date.</w:t>
      </w:r>
    </w:p>
    <w:p w14:paraId="1EF5F3D8" w14:textId="77777777"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w:t>
      </w:r>
    </w:p>
    <w:p w14:paraId="110A5212" w14:textId="7F835810" w:rsidR="00FC39F3" w:rsidRPr="000C5760" w:rsidRDefault="006144CF" w:rsidP="00102293">
      <w:pPr>
        <w:spacing w:after="0" w:line="240" w:lineRule="auto"/>
        <w:rPr>
          <w:rFonts w:ascii="Times New Roman" w:hAnsi="Times New Roman" w:cs="Times New Roman"/>
        </w:rPr>
      </w:pPr>
      <w:r w:rsidRPr="000C5760">
        <w:rPr>
          <w:rFonts w:ascii="Times New Roman" w:eastAsia="Times New Roman" w:hAnsi="Times New Roman" w:cs="Times New Roman"/>
          <w:color w:val="000000"/>
        </w:rPr>
        <w:t xml:space="preserve">5. Unless otherwise provided, the </w:t>
      </w:r>
      <w:r w:rsidR="00840E8E" w:rsidRPr="000C5760">
        <w:rPr>
          <w:rFonts w:ascii="Times New Roman" w:eastAsia="Times New Roman" w:hAnsi="Times New Roman" w:cs="Times New Roman"/>
          <w:color w:val="000000"/>
        </w:rPr>
        <w:t>24-month</w:t>
      </w:r>
      <w:r w:rsidRPr="000C5760">
        <w:rPr>
          <w:rFonts w:ascii="Times New Roman" w:eastAsia="Times New Roman" w:hAnsi="Times New Roman" w:cs="Times New Roman"/>
          <w:color w:val="000000"/>
        </w:rPr>
        <w:t xml:space="preserve"> time period in which the PHA must obligate this CFP assistance pursuant to section 9(j)(1) of the Act and </w:t>
      </w:r>
      <w:r w:rsidR="00840E8E" w:rsidRPr="000C5760">
        <w:rPr>
          <w:rFonts w:ascii="Times New Roman" w:eastAsia="Times New Roman" w:hAnsi="Times New Roman" w:cs="Times New Roman"/>
          <w:color w:val="000000"/>
        </w:rPr>
        <w:t>48-month</w:t>
      </w:r>
      <w:r w:rsidRPr="000C5760">
        <w:rPr>
          <w:rFonts w:ascii="Times New Roman" w:eastAsia="Times New Roman" w:hAnsi="Times New Roman" w:cs="Times New Roman"/>
          <w:color w:val="000000"/>
        </w:rPr>
        <w:t xml:space="preserve"> time period in which the PHA must expend this CFP assistance pursuant to section 9(j)(5) of the Act starts with the effective date of this CFP amendment (the date on which CFP assistance becomes available to the PHA</w:t>
      </w:r>
      <w:r w:rsidR="00102293"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for obligation).  Any additional CFP assistance this FY will start with the same effective date.</w:t>
      </w:r>
      <w:r w:rsidR="00FC39F3" w:rsidRPr="000C5760">
        <w:rPr>
          <w:rFonts w:ascii="Times New Roman" w:eastAsia="Times New Roman" w:hAnsi="Times New Roman" w:cs="Times New Roman"/>
          <w:color w:val="000000"/>
        </w:rPr>
        <w:t xml:space="preserve"> </w:t>
      </w:r>
    </w:p>
    <w:p w14:paraId="0530C6F7" w14:textId="19D7BB8B" w:rsidR="006144CF" w:rsidRPr="000C5760" w:rsidRDefault="006144CF" w:rsidP="002444B0">
      <w:pPr>
        <w:spacing w:after="0" w:line="240" w:lineRule="auto"/>
        <w:rPr>
          <w:rFonts w:ascii="Times New Roman" w:eastAsia="Times New Roman" w:hAnsi="Times New Roman" w:cs="Times New Roman"/>
          <w:color w:val="000000"/>
        </w:rPr>
      </w:pPr>
    </w:p>
    <w:p w14:paraId="3B4D9D7D" w14:textId="77777777"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6. Subject to the provisions of the ACC(s) and paragraph 3, and to assist in</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development, capital and management activities, HUD agrees to disburse to the PHA or the designated trustee from time to time as needed up to the amount of the funding assistance specified herein.</w:t>
      </w:r>
    </w:p>
    <w:p w14:paraId="2B9FA13F" w14:textId="77777777"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w:t>
      </w:r>
    </w:p>
    <w:p w14:paraId="25F9C9C0" w14:textId="02C0DA83"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7. The PHA shall continue to operate each public housing project as low-income housing in compliance with the ACC(s), as amended, the Act and all</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HUD regulations for a period of twenty years after the last disbursement of CFP assistance for modernization activities for each public housing project or portion thereof and for a period of forty years after the last distribution of CFP assistance for development activities for each public housing project and for a period of ten years following the last payment of assistance from the Operating</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Fund to each public housing project.  However, the</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ACC shall remain in effect for so long as HUD determines there is any outstanding</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indebtedness of the PHA to HUD which arose in connection with any public housing</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project(s) under the ACC(s), and provided</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further that, no disposition of any project covered by this amendment shall occur</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unless approved by HUD.</w:t>
      </w:r>
    </w:p>
    <w:p w14:paraId="135A67DD" w14:textId="544DC8B0" w:rsidR="002D704F"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lastRenderedPageBreak/>
        <w:t> </w:t>
      </w:r>
    </w:p>
    <w:p w14:paraId="4718D88F" w14:textId="1F38D0E0" w:rsidR="002D704F" w:rsidRDefault="002D704F" w:rsidP="002444B0">
      <w:pPr>
        <w:spacing w:after="0" w:line="240" w:lineRule="auto"/>
        <w:rPr>
          <w:rFonts w:ascii="Times New Roman" w:eastAsia="Times New Roman" w:hAnsi="Times New Roman" w:cs="Times New Roman"/>
          <w:color w:val="000000"/>
        </w:rPr>
      </w:pPr>
    </w:p>
    <w:p w14:paraId="61B1DC91" w14:textId="77777777" w:rsidR="002D704F" w:rsidRDefault="002D704F" w:rsidP="002444B0">
      <w:pPr>
        <w:spacing w:after="0" w:line="240" w:lineRule="auto"/>
        <w:rPr>
          <w:rFonts w:ascii="Times New Roman" w:eastAsia="Times New Roman" w:hAnsi="Times New Roman" w:cs="Times New Roman"/>
          <w:color w:val="000000"/>
        </w:rPr>
      </w:pPr>
    </w:p>
    <w:p w14:paraId="34C3BD9C" w14:textId="77777777" w:rsidR="002D704F" w:rsidRPr="000C5760" w:rsidRDefault="002D704F" w:rsidP="002444B0">
      <w:pPr>
        <w:spacing w:after="0" w:line="240" w:lineRule="auto"/>
        <w:rPr>
          <w:rFonts w:ascii="Times New Roman" w:eastAsia="Times New Roman" w:hAnsi="Times New Roman" w:cs="Times New Roman"/>
          <w:color w:val="000000"/>
        </w:rPr>
      </w:pPr>
    </w:p>
    <w:p w14:paraId="296ACD6B" w14:textId="77777777" w:rsidR="002D704F" w:rsidRDefault="002D704F" w:rsidP="002444B0">
      <w:pPr>
        <w:spacing w:after="0" w:line="240" w:lineRule="auto"/>
        <w:rPr>
          <w:rFonts w:ascii="Times New Roman" w:eastAsia="Times New Roman" w:hAnsi="Times New Roman" w:cs="Times New Roman"/>
          <w:color w:val="000000"/>
        </w:rPr>
        <w:sectPr w:rsidR="002D704F" w:rsidSect="006B652F">
          <w:type w:val="continuous"/>
          <w:pgSz w:w="12240" w:h="15840"/>
          <w:pgMar w:top="432" w:right="576" w:bottom="180" w:left="576" w:header="720" w:footer="0" w:gutter="0"/>
          <w:cols w:num="2" w:space="180"/>
          <w:docGrid w:linePitch="360"/>
        </w:sectPr>
      </w:pPr>
    </w:p>
    <w:p w14:paraId="1C0FC5BD" w14:textId="69BD9786" w:rsidR="006A411E"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xml:space="preserve">8. The PHA </w:t>
      </w:r>
      <w:r w:rsidR="00296D48" w:rsidRPr="000C5760">
        <w:rPr>
          <w:rFonts w:ascii="Times New Roman" w:eastAsia="Times New Roman" w:hAnsi="Times New Roman" w:cs="Times New Roman"/>
          <w:color w:val="000000"/>
        </w:rPr>
        <w:t xml:space="preserve">has </w:t>
      </w:r>
      <w:r w:rsidRPr="000C5760">
        <w:rPr>
          <w:rFonts w:ascii="Times New Roman" w:eastAsia="Times New Roman" w:hAnsi="Times New Roman" w:cs="Times New Roman"/>
          <w:color w:val="000000"/>
        </w:rPr>
        <w:t>accept</w:t>
      </w:r>
      <w:r w:rsidR="00296D48" w:rsidRPr="000C5760">
        <w:rPr>
          <w:rFonts w:ascii="Times New Roman" w:eastAsia="Times New Roman" w:hAnsi="Times New Roman" w:cs="Times New Roman"/>
          <w:color w:val="000000"/>
        </w:rPr>
        <w:t>ed</w:t>
      </w:r>
      <w:r w:rsidRPr="000C5760">
        <w:rPr>
          <w:rFonts w:ascii="Times New Roman" w:eastAsia="Times New Roman" w:hAnsi="Times New Roman" w:cs="Times New Roman"/>
          <w:color w:val="000000"/>
        </w:rPr>
        <w:t xml:space="preserve"> all CFP assistance provided for this FY.  If the PHA does not comply with any of its obligations under this CFP Amendment and does not have its Annual PHA Plan approved within the period specified by HUD, HUD shall impose such penalties or take such remedial action as provided by law.</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HUD may direct the PHA to terminate all work described in the Capital Fund Annual</w:t>
      </w:r>
      <w:r w:rsidR="00C73D42" w:rsidRPr="000C5760">
        <w:rPr>
          <w:rFonts w:ascii="Times New Roman" w:eastAsia="Times New Roman" w:hAnsi="Times New Roman" w:cs="Times New Roman"/>
          <w:color w:val="000000"/>
        </w:rPr>
        <w:t xml:space="preserve"> Statement</w:t>
      </w:r>
      <w:r w:rsidRPr="000C5760">
        <w:rPr>
          <w:rFonts w:ascii="Times New Roman" w:eastAsia="Times New Roman" w:hAnsi="Times New Roman" w:cs="Times New Roman"/>
          <w:color w:val="000000"/>
        </w:rPr>
        <w:t>.  In such case, the PHA shall only incur additional costs with HUD approval.</w:t>
      </w:r>
    </w:p>
    <w:p w14:paraId="3BBD9CB3" w14:textId="77777777" w:rsidR="006A411E" w:rsidRPr="000C5760" w:rsidRDefault="006A411E" w:rsidP="002444B0">
      <w:pPr>
        <w:spacing w:after="0" w:line="240" w:lineRule="auto"/>
        <w:rPr>
          <w:rFonts w:ascii="Times New Roman" w:eastAsia="Times New Roman" w:hAnsi="Times New Roman" w:cs="Times New Roman"/>
          <w:color w:val="000000"/>
        </w:rPr>
      </w:pPr>
    </w:p>
    <w:p w14:paraId="181C8CF2" w14:textId="2F2EA251" w:rsidR="006144CF" w:rsidRPr="000C5760" w:rsidRDefault="006144CF">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xml:space="preserve">9. Implementation or use of funding assistance provided under this CFP Amendment is subject to </w:t>
      </w:r>
      <w:r w:rsidR="00FC39F3" w:rsidRPr="000C5760">
        <w:rPr>
          <w:rFonts w:ascii="Times New Roman" w:eastAsia="Times New Roman" w:hAnsi="Times New Roman" w:cs="Times New Roman"/>
          <w:color w:val="000000"/>
        </w:rPr>
        <w:t>any</w:t>
      </w:r>
      <w:r w:rsidRPr="000C5760">
        <w:rPr>
          <w:rFonts w:ascii="Times New Roman" w:eastAsia="Times New Roman" w:hAnsi="Times New Roman" w:cs="Times New Roman"/>
          <w:color w:val="000000"/>
        </w:rPr>
        <w:t xml:space="preserve"> corrective action order(s)</w:t>
      </w:r>
      <w:r w:rsidR="00A922F5" w:rsidRPr="000C5760">
        <w:rPr>
          <w:rFonts w:ascii="Times New Roman" w:eastAsia="Times New Roman" w:hAnsi="Times New Roman" w:cs="Times New Roman"/>
          <w:color w:val="000000"/>
        </w:rPr>
        <w:t xml:space="preserve"> in effect</w:t>
      </w:r>
      <w:r w:rsidRPr="000C5760">
        <w:rPr>
          <w:rFonts w:ascii="Times New Roman" w:eastAsia="Times New Roman" w:hAnsi="Times New Roman" w:cs="Times New Roman"/>
          <w:color w:val="000000"/>
        </w:rPr>
        <w:t>.</w:t>
      </w:r>
      <w:r w:rsidR="006A411E" w:rsidRPr="000C5760">
        <w:rPr>
          <w:rFonts w:ascii="Times New Roman" w:eastAsia="Times New Roman" w:hAnsi="Times New Roman" w:cs="Times New Roman"/>
          <w:noProof/>
          <w:color w:val="000000"/>
        </w:rPr>
        <w:t xml:space="preserve"> </w:t>
      </w:r>
    </w:p>
    <w:p w14:paraId="3786274B" w14:textId="29096F86"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w:t>
      </w:r>
    </w:p>
    <w:p w14:paraId="309E32CD" w14:textId="77777777"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10. The PHA is required to report in the format and frequency established by HUD on all open Capital Fund grants awarded, including information on the installation of energy conservation measures.</w:t>
      </w:r>
    </w:p>
    <w:p w14:paraId="400FB20C" w14:textId="77777777" w:rsidR="006144CF" w:rsidRPr="000C5760" w:rsidRDefault="006144CF" w:rsidP="002444B0">
      <w:pPr>
        <w:spacing w:after="0" w:line="240" w:lineRule="auto"/>
        <w:rPr>
          <w:rFonts w:ascii="Times New Roman" w:eastAsia="Times New Roman" w:hAnsi="Times New Roman" w:cs="Times New Roman"/>
          <w:color w:val="000000"/>
        </w:rPr>
      </w:pPr>
    </w:p>
    <w:p w14:paraId="4C37CCAA" w14:textId="7ABC9B23" w:rsidR="006144CF" w:rsidRPr="000C5760" w:rsidRDefault="006144CF" w:rsidP="002444B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 xml:space="preserve">11. If CFP assistance is provided for activities authorized pursuant to agreements between HUD and the PHA under the Rental Assistance Demonstration Program, the PHA shall </w:t>
      </w:r>
      <w:r w:rsidRPr="000C5760">
        <w:rPr>
          <w:rFonts w:ascii="Times New Roman" w:eastAsia="Times New Roman" w:hAnsi="Times New Roman" w:cs="Times New Roman"/>
          <w:color w:val="000000"/>
        </w:rPr>
        <w:t xml:space="preserve">follow such applicable statutory authorities and all applicable HUD regulations and requirements. For </w:t>
      </w:r>
      <w:r w:rsidRPr="000C5760">
        <w:rPr>
          <w:rFonts w:ascii="Times New Roman" w:eastAsia="Times New Roman" w:hAnsi="Times New Roman" w:cs="Times New Roman"/>
          <w:i/>
          <w:iCs/>
          <w:color w:val="000000"/>
          <w:u w:val="single"/>
        </w:rPr>
        <w:t>total conversion</w:t>
      </w:r>
      <w:r w:rsidRPr="000C5760">
        <w:rPr>
          <w:rFonts w:ascii="Times New Roman" w:eastAsia="Times New Roman" w:hAnsi="Times New Roman" w:cs="Times New Roman"/>
          <w:color w:val="000000"/>
        </w:rPr>
        <w:t xml:space="preserve"> of public housing projects, the provisions of the ACC shall remain in effect for so long as HUD determines there is any outstanding indebtedness of the PHA to HUD which arose in connectio</w:t>
      </w:r>
      <w:r w:rsidR="00E20455" w:rsidRPr="000C5760">
        <w:rPr>
          <w:rFonts w:ascii="Times New Roman" w:eastAsia="Times New Roman" w:hAnsi="Times New Roman" w:cs="Times New Roman"/>
          <w:color w:val="000000"/>
        </w:rPr>
        <w:t>n</w:t>
      </w:r>
      <w:r w:rsidRPr="000C5760">
        <w:rPr>
          <w:rFonts w:ascii="Times New Roman" w:eastAsia="Times New Roman" w:hAnsi="Times New Roman" w:cs="Times New Roman"/>
          <w:color w:val="000000"/>
        </w:rPr>
        <w:t xml:space="preserve"> with</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 xml:space="preserve">any public housing projects(s) under the ACC(s), and provided further that, no disposition or conversion of any public housing project covered by these terms and conditions shall occur unless approved by HUD.  For </w:t>
      </w:r>
      <w:r w:rsidRPr="000C5760">
        <w:rPr>
          <w:rFonts w:ascii="Times New Roman" w:eastAsia="Times New Roman" w:hAnsi="Times New Roman" w:cs="Times New Roman"/>
          <w:i/>
          <w:iCs/>
          <w:color w:val="000000"/>
          <w:u w:val="single"/>
        </w:rPr>
        <w:t>partial conversion</w:t>
      </w:r>
      <w:r w:rsidRPr="000C5760">
        <w:rPr>
          <w:rFonts w:ascii="Times New Roman" w:eastAsia="Times New Roman" w:hAnsi="Times New Roman" w:cs="Times New Roman"/>
          <w:color w:val="000000"/>
        </w:rPr>
        <w:t>, the PHA shall continue to operate each non-converted public housing project as low-income housing in</w:t>
      </w:r>
      <w:r w:rsidR="008A2DD3"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accordance with paragraph 7.</w:t>
      </w:r>
    </w:p>
    <w:p w14:paraId="13B37D63" w14:textId="77777777" w:rsidR="006144CF" w:rsidRPr="000C5760" w:rsidRDefault="006144CF" w:rsidP="002444B0">
      <w:pPr>
        <w:spacing w:after="0" w:line="240" w:lineRule="auto"/>
        <w:rPr>
          <w:rFonts w:ascii="Times New Roman" w:eastAsia="Times New Roman" w:hAnsi="Times New Roman" w:cs="Times New Roman"/>
          <w:color w:val="000000"/>
        </w:rPr>
      </w:pPr>
    </w:p>
    <w:p w14:paraId="67173255" w14:textId="6AB741A4" w:rsidR="00A946A0" w:rsidRPr="000C5760" w:rsidRDefault="006144CF" w:rsidP="00A946A0">
      <w:pPr>
        <w:spacing w:after="0" w:line="240" w:lineRule="auto"/>
        <w:rPr>
          <w:rFonts w:ascii="Times New Roman" w:eastAsia="Times New Roman" w:hAnsi="Times New Roman" w:cs="Times New Roman"/>
          <w:color w:val="000000"/>
        </w:rPr>
      </w:pPr>
      <w:r w:rsidRPr="000C5760">
        <w:rPr>
          <w:rFonts w:ascii="Times New Roman" w:eastAsia="Times New Roman" w:hAnsi="Times New Roman" w:cs="Times New Roman"/>
          <w:color w:val="000000"/>
        </w:rPr>
        <w:t>12. CFP assistance provided as an Emergency grant or a Safety and</w:t>
      </w:r>
      <w:r w:rsidR="008A2DD3"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 xml:space="preserve">Security grant shall be subject to a </w:t>
      </w:r>
      <w:r w:rsidR="00840E8E" w:rsidRPr="000C5760">
        <w:rPr>
          <w:rFonts w:ascii="Times New Roman" w:eastAsia="Times New Roman" w:hAnsi="Times New Roman" w:cs="Times New Roman"/>
          <w:color w:val="000000"/>
        </w:rPr>
        <w:t>12-month</w:t>
      </w:r>
      <w:r w:rsidRPr="000C5760">
        <w:rPr>
          <w:rFonts w:ascii="Times New Roman" w:eastAsia="Times New Roman" w:hAnsi="Times New Roman" w:cs="Times New Roman"/>
          <w:color w:val="000000"/>
        </w:rPr>
        <w:t xml:space="preserve"> obligation and </w:t>
      </w:r>
      <w:r w:rsidR="00840E8E" w:rsidRPr="000C5760">
        <w:rPr>
          <w:rFonts w:ascii="Times New Roman" w:eastAsia="Times New Roman" w:hAnsi="Times New Roman" w:cs="Times New Roman"/>
          <w:color w:val="000000"/>
        </w:rPr>
        <w:t>24-month</w:t>
      </w:r>
      <w:r w:rsidRPr="000C5760">
        <w:rPr>
          <w:rFonts w:ascii="Times New Roman" w:eastAsia="Times New Roman" w:hAnsi="Times New Roman" w:cs="Times New Roman"/>
          <w:color w:val="000000"/>
        </w:rPr>
        <w:t xml:space="preserve"> expenditure </w:t>
      </w:r>
      <w:proofErr w:type="gramStart"/>
      <w:r w:rsidRPr="000C5760">
        <w:rPr>
          <w:rFonts w:ascii="Times New Roman" w:eastAsia="Times New Roman" w:hAnsi="Times New Roman" w:cs="Times New Roman"/>
          <w:color w:val="000000"/>
        </w:rPr>
        <w:t>time</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period</w:t>
      </w:r>
      <w:proofErr w:type="gramEnd"/>
      <w:r w:rsidRPr="000C5760">
        <w:rPr>
          <w:rFonts w:ascii="Times New Roman" w:eastAsia="Times New Roman" w:hAnsi="Times New Roman" w:cs="Times New Roman"/>
          <w:color w:val="000000"/>
        </w:rPr>
        <w:t>.  CFP assistance provided as a Natural Disaster grant shall be subject to a</w:t>
      </w:r>
      <w:r w:rsidR="00782ED1" w:rsidRPr="000C5760">
        <w:rPr>
          <w:rFonts w:ascii="Times New Roman" w:eastAsia="Times New Roman" w:hAnsi="Times New Roman" w:cs="Times New Roman"/>
          <w:color w:val="000000"/>
        </w:rPr>
        <w:t xml:space="preserve"> </w:t>
      </w:r>
      <w:r w:rsidR="00840E8E" w:rsidRPr="000C5760">
        <w:rPr>
          <w:rFonts w:ascii="Times New Roman" w:eastAsia="Times New Roman" w:hAnsi="Times New Roman" w:cs="Times New Roman"/>
          <w:color w:val="000000"/>
        </w:rPr>
        <w:t>24-month</w:t>
      </w:r>
      <w:r w:rsidRPr="000C5760">
        <w:rPr>
          <w:rFonts w:ascii="Times New Roman" w:eastAsia="Times New Roman" w:hAnsi="Times New Roman" w:cs="Times New Roman"/>
          <w:color w:val="000000"/>
        </w:rPr>
        <w:t xml:space="preserve"> obligation and </w:t>
      </w:r>
      <w:r w:rsidR="00840E8E" w:rsidRPr="000C5760">
        <w:rPr>
          <w:rFonts w:ascii="Times New Roman" w:eastAsia="Times New Roman" w:hAnsi="Times New Roman" w:cs="Times New Roman"/>
          <w:color w:val="000000"/>
        </w:rPr>
        <w:t>48-month</w:t>
      </w:r>
      <w:r w:rsidRPr="000C5760">
        <w:rPr>
          <w:rFonts w:ascii="Times New Roman" w:eastAsia="Times New Roman" w:hAnsi="Times New Roman" w:cs="Times New Roman"/>
          <w:color w:val="000000"/>
        </w:rPr>
        <w:t xml:space="preserve"> expenditure </w:t>
      </w:r>
      <w:proofErr w:type="gramStart"/>
      <w:r w:rsidRPr="000C5760">
        <w:rPr>
          <w:rFonts w:ascii="Times New Roman" w:eastAsia="Times New Roman" w:hAnsi="Times New Roman" w:cs="Times New Roman"/>
          <w:color w:val="000000"/>
        </w:rPr>
        <w:t>time period</w:t>
      </w:r>
      <w:proofErr w:type="gramEnd"/>
      <w:r w:rsidRPr="000C5760">
        <w:rPr>
          <w:rFonts w:ascii="Times New Roman" w:eastAsia="Times New Roman" w:hAnsi="Times New Roman" w:cs="Times New Roman"/>
          <w:color w:val="000000"/>
        </w:rPr>
        <w:t>.  The start date</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shall be the date on which such funding becomes available to the PHA for</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obligation.  The PHA must record the Declaration(s) of Trust within 60 days of the</w:t>
      </w:r>
      <w:r w:rsidR="00782ED1" w:rsidRPr="000C5760">
        <w:rPr>
          <w:rFonts w:ascii="Times New Roman" w:eastAsia="Times New Roman" w:hAnsi="Times New Roman" w:cs="Times New Roman"/>
          <w:color w:val="000000"/>
        </w:rPr>
        <w:t xml:space="preserve"> </w:t>
      </w:r>
      <w:r w:rsidRPr="000C5760">
        <w:rPr>
          <w:rFonts w:ascii="Times New Roman" w:eastAsia="Times New Roman" w:hAnsi="Times New Roman" w:cs="Times New Roman"/>
          <w:color w:val="000000"/>
        </w:rPr>
        <w:t xml:space="preserve">effective date </w:t>
      </w:r>
      <w:r w:rsidR="00A946A0" w:rsidRPr="000C5760">
        <w:rPr>
          <w:rFonts w:ascii="Times New Roman" w:eastAsia="Times New Roman" w:hAnsi="Times New Roman" w:cs="Times New Roman"/>
          <w:color w:val="000000"/>
        </w:rPr>
        <w:t>or HUD will recapture the funds.</w:t>
      </w:r>
    </w:p>
    <w:p w14:paraId="0AFC799E" w14:textId="77777777" w:rsidR="002D704F" w:rsidRDefault="002D704F">
      <w:pPr>
        <w:rPr>
          <w:rFonts w:ascii="Times New Roman" w:eastAsia="Times New Roman" w:hAnsi="Times New Roman" w:cs="Times New Roman"/>
          <w:color w:val="000000"/>
        </w:rPr>
        <w:sectPr w:rsidR="002D704F" w:rsidSect="002D704F">
          <w:type w:val="continuous"/>
          <w:pgSz w:w="12240" w:h="15840"/>
          <w:pgMar w:top="432" w:right="576" w:bottom="180" w:left="576" w:header="720" w:footer="0" w:gutter="0"/>
          <w:cols w:num="2" w:space="180"/>
          <w:docGrid w:linePitch="360"/>
        </w:sectPr>
      </w:pPr>
    </w:p>
    <w:p w14:paraId="43308DD4" w14:textId="36181756" w:rsidR="006144CF" w:rsidRPr="00A946A0" w:rsidRDefault="006144CF" w:rsidP="00A946A0">
      <w:pPr>
        <w:spacing w:after="0" w:line="240" w:lineRule="auto"/>
        <w:rPr>
          <w:rFonts w:ascii="Times New Roman" w:eastAsia="Times New Roman" w:hAnsi="Times New Roman" w:cs="Times New Roman"/>
          <w:color w:val="000000"/>
          <w:sz w:val="20"/>
          <w:szCs w:val="16"/>
        </w:rPr>
      </w:pPr>
    </w:p>
    <w:sectPr w:rsidR="006144CF" w:rsidRPr="00A946A0" w:rsidSect="00A946A0">
      <w:type w:val="continuous"/>
      <w:pgSz w:w="12240" w:h="15840"/>
      <w:pgMar w:top="432" w:right="576" w:bottom="432" w:left="576" w:header="720" w:footer="86" w:gutter="0"/>
      <w:cols w:space="1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59278" w14:textId="77777777" w:rsidR="00A55100" w:rsidRDefault="00A55100" w:rsidP="00840E8E">
      <w:pPr>
        <w:spacing w:after="0" w:line="240" w:lineRule="auto"/>
      </w:pPr>
      <w:r>
        <w:separator/>
      </w:r>
    </w:p>
  </w:endnote>
  <w:endnote w:type="continuationSeparator" w:id="0">
    <w:p w14:paraId="72D0EF6C" w14:textId="77777777" w:rsidR="00A55100" w:rsidRDefault="00A55100" w:rsidP="00840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41FFD" w14:textId="0C124654" w:rsidR="00BB6288" w:rsidRDefault="00BB6288" w:rsidP="00BB6288">
    <w:pPr>
      <w:pStyle w:val="Footer"/>
      <w:tabs>
        <w:tab w:val="clear" w:pos="9360"/>
        <w:tab w:val="right" w:pos="10710"/>
      </w:tabs>
    </w:pPr>
  </w:p>
  <w:p w14:paraId="46D9E595" w14:textId="0118F9BA" w:rsidR="00840E8E" w:rsidRDefault="00BB6288" w:rsidP="002D704F">
    <w:pPr>
      <w:pStyle w:val="Footer"/>
      <w:tabs>
        <w:tab w:val="clear" w:pos="4680"/>
        <w:tab w:val="clear" w:pos="9360"/>
        <w:tab w:val="center" w:pos="5580"/>
        <w:tab w:val="right" w:pos="11070"/>
      </w:tabs>
      <w:rPr>
        <w:rFonts w:ascii="Times New Roman" w:hAnsi="Times New Roman" w:cs="Times New Roman"/>
        <w:sz w:val="18"/>
      </w:rPr>
    </w:pPr>
    <w:r>
      <w:tab/>
    </w:r>
    <w:r w:rsidRPr="00BB6288">
      <w:rPr>
        <w:rFonts w:ascii="Times New Roman" w:hAnsi="Times New Roman" w:cs="Times New Roman"/>
        <w:sz w:val="18"/>
      </w:rPr>
      <w:t xml:space="preserve">Page </w:t>
    </w:r>
    <w:r w:rsidR="002D704F">
      <w:rPr>
        <w:rFonts w:ascii="Times New Roman" w:hAnsi="Times New Roman" w:cs="Times New Roman"/>
        <w:sz w:val="18"/>
      </w:rPr>
      <w:t>2</w:t>
    </w:r>
    <w:r w:rsidRPr="00BB6288">
      <w:rPr>
        <w:rFonts w:ascii="Times New Roman" w:hAnsi="Times New Roman" w:cs="Times New Roman"/>
        <w:sz w:val="18"/>
      </w:rPr>
      <w:t xml:space="preserve"> of </w:t>
    </w:r>
    <w:r w:rsidR="002D704F">
      <w:rPr>
        <w:rFonts w:ascii="Times New Roman" w:hAnsi="Times New Roman" w:cs="Times New Roman"/>
        <w:sz w:val="18"/>
      </w:rPr>
      <w:t>2</w:t>
    </w:r>
    <w:r w:rsidRPr="00BB6288">
      <w:rPr>
        <w:rFonts w:ascii="Times New Roman" w:hAnsi="Times New Roman" w:cs="Times New Roman"/>
        <w:sz w:val="18"/>
      </w:rPr>
      <w:tab/>
      <w:t>form 52840-A (04/2018)</w:t>
    </w:r>
  </w:p>
  <w:p w14:paraId="3630FF21" w14:textId="77777777" w:rsidR="00D7582A" w:rsidRDefault="00D7582A" w:rsidP="002D704F">
    <w:pPr>
      <w:pStyle w:val="Footer"/>
      <w:tabs>
        <w:tab w:val="clear" w:pos="4680"/>
        <w:tab w:val="clear" w:pos="9360"/>
        <w:tab w:val="center" w:pos="5580"/>
        <w:tab w:val="right" w:pos="1107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D79EE" w14:textId="386F1455" w:rsidR="00BB6288" w:rsidRDefault="00BB6288" w:rsidP="00BB6288">
    <w:pPr>
      <w:pStyle w:val="Footer"/>
      <w:tabs>
        <w:tab w:val="clear" w:pos="9360"/>
        <w:tab w:val="right" w:pos="10710"/>
      </w:tabs>
    </w:pPr>
    <w:bookmarkStart w:id="4" w:name="_Hlk512846108"/>
    <w:bookmarkStart w:id="5" w:name="_Hlk512846109"/>
    <w:bookmarkStart w:id="6" w:name="_Hlk512846110"/>
    <w:r>
      <w:tab/>
    </w:r>
  </w:p>
  <w:p w14:paraId="3B12CF81" w14:textId="3AAB6ED0" w:rsidR="00BB6288" w:rsidRPr="00BB6288" w:rsidRDefault="00BB6288" w:rsidP="000E10EE">
    <w:pPr>
      <w:pStyle w:val="Footer"/>
      <w:tabs>
        <w:tab w:val="clear" w:pos="4680"/>
        <w:tab w:val="clear" w:pos="9360"/>
        <w:tab w:val="center" w:pos="5220"/>
        <w:tab w:val="right" w:pos="10710"/>
      </w:tabs>
      <w:rPr>
        <w:rFonts w:ascii="Times New Roman" w:hAnsi="Times New Roman" w:cs="Times New Roman"/>
        <w:sz w:val="18"/>
      </w:rPr>
    </w:pPr>
    <w:r>
      <w:tab/>
    </w:r>
    <w:r w:rsidRPr="00BB6288">
      <w:rPr>
        <w:rFonts w:ascii="Times New Roman" w:hAnsi="Times New Roman" w:cs="Times New Roman"/>
        <w:sz w:val="18"/>
      </w:rPr>
      <w:t>Page 1 of 2</w:t>
    </w:r>
    <w:r w:rsidRPr="00BB6288">
      <w:rPr>
        <w:rFonts w:ascii="Times New Roman" w:hAnsi="Times New Roman" w:cs="Times New Roman"/>
        <w:sz w:val="18"/>
      </w:rPr>
      <w:tab/>
      <w:t>form 52840-A (04/2018)</w:t>
    </w:r>
    <w:bookmarkEnd w:id="4"/>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49765" w14:textId="77777777" w:rsidR="00A55100" w:rsidRDefault="00A55100" w:rsidP="00840E8E">
      <w:pPr>
        <w:spacing w:after="0" w:line="240" w:lineRule="auto"/>
      </w:pPr>
      <w:r>
        <w:separator/>
      </w:r>
    </w:p>
  </w:footnote>
  <w:footnote w:type="continuationSeparator" w:id="0">
    <w:p w14:paraId="13FA8D4E" w14:textId="77777777" w:rsidR="00A55100" w:rsidRDefault="00A55100" w:rsidP="00840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C1496" w14:textId="77777777" w:rsidR="00547A97" w:rsidRPr="00963218" w:rsidRDefault="00547A97" w:rsidP="00547A97">
    <w:pPr>
      <w:tabs>
        <w:tab w:val="left" w:pos="4320"/>
        <w:tab w:val="left" w:pos="8280"/>
      </w:tabs>
      <w:spacing w:before="184" w:after="0" w:line="261" w:lineRule="exact"/>
      <w:textAlignment w:val="baseline"/>
      <w:rPr>
        <w:rFonts w:ascii="Times New Roman" w:eastAsia="Arial" w:hAnsi="Times New Roman" w:cs="Times New Roman"/>
        <w:b/>
        <w:color w:val="000000"/>
      </w:rPr>
    </w:pPr>
    <w:r w:rsidRPr="00963218">
      <w:rPr>
        <w:rFonts w:ascii="Times New Roman" w:eastAsia="Arial" w:hAnsi="Times New Roman" w:cs="Times New Roman"/>
        <w:b/>
        <w:color w:val="000000"/>
      </w:rPr>
      <w:t>Capital Fund Program</w:t>
    </w:r>
    <w:r w:rsidRPr="00963218">
      <w:rPr>
        <w:rFonts w:ascii="Times New Roman" w:eastAsia="Arial" w:hAnsi="Times New Roman" w:cs="Times New Roman"/>
        <w:b/>
        <w:color w:val="000000"/>
      </w:rPr>
      <w:tab/>
    </w:r>
    <w:r w:rsidRPr="00963218">
      <w:rPr>
        <w:rFonts w:ascii="Times New Roman" w:eastAsia="Arial" w:hAnsi="Times New Roman" w:cs="Times New Roman"/>
        <w:b/>
        <w:color w:val="000000"/>
        <w:sz w:val="18"/>
      </w:rPr>
      <w:t>U.S. Department of Housing</w:t>
    </w:r>
    <w:r w:rsidRPr="00963218">
      <w:rPr>
        <w:rFonts w:ascii="Times New Roman" w:eastAsia="Arial" w:hAnsi="Times New Roman" w:cs="Times New Roman"/>
        <w:b/>
        <w:color w:val="000000"/>
        <w:sz w:val="18"/>
      </w:rPr>
      <w:tab/>
      <w:t>OMB Approval No. 2577-0075</w:t>
    </w:r>
  </w:p>
  <w:p w14:paraId="467E78A3" w14:textId="032C0B1A" w:rsidR="00547A97" w:rsidRPr="00963218" w:rsidRDefault="00547A97" w:rsidP="00547A97">
    <w:pPr>
      <w:tabs>
        <w:tab w:val="left" w:pos="4500"/>
      </w:tabs>
      <w:spacing w:after="0" w:line="243" w:lineRule="exact"/>
      <w:textAlignment w:val="baseline"/>
      <w:rPr>
        <w:rFonts w:ascii="Times New Roman" w:eastAsia="Arial" w:hAnsi="Times New Roman" w:cs="Times New Roman"/>
        <w:b/>
        <w:color w:val="000000"/>
      </w:rPr>
    </w:pPr>
    <w:r w:rsidRPr="00963218">
      <w:rPr>
        <w:rFonts w:ascii="Times New Roman" w:eastAsia="Arial" w:hAnsi="Times New Roman" w:cs="Times New Roman"/>
        <w:b/>
        <w:color w:val="000000"/>
      </w:rPr>
      <w:t>(CFP) Amendment</w:t>
    </w:r>
    <w:r w:rsidRPr="00963218">
      <w:rPr>
        <w:rFonts w:ascii="Times New Roman" w:eastAsia="Arial" w:hAnsi="Times New Roman" w:cs="Times New Roman"/>
        <w:b/>
        <w:color w:val="000000"/>
      </w:rPr>
      <w:tab/>
    </w:r>
    <w:r w:rsidRPr="00963218">
      <w:rPr>
        <w:rFonts w:ascii="Times New Roman" w:eastAsia="Arial" w:hAnsi="Times New Roman" w:cs="Times New Roman"/>
        <w:b/>
        <w:color w:val="000000"/>
        <w:sz w:val="18"/>
      </w:rPr>
      <w:t>and Urban Development</w:t>
    </w:r>
    <w:r w:rsidRPr="00963218">
      <w:rPr>
        <w:rFonts w:ascii="Times New Roman" w:eastAsia="Arial" w:hAnsi="Times New Roman" w:cs="Times New Roman"/>
        <w:b/>
        <w:color w:val="000000"/>
        <w:sz w:val="18"/>
      </w:rPr>
      <w:tab/>
    </w:r>
    <w:r w:rsidRPr="00963218">
      <w:rPr>
        <w:rFonts w:ascii="Times New Roman" w:eastAsia="Arial" w:hAnsi="Times New Roman" w:cs="Times New Roman"/>
        <w:b/>
        <w:color w:val="000000"/>
        <w:sz w:val="18"/>
      </w:rPr>
      <w:tab/>
    </w:r>
    <w:r w:rsidRPr="00963218">
      <w:rPr>
        <w:rFonts w:ascii="Times New Roman" w:eastAsia="Arial" w:hAnsi="Times New Roman" w:cs="Times New Roman"/>
        <w:b/>
        <w:color w:val="000000"/>
        <w:sz w:val="18"/>
      </w:rPr>
      <w:tab/>
    </w:r>
    <w:r w:rsidRPr="00963218">
      <w:rPr>
        <w:rFonts w:ascii="Times New Roman" w:eastAsia="Arial" w:hAnsi="Times New Roman" w:cs="Times New Roman"/>
        <w:b/>
        <w:color w:val="000000"/>
        <w:sz w:val="18"/>
      </w:rPr>
      <w:tab/>
    </w:r>
    <w:r>
      <w:rPr>
        <w:rFonts w:ascii="Times New Roman" w:eastAsia="Arial" w:hAnsi="Times New Roman" w:cs="Times New Roman"/>
        <w:b/>
        <w:color w:val="000000"/>
        <w:sz w:val="18"/>
      </w:rPr>
      <w:tab/>
    </w:r>
    <w:r w:rsidRPr="00963218">
      <w:rPr>
        <w:rFonts w:ascii="Times New Roman" w:eastAsia="Arial" w:hAnsi="Times New Roman" w:cs="Times New Roman"/>
        <w:b/>
        <w:color w:val="000000"/>
        <w:sz w:val="18"/>
      </w:rPr>
      <w:t>(exp. 0</w:t>
    </w:r>
    <w:ins w:id="0" w:author="Author">
      <w:r w:rsidR="00AA0DFB">
        <w:rPr>
          <w:rFonts w:ascii="Times New Roman" w:eastAsia="Arial" w:hAnsi="Times New Roman" w:cs="Times New Roman"/>
          <w:b/>
          <w:color w:val="000000"/>
          <w:sz w:val="18"/>
        </w:rPr>
        <w:t>8</w:t>
      </w:r>
    </w:ins>
    <w:del w:id="1" w:author="Author">
      <w:r w:rsidRPr="00963218" w:rsidDel="00AA0DFB">
        <w:rPr>
          <w:rFonts w:ascii="Times New Roman" w:eastAsia="Arial" w:hAnsi="Times New Roman" w:cs="Times New Roman"/>
          <w:b/>
          <w:color w:val="000000"/>
          <w:sz w:val="18"/>
        </w:rPr>
        <w:delText>1</w:delText>
      </w:r>
    </w:del>
    <w:r w:rsidRPr="00963218">
      <w:rPr>
        <w:rFonts w:ascii="Times New Roman" w:eastAsia="Arial" w:hAnsi="Times New Roman" w:cs="Times New Roman"/>
        <w:b/>
        <w:color w:val="000000"/>
        <w:sz w:val="18"/>
      </w:rPr>
      <w:t>/31/202</w:t>
    </w:r>
    <w:ins w:id="2" w:author="Author">
      <w:r w:rsidR="00AA0DFB">
        <w:rPr>
          <w:rFonts w:ascii="Times New Roman" w:eastAsia="Arial" w:hAnsi="Times New Roman" w:cs="Times New Roman"/>
          <w:b/>
          <w:color w:val="000000"/>
          <w:sz w:val="18"/>
        </w:rPr>
        <w:t>3</w:t>
      </w:r>
    </w:ins>
    <w:del w:id="3" w:author="Author">
      <w:r w:rsidRPr="00963218" w:rsidDel="00AA0DFB">
        <w:rPr>
          <w:rFonts w:ascii="Times New Roman" w:eastAsia="Arial" w:hAnsi="Times New Roman" w:cs="Times New Roman"/>
          <w:b/>
          <w:color w:val="000000"/>
          <w:sz w:val="18"/>
        </w:rPr>
        <w:delText>1</w:delText>
      </w:r>
    </w:del>
    <w:r w:rsidRPr="00963218">
      <w:rPr>
        <w:rFonts w:ascii="Times New Roman" w:eastAsia="Arial" w:hAnsi="Times New Roman" w:cs="Times New Roman"/>
        <w:b/>
        <w:color w:val="000000"/>
        <w:sz w:val="18"/>
      </w:rPr>
      <w:t>)</w:t>
    </w:r>
  </w:p>
  <w:p w14:paraId="7CE6DD41" w14:textId="230E4807" w:rsidR="00547A97" w:rsidRPr="00963218" w:rsidRDefault="00E13134" w:rsidP="00547A97">
    <w:pPr>
      <w:tabs>
        <w:tab w:val="left" w:pos="3870"/>
      </w:tabs>
      <w:spacing w:after="0" w:line="227" w:lineRule="exact"/>
      <w:textAlignment w:val="baseline"/>
      <w:rPr>
        <w:rFonts w:ascii="Times New Roman" w:eastAsia="Arial" w:hAnsi="Times New Roman" w:cs="Times New Roman"/>
        <w:color w:val="000000"/>
        <w:sz w:val="20"/>
      </w:rPr>
    </w:pPr>
    <w:r>
      <w:rPr>
        <w:rFonts w:ascii="Times New Roman" w:eastAsia="Arial" w:hAnsi="Times New Roman" w:cs="Times New Roman"/>
        <w:color w:val="000000"/>
        <w:sz w:val="20"/>
      </w:rPr>
      <w:t>t</w:t>
    </w:r>
    <w:r w:rsidR="00547A97" w:rsidRPr="00963218">
      <w:rPr>
        <w:rFonts w:ascii="Times New Roman" w:eastAsia="Arial" w:hAnsi="Times New Roman" w:cs="Times New Roman"/>
        <w:color w:val="000000"/>
        <w:sz w:val="20"/>
      </w:rPr>
      <w:t>o the Annual Contributions</w:t>
    </w:r>
    <w:r w:rsidR="000C5760">
      <w:rPr>
        <w:rFonts w:ascii="Times New Roman" w:eastAsia="Arial" w:hAnsi="Times New Roman" w:cs="Times New Roman"/>
        <w:color w:val="000000"/>
        <w:sz w:val="20"/>
      </w:rPr>
      <w:t xml:space="preserve"> Contract (ACC)</w:t>
    </w:r>
    <w:r w:rsidR="00547A97" w:rsidRPr="00963218">
      <w:rPr>
        <w:rFonts w:ascii="Times New Roman" w:eastAsia="Arial" w:hAnsi="Times New Roman" w:cs="Times New Roman"/>
        <w:color w:val="000000"/>
        <w:sz w:val="20"/>
      </w:rPr>
      <w:tab/>
    </w:r>
    <w:r w:rsidR="000C5760">
      <w:rPr>
        <w:rFonts w:ascii="Times New Roman" w:eastAsia="Arial" w:hAnsi="Times New Roman" w:cs="Times New Roman"/>
        <w:color w:val="000000"/>
        <w:sz w:val="20"/>
      </w:rPr>
      <w:t xml:space="preserve"> </w:t>
    </w:r>
    <w:r w:rsidR="00547A97" w:rsidRPr="00963218">
      <w:rPr>
        <w:rFonts w:ascii="Times New Roman" w:eastAsia="Calibri" w:hAnsi="Times New Roman" w:cs="Times New Roman"/>
        <w:color w:val="000000"/>
      </w:rPr>
      <w:t>Office of Public and Indian Housing</w:t>
    </w:r>
  </w:p>
  <w:p w14:paraId="72664B01" w14:textId="5A12404A" w:rsidR="00547A97" w:rsidRDefault="00547A97" w:rsidP="00BB6288">
    <w:pPr>
      <w:spacing w:before="39" w:after="0" w:line="252" w:lineRule="exact"/>
      <w:textAlignment w:val="baseline"/>
    </w:pPr>
    <w:r w:rsidRPr="00963218">
      <w:rPr>
        <w:rFonts w:ascii="Times New Roman" w:eastAsia="Arial" w:hAnsi="Times New Roman" w:cs="Times New Roman"/>
        <w:b/>
        <w:color w:val="000000"/>
        <w:spacing w:val="-1"/>
      </w:rPr>
      <w:t>HUD-</w:t>
    </w:r>
    <w:r w:rsidR="000C5760">
      <w:rPr>
        <w:rFonts w:ascii="Times New Roman" w:eastAsia="Arial" w:hAnsi="Times New Roman" w:cs="Times New Roman"/>
        <w:b/>
        <w:color w:val="000000"/>
        <w:spacing w:val="-1"/>
      </w:rPr>
      <w:t>52840</w:t>
    </w:r>
    <w:r w:rsidRPr="00963218">
      <w:rPr>
        <w:rFonts w:ascii="Times New Roman" w:eastAsia="Arial" w:hAnsi="Times New Roman" w:cs="Times New Roman"/>
        <w:b/>
        <w:color w:val="000000"/>
        <w:spacing w:val="-1"/>
      </w:rPr>
      <w: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4B0"/>
    <w:rsid w:val="000C5760"/>
    <w:rsid w:val="000D40B8"/>
    <w:rsid w:val="000E10EE"/>
    <w:rsid w:val="00102293"/>
    <w:rsid w:val="00186A86"/>
    <w:rsid w:val="00241330"/>
    <w:rsid w:val="002444B0"/>
    <w:rsid w:val="00296D48"/>
    <w:rsid w:val="002D704F"/>
    <w:rsid w:val="00311716"/>
    <w:rsid w:val="003E5414"/>
    <w:rsid w:val="00467292"/>
    <w:rsid w:val="00467FF3"/>
    <w:rsid w:val="004B5430"/>
    <w:rsid w:val="00541CD6"/>
    <w:rsid w:val="00547A97"/>
    <w:rsid w:val="00562A7C"/>
    <w:rsid w:val="00571A13"/>
    <w:rsid w:val="005A1478"/>
    <w:rsid w:val="006144CF"/>
    <w:rsid w:val="0065479C"/>
    <w:rsid w:val="006628E4"/>
    <w:rsid w:val="006A025C"/>
    <w:rsid w:val="006A411E"/>
    <w:rsid w:val="006B652F"/>
    <w:rsid w:val="00782ED1"/>
    <w:rsid w:val="007E711A"/>
    <w:rsid w:val="00803608"/>
    <w:rsid w:val="00824BAE"/>
    <w:rsid w:val="00840E8E"/>
    <w:rsid w:val="00861DB6"/>
    <w:rsid w:val="0088670B"/>
    <w:rsid w:val="008A2DD3"/>
    <w:rsid w:val="008D09B5"/>
    <w:rsid w:val="008F064F"/>
    <w:rsid w:val="008F2F64"/>
    <w:rsid w:val="008F5CDF"/>
    <w:rsid w:val="00982C73"/>
    <w:rsid w:val="009A3A67"/>
    <w:rsid w:val="009B081F"/>
    <w:rsid w:val="00A55100"/>
    <w:rsid w:val="00A922F5"/>
    <w:rsid w:val="00A946A0"/>
    <w:rsid w:val="00AA0DFB"/>
    <w:rsid w:val="00BB6288"/>
    <w:rsid w:val="00BB7DE3"/>
    <w:rsid w:val="00BC3B6D"/>
    <w:rsid w:val="00C73D42"/>
    <w:rsid w:val="00D25053"/>
    <w:rsid w:val="00D7582A"/>
    <w:rsid w:val="00DA134F"/>
    <w:rsid w:val="00DC3944"/>
    <w:rsid w:val="00E06319"/>
    <w:rsid w:val="00E13134"/>
    <w:rsid w:val="00E20455"/>
    <w:rsid w:val="00E2646A"/>
    <w:rsid w:val="00E97636"/>
    <w:rsid w:val="00F5320D"/>
    <w:rsid w:val="00FA6471"/>
    <w:rsid w:val="00FC3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DE63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44B0"/>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444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4B0"/>
    <w:rPr>
      <w:rFonts w:ascii="Segoe UI" w:hAnsi="Segoe UI" w:cs="Segoe UI"/>
      <w:sz w:val="18"/>
      <w:szCs w:val="18"/>
    </w:rPr>
  </w:style>
  <w:style w:type="paragraph" w:styleId="Caption">
    <w:name w:val="caption"/>
    <w:basedOn w:val="Normal"/>
    <w:next w:val="Normal"/>
    <w:uiPriority w:val="35"/>
    <w:unhideWhenUsed/>
    <w:qFormat/>
    <w:rsid w:val="006A411E"/>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DA134F"/>
    <w:rPr>
      <w:sz w:val="16"/>
      <w:szCs w:val="16"/>
    </w:rPr>
  </w:style>
  <w:style w:type="paragraph" w:styleId="CommentText">
    <w:name w:val="annotation text"/>
    <w:basedOn w:val="Normal"/>
    <w:link w:val="CommentTextChar"/>
    <w:uiPriority w:val="99"/>
    <w:semiHidden/>
    <w:unhideWhenUsed/>
    <w:rsid w:val="00DA134F"/>
    <w:pPr>
      <w:spacing w:line="240" w:lineRule="auto"/>
    </w:pPr>
    <w:rPr>
      <w:sz w:val="20"/>
      <w:szCs w:val="20"/>
    </w:rPr>
  </w:style>
  <w:style w:type="character" w:customStyle="1" w:styleId="CommentTextChar">
    <w:name w:val="Comment Text Char"/>
    <w:basedOn w:val="DefaultParagraphFont"/>
    <w:link w:val="CommentText"/>
    <w:uiPriority w:val="99"/>
    <w:semiHidden/>
    <w:rsid w:val="00DA134F"/>
    <w:rPr>
      <w:sz w:val="20"/>
      <w:szCs w:val="20"/>
    </w:rPr>
  </w:style>
  <w:style w:type="paragraph" w:styleId="CommentSubject">
    <w:name w:val="annotation subject"/>
    <w:basedOn w:val="CommentText"/>
    <w:next w:val="CommentText"/>
    <w:link w:val="CommentSubjectChar"/>
    <w:uiPriority w:val="99"/>
    <w:semiHidden/>
    <w:unhideWhenUsed/>
    <w:rsid w:val="00DA134F"/>
    <w:rPr>
      <w:b/>
      <w:bCs/>
    </w:rPr>
  </w:style>
  <w:style w:type="character" w:customStyle="1" w:styleId="CommentSubjectChar">
    <w:name w:val="Comment Subject Char"/>
    <w:basedOn w:val="CommentTextChar"/>
    <w:link w:val="CommentSubject"/>
    <w:uiPriority w:val="99"/>
    <w:semiHidden/>
    <w:rsid w:val="00DA134F"/>
    <w:rPr>
      <w:b/>
      <w:bCs/>
      <w:sz w:val="20"/>
      <w:szCs w:val="20"/>
    </w:rPr>
  </w:style>
  <w:style w:type="paragraph" w:styleId="Header">
    <w:name w:val="header"/>
    <w:basedOn w:val="Normal"/>
    <w:link w:val="HeaderChar"/>
    <w:uiPriority w:val="99"/>
    <w:unhideWhenUsed/>
    <w:rsid w:val="00840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E8E"/>
  </w:style>
  <w:style w:type="paragraph" w:styleId="Footer">
    <w:name w:val="footer"/>
    <w:basedOn w:val="Normal"/>
    <w:link w:val="FooterChar"/>
    <w:uiPriority w:val="99"/>
    <w:unhideWhenUsed/>
    <w:rsid w:val="00840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E8E"/>
  </w:style>
  <w:style w:type="table" w:styleId="TableGrid">
    <w:name w:val="Table Grid"/>
    <w:basedOn w:val="TableNormal"/>
    <w:uiPriority w:val="39"/>
    <w:rsid w:val="00A9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40355">
      <w:bodyDiv w:val="1"/>
      <w:marLeft w:val="0"/>
      <w:marRight w:val="0"/>
      <w:marTop w:val="0"/>
      <w:marBottom w:val="0"/>
      <w:divBdr>
        <w:top w:val="none" w:sz="0" w:space="0" w:color="auto"/>
        <w:left w:val="none" w:sz="0" w:space="0" w:color="auto"/>
        <w:bottom w:val="none" w:sz="0" w:space="0" w:color="auto"/>
        <w:right w:val="none" w:sz="0" w:space="0" w:color="auto"/>
      </w:divBdr>
    </w:div>
    <w:div w:id="1585215174">
      <w:bodyDiv w:val="1"/>
      <w:marLeft w:val="0"/>
      <w:marRight w:val="0"/>
      <w:marTop w:val="0"/>
      <w:marBottom w:val="0"/>
      <w:divBdr>
        <w:top w:val="none" w:sz="0" w:space="0" w:color="auto"/>
        <w:left w:val="none" w:sz="0" w:space="0" w:color="auto"/>
        <w:bottom w:val="none" w:sz="0" w:space="0" w:color="auto"/>
        <w:right w:val="none" w:sz="0" w:space="0" w:color="auto"/>
      </w:divBdr>
    </w:div>
    <w:div w:id="1593322651">
      <w:bodyDiv w:val="1"/>
      <w:marLeft w:val="0"/>
      <w:marRight w:val="0"/>
      <w:marTop w:val="0"/>
      <w:marBottom w:val="0"/>
      <w:divBdr>
        <w:top w:val="none" w:sz="0" w:space="0" w:color="auto"/>
        <w:left w:val="none" w:sz="0" w:space="0" w:color="auto"/>
        <w:bottom w:val="none" w:sz="0" w:space="0" w:color="auto"/>
        <w:right w:val="none" w:sz="0" w:space="0" w:color="auto"/>
      </w:divBdr>
      <w:divsChild>
        <w:div w:id="86192054">
          <w:marLeft w:val="0"/>
          <w:marRight w:val="0"/>
          <w:marTop w:val="0"/>
          <w:marBottom w:val="0"/>
          <w:divBdr>
            <w:top w:val="none" w:sz="0" w:space="0" w:color="auto"/>
            <w:left w:val="none" w:sz="0" w:space="0" w:color="auto"/>
            <w:bottom w:val="none" w:sz="0" w:space="0" w:color="auto"/>
            <w:right w:val="none" w:sz="0" w:space="0" w:color="auto"/>
          </w:divBdr>
          <w:divsChild>
            <w:div w:id="65423472">
              <w:marLeft w:val="0"/>
              <w:marRight w:val="0"/>
              <w:marTop w:val="0"/>
              <w:marBottom w:val="0"/>
              <w:divBdr>
                <w:top w:val="none" w:sz="0" w:space="0" w:color="auto"/>
                <w:left w:val="none" w:sz="0" w:space="0" w:color="auto"/>
                <w:bottom w:val="none" w:sz="0" w:space="0" w:color="auto"/>
                <w:right w:val="none" w:sz="0" w:space="0" w:color="auto"/>
              </w:divBdr>
              <w:divsChild>
                <w:div w:id="1363087801">
                  <w:marLeft w:val="0"/>
                  <w:marRight w:val="0"/>
                  <w:marTop w:val="0"/>
                  <w:marBottom w:val="0"/>
                  <w:divBdr>
                    <w:top w:val="none" w:sz="0" w:space="0" w:color="auto"/>
                    <w:left w:val="none" w:sz="0" w:space="0" w:color="auto"/>
                    <w:bottom w:val="none" w:sz="0" w:space="0" w:color="auto"/>
                    <w:right w:val="none" w:sz="0" w:space="0" w:color="auto"/>
                  </w:divBdr>
                  <w:divsChild>
                    <w:div w:id="544298999">
                      <w:marLeft w:val="0"/>
                      <w:marRight w:val="0"/>
                      <w:marTop w:val="0"/>
                      <w:marBottom w:val="0"/>
                      <w:divBdr>
                        <w:top w:val="none" w:sz="0" w:space="0" w:color="auto"/>
                        <w:left w:val="none" w:sz="0" w:space="0" w:color="auto"/>
                        <w:bottom w:val="none" w:sz="0" w:space="0" w:color="auto"/>
                        <w:right w:val="none" w:sz="0" w:space="0" w:color="auto"/>
                      </w:divBdr>
                      <w:divsChild>
                        <w:div w:id="1028144226">
                          <w:marLeft w:val="0"/>
                          <w:marRight w:val="0"/>
                          <w:marTop w:val="0"/>
                          <w:marBottom w:val="0"/>
                          <w:divBdr>
                            <w:top w:val="none" w:sz="0" w:space="0" w:color="auto"/>
                            <w:left w:val="none" w:sz="0" w:space="0" w:color="auto"/>
                            <w:bottom w:val="none" w:sz="0" w:space="0" w:color="auto"/>
                            <w:right w:val="none" w:sz="0" w:space="0" w:color="auto"/>
                          </w:divBdr>
                          <w:divsChild>
                            <w:div w:id="21134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71826-5B8B-416E-8B67-BDF081834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2018-05-03T16:59:00Z</dcterms:created>
  <dcterms:modified xsi:type="dcterms:W3CDTF">2020-08-11T17:08:00Z</dcterms:modified>
</cp:coreProperties>
</file>