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9B0" w:rsidRDefault="002C19B0" w:rsidP="004A4538">
      <w:bookmarkStart w:id="0" w:name="_GoBack"/>
      <w:bookmarkEnd w:id="0"/>
    </w:p>
    <w:p w:rsidR="000917D2" w:rsidRPr="000917D2" w:rsidRDefault="000917D2" w:rsidP="000917D2">
      <w:pPr>
        <w:tabs>
          <w:tab w:val="left" w:pos="765"/>
        </w:tabs>
        <w:rPr>
          <w:ins w:id="1" w:author="Author"/>
          <w:sz w:val="20"/>
          <w:szCs w:val="20"/>
        </w:rPr>
        <w:sectPr w:rsidR="000917D2" w:rsidRPr="000917D2" w:rsidSect="004A4538">
          <w:headerReference w:type="default" r:id="rId8"/>
          <w:footerReference w:type="default" r:id="rId9"/>
          <w:headerReference w:type="first" r:id="rId10"/>
          <w:footerReference w:type="first" r:id="rId11"/>
          <w:type w:val="continuous"/>
          <w:pgSz w:w="12240" w:h="15840"/>
          <w:pgMar w:top="1440" w:right="1800" w:bottom="1440" w:left="1800" w:header="720" w:footer="720" w:gutter="0"/>
          <w:cols w:space="720"/>
          <w:titlePg/>
          <w:docGrid w:linePitch="360"/>
        </w:sectPr>
      </w:pPr>
      <w:r w:rsidRPr="000917D2">
        <w:rPr>
          <w:sz w:val="20"/>
          <w:szCs w:val="20"/>
        </w:rPr>
        <w:t xml:space="preserve">This form </w:t>
      </w:r>
      <w:r>
        <w:rPr>
          <w:sz w:val="20"/>
          <w:szCs w:val="20"/>
        </w:rPr>
        <w:t xml:space="preserve">is for use by State grantees of the </w:t>
      </w:r>
      <w:r w:rsidR="00B83710">
        <w:rPr>
          <w:sz w:val="20"/>
          <w:szCs w:val="20"/>
        </w:rPr>
        <w:t xml:space="preserve">Community Development Block Grant program </w:t>
      </w:r>
      <w:proofErr w:type="gramStart"/>
      <w:r w:rsidR="00B83710">
        <w:rPr>
          <w:sz w:val="20"/>
          <w:szCs w:val="20"/>
        </w:rPr>
        <w:t>in order to</w:t>
      </w:r>
      <w:proofErr w:type="gramEnd"/>
      <w:r w:rsidR="00B83710">
        <w:rPr>
          <w:sz w:val="20"/>
          <w:szCs w:val="20"/>
        </w:rPr>
        <w:t xml:space="preserve"> demonstrate compliance with timely distribution requirements pursuant to 24 CFR 570.494(b)(1).</w:t>
      </w:r>
      <w:r w:rsidR="008A0C01">
        <w:rPr>
          <w:sz w:val="20"/>
          <w:szCs w:val="20"/>
        </w:rPr>
        <w:t xml:space="preserve">  </w:t>
      </w:r>
    </w:p>
    <w:tbl>
      <w:tblPr>
        <w:tblStyle w:val="TableGrid"/>
        <w:tblW w:w="10188" w:type="dxa"/>
        <w:tblLook w:val="04A0" w:firstRow="1" w:lastRow="0" w:firstColumn="1" w:lastColumn="0" w:noHBand="0" w:noVBand="1"/>
      </w:tblPr>
      <w:tblGrid>
        <w:gridCol w:w="5629"/>
        <w:gridCol w:w="445"/>
        <w:gridCol w:w="89"/>
        <w:gridCol w:w="4025"/>
      </w:tblGrid>
      <w:tr w:rsidR="00B83710" w:rsidRPr="00C27710" w:rsidTr="00B83710">
        <w:trPr>
          <w:trHeight w:val="765"/>
        </w:trPr>
        <w:tc>
          <w:tcPr>
            <w:tcW w:w="5629" w:type="dxa"/>
            <w:tcBorders>
              <w:top w:val="single" w:sz="18" w:space="0" w:color="auto"/>
              <w:left w:val="single" w:sz="18" w:space="0" w:color="auto"/>
            </w:tcBorders>
          </w:tcPr>
          <w:p w:rsidR="00B83710" w:rsidRPr="00D92605" w:rsidRDefault="00B83710" w:rsidP="00D92605">
            <w:pPr>
              <w:rPr>
                <w:b/>
                <w:sz w:val="20"/>
                <w:szCs w:val="20"/>
              </w:rPr>
            </w:pPr>
            <w:r w:rsidRPr="00D92605">
              <w:rPr>
                <w:b/>
                <w:sz w:val="20"/>
                <w:szCs w:val="20"/>
              </w:rPr>
              <w:t xml:space="preserve">1. </w:t>
            </w:r>
            <w:r>
              <w:rPr>
                <w:b/>
                <w:sz w:val="20"/>
                <w:szCs w:val="20"/>
              </w:rPr>
              <w:t xml:space="preserve">Name of </w:t>
            </w:r>
            <w:r w:rsidRPr="00D92605">
              <w:rPr>
                <w:b/>
                <w:sz w:val="20"/>
                <w:szCs w:val="20"/>
              </w:rPr>
              <w:t xml:space="preserve">State Grantee </w:t>
            </w:r>
            <w:r w:rsidRPr="00D92605">
              <w:rPr>
                <w:sz w:val="20"/>
                <w:szCs w:val="20"/>
              </w:rPr>
              <w:t>(</w:t>
            </w:r>
            <w:r>
              <w:rPr>
                <w:sz w:val="20"/>
                <w:szCs w:val="20"/>
              </w:rPr>
              <w:t>as shown in item 5 of Standard Form 424</w:t>
            </w:r>
            <w:r w:rsidRPr="00D92605">
              <w:rPr>
                <w:sz w:val="20"/>
                <w:szCs w:val="20"/>
              </w:rPr>
              <w:t>)</w:t>
            </w:r>
          </w:p>
        </w:tc>
        <w:tc>
          <w:tcPr>
            <w:tcW w:w="4559" w:type="dxa"/>
            <w:gridSpan w:val="3"/>
            <w:tcBorders>
              <w:top w:val="single" w:sz="18" w:space="0" w:color="auto"/>
              <w:right w:val="single" w:sz="18" w:space="0" w:color="auto"/>
            </w:tcBorders>
          </w:tcPr>
          <w:p w:rsidR="00B83710" w:rsidRPr="00D92605" w:rsidRDefault="00B83710" w:rsidP="00B83710">
            <w:pPr>
              <w:rPr>
                <w:sz w:val="20"/>
                <w:szCs w:val="20"/>
              </w:rPr>
            </w:pPr>
            <w:r>
              <w:rPr>
                <w:b/>
                <w:sz w:val="20"/>
                <w:szCs w:val="20"/>
              </w:rPr>
              <w:t xml:space="preserve">3. </w:t>
            </w:r>
            <w:r w:rsidRPr="00C27710">
              <w:rPr>
                <w:b/>
                <w:sz w:val="20"/>
                <w:szCs w:val="20"/>
              </w:rPr>
              <w:t>Fiscal Year</w:t>
            </w:r>
            <w:r>
              <w:rPr>
                <w:sz w:val="20"/>
                <w:szCs w:val="20"/>
              </w:rPr>
              <w:t xml:space="preserve"> (</w:t>
            </w:r>
            <w:r w:rsidRPr="00C27710">
              <w:rPr>
                <w:sz w:val="20"/>
                <w:szCs w:val="20"/>
              </w:rPr>
              <w:t xml:space="preserve">Fiscal year of the </w:t>
            </w:r>
            <w:r w:rsidR="001B1E23">
              <w:rPr>
                <w:sz w:val="20"/>
                <w:szCs w:val="20"/>
              </w:rPr>
              <w:t>grant</w:t>
            </w:r>
            <w:r w:rsidRPr="00C27710">
              <w:rPr>
                <w:sz w:val="20"/>
                <w:szCs w:val="20"/>
              </w:rPr>
              <w:t xml:space="preserve"> funds</w:t>
            </w:r>
            <w:r>
              <w:rPr>
                <w:sz w:val="20"/>
                <w:szCs w:val="20"/>
              </w:rPr>
              <w:t>)</w:t>
            </w:r>
          </w:p>
        </w:tc>
      </w:tr>
      <w:tr w:rsidR="00D92605" w:rsidRPr="00C27710" w:rsidTr="009E6863">
        <w:trPr>
          <w:trHeight w:val="710"/>
        </w:trPr>
        <w:tc>
          <w:tcPr>
            <w:tcW w:w="5629" w:type="dxa"/>
            <w:vMerge w:val="restart"/>
            <w:tcBorders>
              <w:left w:val="single" w:sz="18" w:space="0" w:color="auto"/>
            </w:tcBorders>
          </w:tcPr>
          <w:p w:rsidR="00D92605" w:rsidRPr="00D92605" w:rsidRDefault="00D92605" w:rsidP="00D92605">
            <w:pPr>
              <w:rPr>
                <w:b/>
                <w:sz w:val="20"/>
                <w:szCs w:val="20"/>
              </w:rPr>
            </w:pPr>
            <w:r w:rsidRPr="00D92605">
              <w:rPr>
                <w:b/>
                <w:sz w:val="20"/>
                <w:szCs w:val="20"/>
              </w:rPr>
              <w:t xml:space="preserve">2. Grantee’s Complete Address </w:t>
            </w:r>
            <w:r w:rsidRPr="00D92605">
              <w:rPr>
                <w:sz w:val="20"/>
                <w:szCs w:val="20"/>
              </w:rPr>
              <w:t>(as shown in item 5 of Standard Form 424)</w:t>
            </w:r>
          </w:p>
        </w:tc>
        <w:tc>
          <w:tcPr>
            <w:tcW w:w="4559" w:type="dxa"/>
            <w:gridSpan w:val="3"/>
            <w:tcBorders>
              <w:right w:val="single" w:sz="18" w:space="0" w:color="auto"/>
            </w:tcBorders>
          </w:tcPr>
          <w:p w:rsidR="00D92605" w:rsidRPr="00C27710" w:rsidRDefault="00D92605" w:rsidP="00D92605">
            <w:pPr>
              <w:rPr>
                <w:b/>
                <w:sz w:val="20"/>
                <w:szCs w:val="20"/>
              </w:rPr>
            </w:pPr>
            <w:r>
              <w:rPr>
                <w:b/>
                <w:sz w:val="20"/>
                <w:szCs w:val="20"/>
              </w:rPr>
              <w:t xml:space="preserve">4. </w:t>
            </w:r>
            <w:r w:rsidRPr="00C27710">
              <w:rPr>
                <w:b/>
                <w:sz w:val="20"/>
                <w:szCs w:val="20"/>
              </w:rPr>
              <w:t>Grant Number</w:t>
            </w:r>
            <w:r>
              <w:rPr>
                <w:b/>
                <w:sz w:val="20"/>
                <w:szCs w:val="20"/>
              </w:rPr>
              <w:t xml:space="preserve"> </w:t>
            </w:r>
            <w:r>
              <w:rPr>
                <w:sz w:val="20"/>
                <w:szCs w:val="20"/>
              </w:rPr>
              <w:t>(</w:t>
            </w:r>
            <w:r w:rsidRPr="00C27710">
              <w:rPr>
                <w:sz w:val="20"/>
                <w:szCs w:val="20"/>
              </w:rPr>
              <w:t>Format “B-##-DC-##0001”</w:t>
            </w:r>
            <w:r>
              <w:rPr>
                <w:sz w:val="20"/>
                <w:szCs w:val="20"/>
              </w:rPr>
              <w:t>)</w:t>
            </w:r>
          </w:p>
        </w:tc>
      </w:tr>
      <w:tr w:rsidR="00D92605" w:rsidRPr="00C27710" w:rsidTr="009E6863">
        <w:trPr>
          <w:trHeight w:val="890"/>
        </w:trPr>
        <w:tc>
          <w:tcPr>
            <w:tcW w:w="5629" w:type="dxa"/>
            <w:vMerge/>
            <w:tcBorders>
              <w:left w:val="single" w:sz="18" w:space="0" w:color="auto"/>
            </w:tcBorders>
          </w:tcPr>
          <w:p w:rsidR="00D92605" w:rsidRDefault="00D92605" w:rsidP="00D92605">
            <w:pPr>
              <w:rPr>
                <w:b/>
                <w:sz w:val="20"/>
                <w:szCs w:val="20"/>
              </w:rPr>
            </w:pPr>
          </w:p>
        </w:tc>
        <w:tc>
          <w:tcPr>
            <w:tcW w:w="4559" w:type="dxa"/>
            <w:gridSpan w:val="3"/>
            <w:tcBorders>
              <w:right w:val="single" w:sz="18" w:space="0" w:color="auto"/>
            </w:tcBorders>
          </w:tcPr>
          <w:p w:rsidR="00D92605" w:rsidRPr="00C27710" w:rsidRDefault="00D92605" w:rsidP="00D92605">
            <w:pPr>
              <w:rPr>
                <w:b/>
                <w:sz w:val="20"/>
                <w:szCs w:val="20"/>
              </w:rPr>
            </w:pPr>
            <w:r>
              <w:rPr>
                <w:b/>
                <w:sz w:val="20"/>
                <w:szCs w:val="20"/>
              </w:rPr>
              <w:t xml:space="preserve">5. </w:t>
            </w:r>
            <w:r w:rsidR="00EF52E8">
              <w:rPr>
                <w:b/>
                <w:sz w:val="20"/>
                <w:szCs w:val="20"/>
              </w:rPr>
              <w:t>Date Signed by State</w:t>
            </w:r>
            <w:r>
              <w:rPr>
                <w:sz w:val="20"/>
                <w:szCs w:val="20"/>
              </w:rPr>
              <w:t xml:space="preserve"> (</w:t>
            </w:r>
            <w:r w:rsidR="002151C4">
              <w:rPr>
                <w:sz w:val="20"/>
                <w:szCs w:val="20"/>
              </w:rPr>
              <w:t>Date</w:t>
            </w:r>
            <w:r w:rsidRPr="00C27710">
              <w:rPr>
                <w:sz w:val="20"/>
                <w:szCs w:val="20"/>
              </w:rPr>
              <w:t xml:space="preserve"> grant agreement</w:t>
            </w:r>
            <w:r w:rsidR="00813887">
              <w:rPr>
                <w:sz w:val="20"/>
                <w:szCs w:val="20"/>
              </w:rPr>
              <w:t>, HUD 7082,</w:t>
            </w:r>
            <w:r w:rsidRPr="00C27710">
              <w:rPr>
                <w:sz w:val="20"/>
                <w:szCs w:val="20"/>
              </w:rPr>
              <w:t xml:space="preserve"> was signed by the state</w:t>
            </w:r>
            <w:r>
              <w:rPr>
                <w:sz w:val="20"/>
                <w:szCs w:val="20"/>
              </w:rPr>
              <w:t>)</w:t>
            </w:r>
          </w:p>
        </w:tc>
      </w:tr>
      <w:tr w:rsidR="006276F0" w:rsidRPr="00C27710" w:rsidTr="009E6863">
        <w:trPr>
          <w:trHeight w:val="980"/>
        </w:trPr>
        <w:tc>
          <w:tcPr>
            <w:tcW w:w="5629" w:type="dxa"/>
            <w:tcBorders>
              <w:left w:val="single" w:sz="18" w:space="0" w:color="auto"/>
            </w:tcBorders>
          </w:tcPr>
          <w:p w:rsidR="006276F0" w:rsidRPr="00EF52E8" w:rsidRDefault="006276F0" w:rsidP="006276F0">
            <w:pPr>
              <w:rPr>
                <w:b/>
                <w:sz w:val="20"/>
                <w:szCs w:val="20"/>
              </w:rPr>
            </w:pPr>
            <w:r>
              <w:rPr>
                <w:b/>
                <w:sz w:val="20"/>
                <w:szCs w:val="20"/>
              </w:rPr>
              <w:t xml:space="preserve">6. </w:t>
            </w:r>
            <w:r w:rsidRPr="00C27710">
              <w:rPr>
                <w:b/>
                <w:sz w:val="20"/>
                <w:szCs w:val="20"/>
              </w:rPr>
              <w:t>Compliance Date</w:t>
            </w:r>
            <w:r w:rsidR="00EF52E8">
              <w:rPr>
                <w:b/>
                <w:sz w:val="20"/>
                <w:szCs w:val="20"/>
              </w:rPr>
              <w:t xml:space="preserve"> </w:t>
            </w:r>
            <w:r>
              <w:rPr>
                <w:sz w:val="20"/>
                <w:szCs w:val="20"/>
              </w:rPr>
              <w:t>(</w:t>
            </w:r>
            <w:r w:rsidR="00EF52E8" w:rsidRPr="00EF52E8">
              <w:rPr>
                <w:sz w:val="20"/>
                <w:szCs w:val="20"/>
              </w:rPr>
              <w:t>Line 5</w:t>
            </w:r>
            <w:r w:rsidRPr="00C27710">
              <w:rPr>
                <w:sz w:val="20"/>
                <w:szCs w:val="20"/>
              </w:rPr>
              <w:t xml:space="preserve"> plus 15 months.</w:t>
            </w:r>
            <w:r>
              <w:rPr>
                <w:sz w:val="20"/>
                <w:szCs w:val="20"/>
              </w:rPr>
              <w:t>)</w:t>
            </w:r>
          </w:p>
          <w:p w:rsidR="006276F0" w:rsidRDefault="006276F0" w:rsidP="006276F0">
            <w:pPr>
              <w:rPr>
                <w:sz w:val="20"/>
                <w:szCs w:val="20"/>
              </w:rPr>
            </w:pPr>
          </w:p>
          <w:p w:rsidR="006276F0" w:rsidRDefault="006276F0" w:rsidP="006276F0">
            <w:pPr>
              <w:rPr>
                <w:sz w:val="20"/>
                <w:szCs w:val="20"/>
              </w:rPr>
            </w:pPr>
          </w:p>
        </w:tc>
        <w:tc>
          <w:tcPr>
            <w:tcW w:w="4559" w:type="dxa"/>
            <w:gridSpan w:val="3"/>
            <w:tcBorders>
              <w:right w:val="single" w:sz="18" w:space="0" w:color="auto"/>
            </w:tcBorders>
          </w:tcPr>
          <w:p w:rsidR="006276F0" w:rsidRPr="00034F91" w:rsidRDefault="006276F0" w:rsidP="00034F91">
            <w:pPr>
              <w:rPr>
                <w:b/>
                <w:sz w:val="20"/>
                <w:szCs w:val="20"/>
              </w:rPr>
            </w:pPr>
            <w:r>
              <w:rPr>
                <w:b/>
                <w:sz w:val="20"/>
                <w:szCs w:val="20"/>
              </w:rPr>
              <w:t>7</w:t>
            </w:r>
            <w:r w:rsidRPr="00C27710">
              <w:rPr>
                <w:b/>
                <w:sz w:val="20"/>
                <w:szCs w:val="20"/>
              </w:rPr>
              <w:t xml:space="preserve">. State CDBG Grant </w:t>
            </w:r>
            <w:r w:rsidR="001B1E23">
              <w:rPr>
                <w:b/>
                <w:sz w:val="20"/>
                <w:szCs w:val="20"/>
              </w:rPr>
              <w:t>Amount</w:t>
            </w:r>
            <w:r w:rsidR="00D351E9">
              <w:rPr>
                <w:b/>
                <w:sz w:val="20"/>
                <w:szCs w:val="20"/>
              </w:rPr>
              <w:t xml:space="preserve"> </w:t>
            </w:r>
            <w:r w:rsidRPr="006276F0">
              <w:rPr>
                <w:sz w:val="20"/>
                <w:szCs w:val="20"/>
              </w:rPr>
              <w:t xml:space="preserve">(Excluding program income and prior year </w:t>
            </w:r>
            <w:r w:rsidR="001B1E23">
              <w:rPr>
                <w:sz w:val="20"/>
                <w:szCs w:val="20"/>
              </w:rPr>
              <w:t>grants</w:t>
            </w:r>
            <w:r w:rsidRPr="006276F0">
              <w:rPr>
                <w:sz w:val="20"/>
                <w:szCs w:val="20"/>
              </w:rPr>
              <w:t>).</w:t>
            </w:r>
          </w:p>
          <w:p w:rsidR="006276F0" w:rsidRPr="00C27710" w:rsidRDefault="006276F0" w:rsidP="006276F0">
            <w:pPr>
              <w:rPr>
                <w:b/>
                <w:sz w:val="20"/>
                <w:szCs w:val="20"/>
              </w:rPr>
            </w:pPr>
            <w:r>
              <w:rPr>
                <w:sz w:val="20"/>
                <w:szCs w:val="20"/>
              </w:rPr>
              <w:t xml:space="preserve">  </w:t>
            </w:r>
          </w:p>
        </w:tc>
      </w:tr>
      <w:tr w:rsidR="002151C4" w:rsidRPr="00C27710" w:rsidTr="00182C5F">
        <w:trPr>
          <w:trHeight w:val="288"/>
        </w:trPr>
        <w:tc>
          <w:tcPr>
            <w:tcW w:w="5629" w:type="dxa"/>
            <w:tcBorders>
              <w:top w:val="single" w:sz="18" w:space="0" w:color="auto"/>
              <w:left w:val="single" w:sz="18" w:space="0" w:color="auto"/>
              <w:right w:val="single" w:sz="18" w:space="0" w:color="auto"/>
            </w:tcBorders>
            <w:shd w:val="clear" w:color="auto" w:fill="F2F2F2" w:themeFill="background1" w:themeFillShade="F2"/>
            <w:vAlign w:val="center"/>
          </w:tcPr>
          <w:p w:rsidR="002151C4" w:rsidRPr="00EA3403" w:rsidRDefault="002151C4" w:rsidP="00EA3403">
            <w:pPr>
              <w:jc w:val="center"/>
              <w:rPr>
                <w:sz w:val="20"/>
                <w:szCs w:val="20"/>
              </w:rPr>
            </w:pPr>
            <w:r>
              <w:rPr>
                <w:sz w:val="20"/>
                <w:szCs w:val="20"/>
              </w:rPr>
              <w:t>ADJUSTMENTS</w:t>
            </w:r>
          </w:p>
        </w:tc>
        <w:tc>
          <w:tcPr>
            <w:tcW w:w="4559" w:type="dxa"/>
            <w:gridSpan w:val="3"/>
            <w:vMerge w:val="restart"/>
            <w:tcBorders>
              <w:left w:val="single" w:sz="18" w:space="0" w:color="auto"/>
              <w:right w:val="single" w:sz="18" w:space="0" w:color="auto"/>
            </w:tcBorders>
          </w:tcPr>
          <w:p w:rsidR="002151C4" w:rsidRDefault="002151C4" w:rsidP="002151C4">
            <w:pPr>
              <w:rPr>
                <w:b/>
                <w:sz w:val="20"/>
                <w:szCs w:val="20"/>
              </w:rPr>
            </w:pPr>
            <w:r>
              <w:rPr>
                <w:b/>
                <w:sz w:val="20"/>
                <w:szCs w:val="20"/>
              </w:rPr>
              <w:t>12</w:t>
            </w:r>
            <w:r w:rsidRPr="00C27710">
              <w:rPr>
                <w:b/>
                <w:sz w:val="20"/>
                <w:szCs w:val="20"/>
              </w:rPr>
              <w:t xml:space="preserve">. </w:t>
            </w:r>
            <w:r w:rsidR="00EF52E8">
              <w:rPr>
                <w:b/>
                <w:sz w:val="20"/>
                <w:szCs w:val="20"/>
              </w:rPr>
              <w:t>Expected Distribution</w:t>
            </w:r>
            <w:r>
              <w:rPr>
                <w:sz w:val="20"/>
                <w:szCs w:val="20"/>
              </w:rPr>
              <w:t xml:space="preserve"> (</w:t>
            </w:r>
            <w:r w:rsidR="00EF52E8">
              <w:rPr>
                <w:sz w:val="20"/>
                <w:szCs w:val="20"/>
              </w:rPr>
              <w:t>Line 7</w:t>
            </w:r>
            <w:r>
              <w:rPr>
                <w:sz w:val="20"/>
                <w:szCs w:val="20"/>
              </w:rPr>
              <w:t xml:space="preserve"> minus Line 11)</w:t>
            </w:r>
          </w:p>
        </w:tc>
      </w:tr>
      <w:tr w:rsidR="002151C4" w:rsidRPr="00C27710" w:rsidTr="00182C5F">
        <w:trPr>
          <w:trHeight w:val="597"/>
        </w:trPr>
        <w:tc>
          <w:tcPr>
            <w:tcW w:w="5629" w:type="dxa"/>
            <w:tcBorders>
              <w:left w:val="single" w:sz="18" w:space="0" w:color="auto"/>
              <w:right w:val="single" w:sz="18" w:space="0" w:color="auto"/>
            </w:tcBorders>
            <w:shd w:val="clear" w:color="auto" w:fill="F2F2F2" w:themeFill="background1" w:themeFillShade="F2"/>
          </w:tcPr>
          <w:p w:rsidR="002151C4" w:rsidRDefault="002151C4" w:rsidP="002151C4">
            <w:pPr>
              <w:rPr>
                <w:sz w:val="20"/>
                <w:szCs w:val="20"/>
              </w:rPr>
            </w:pPr>
            <w:r>
              <w:rPr>
                <w:b/>
                <w:sz w:val="20"/>
                <w:szCs w:val="20"/>
              </w:rPr>
              <w:t>8</w:t>
            </w:r>
            <w:r w:rsidRPr="00C27710">
              <w:rPr>
                <w:b/>
                <w:sz w:val="20"/>
                <w:szCs w:val="20"/>
              </w:rPr>
              <w:t xml:space="preserve">. Administrative Cost </w:t>
            </w:r>
            <w:r>
              <w:rPr>
                <w:b/>
                <w:sz w:val="20"/>
                <w:szCs w:val="20"/>
              </w:rPr>
              <w:t>Allowance</w:t>
            </w:r>
            <w:r w:rsidRPr="00C27710">
              <w:rPr>
                <w:sz w:val="20"/>
                <w:szCs w:val="20"/>
              </w:rPr>
              <w:t xml:space="preserve"> 24 CFR 570.489(a</w:t>
            </w:r>
            <w:r>
              <w:rPr>
                <w:sz w:val="20"/>
                <w:szCs w:val="20"/>
              </w:rPr>
              <w:t>)</w:t>
            </w:r>
          </w:p>
        </w:tc>
        <w:tc>
          <w:tcPr>
            <w:tcW w:w="4559" w:type="dxa"/>
            <w:gridSpan w:val="3"/>
            <w:vMerge/>
            <w:tcBorders>
              <w:left w:val="single" w:sz="18" w:space="0" w:color="auto"/>
              <w:right w:val="single" w:sz="18" w:space="0" w:color="auto"/>
            </w:tcBorders>
          </w:tcPr>
          <w:p w:rsidR="002151C4" w:rsidRPr="006276F0" w:rsidRDefault="002151C4" w:rsidP="00EA3403">
            <w:pPr>
              <w:rPr>
                <w:b/>
                <w:sz w:val="20"/>
                <w:szCs w:val="20"/>
              </w:rPr>
            </w:pPr>
          </w:p>
        </w:tc>
      </w:tr>
      <w:tr w:rsidR="002151C4" w:rsidRPr="00C27710" w:rsidTr="00182C5F">
        <w:trPr>
          <w:trHeight w:val="644"/>
        </w:trPr>
        <w:tc>
          <w:tcPr>
            <w:tcW w:w="5629" w:type="dxa"/>
            <w:tcBorders>
              <w:left w:val="single" w:sz="18" w:space="0" w:color="auto"/>
              <w:right w:val="single" w:sz="18" w:space="0" w:color="auto"/>
            </w:tcBorders>
            <w:shd w:val="clear" w:color="auto" w:fill="F2F2F2" w:themeFill="background1" w:themeFillShade="F2"/>
          </w:tcPr>
          <w:p w:rsidR="002151C4" w:rsidRPr="00C27710" w:rsidRDefault="002151C4" w:rsidP="002151C4">
            <w:pPr>
              <w:rPr>
                <w:b/>
                <w:sz w:val="20"/>
                <w:szCs w:val="20"/>
              </w:rPr>
            </w:pPr>
            <w:r>
              <w:rPr>
                <w:b/>
                <w:sz w:val="20"/>
                <w:szCs w:val="20"/>
              </w:rPr>
              <w:t>9</w:t>
            </w:r>
            <w:r w:rsidRPr="00C27710">
              <w:rPr>
                <w:b/>
                <w:sz w:val="20"/>
                <w:szCs w:val="20"/>
              </w:rPr>
              <w:t xml:space="preserve">. Technical Assistance </w:t>
            </w:r>
            <w:r>
              <w:rPr>
                <w:b/>
                <w:sz w:val="20"/>
                <w:szCs w:val="20"/>
              </w:rPr>
              <w:t xml:space="preserve">Allowance </w:t>
            </w:r>
            <w:r w:rsidRPr="00C27710">
              <w:rPr>
                <w:sz w:val="20"/>
                <w:szCs w:val="20"/>
              </w:rPr>
              <w:t>24 CFR 570.489(a)</w:t>
            </w:r>
          </w:p>
        </w:tc>
        <w:tc>
          <w:tcPr>
            <w:tcW w:w="4559" w:type="dxa"/>
            <w:gridSpan w:val="3"/>
            <w:vMerge w:val="restart"/>
            <w:tcBorders>
              <w:left w:val="single" w:sz="18" w:space="0" w:color="auto"/>
              <w:right w:val="single" w:sz="18" w:space="0" w:color="auto"/>
            </w:tcBorders>
          </w:tcPr>
          <w:p w:rsidR="002151C4" w:rsidRPr="00C27710" w:rsidRDefault="002151C4" w:rsidP="00470A53">
            <w:pPr>
              <w:rPr>
                <w:b/>
                <w:sz w:val="20"/>
                <w:szCs w:val="20"/>
              </w:rPr>
            </w:pPr>
            <w:r>
              <w:rPr>
                <w:b/>
                <w:sz w:val="20"/>
                <w:szCs w:val="20"/>
              </w:rPr>
              <w:t>13</w:t>
            </w:r>
            <w:r w:rsidRPr="00C27710">
              <w:rPr>
                <w:b/>
                <w:sz w:val="20"/>
                <w:szCs w:val="20"/>
              </w:rPr>
              <w:t>. Total Awards to Units of General Local Government</w:t>
            </w:r>
            <w:r>
              <w:rPr>
                <w:b/>
                <w:sz w:val="20"/>
                <w:szCs w:val="20"/>
              </w:rPr>
              <w:t xml:space="preserve"> </w:t>
            </w:r>
            <w:r>
              <w:rPr>
                <w:sz w:val="20"/>
                <w:szCs w:val="20"/>
              </w:rPr>
              <w:t>(</w:t>
            </w:r>
            <w:r w:rsidR="00EF52E8">
              <w:rPr>
                <w:sz w:val="20"/>
                <w:szCs w:val="20"/>
              </w:rPr>
              <w:t>M</w:t>
            </w:r>
            <w:r w:rsidR="009B58FE">
              <w:rPr>
                <w:sz w:val="20"/>
                <w:szCs w:val="20"/>
              </w:rPr>
              <w:t xml:space="preserve">ust equal </w:t>
            </w:r>
            <w:r w:rsidR="009B58FE" w:rsidRPr="009B58FE">
              <w:rPr>
                <w:i/>
                <w:sz w:val="20"/>
                <w:szCs w:val="20"/>
              </w:rPr>
              <w:t>Total A</w:t>
            </w:r>
            <w:r w:rsidR="00EF52E8" w:rsidRPr="009B58FE">
              <w:rPr>
                <w:i/>
                <w:sz w:val="20"/>
                <w:szCs w:val="20"/>
              </w:rPr>
              <w:t>wards</w:t>
            </w:r>
            <w:r w:rsidR="00EF52E8" w:rsidRPr="00C27710">
              <w:rPr>
                <w:sz w:val="20"/>
                <w:szCs w:val="20"/>
              </w:rPr>
              <w:t xml:space="preserve"> in </w:t>
            </w:r>
            <w:r w:rsidR="00EF52E8">
              <w:rPr>
                <w:sz w:val="20"/>
                <w:szCs w:val="20"/>
              </w:rPr>
              <w:t xml:space="preserve">REQUIRED </w:t>
            </w:r>
            <w:r w:rsidR="00EF52E8" w:rsidRPr="00C27710">
              <w:rPr>
                <w:sz w:val="20"/>
                <w:szCs w:val="20"/>
              </w:rPr>
              <w:t xml:space="preserve">table </w:t>
            </w:r>
            <w:r w:rsidR="00813887">
              <w:rPr>
                <w:sz w:val="20"/>
                <w:szCs w:val="20"/>
              </w:rPr>
              <w:t>on page 2</w:t>
            </w:r>
            <w:r w:rsidRPr="00C27710">
              <w:rPr>
                <w:sz w:val="20"/>
                <w:szCs w:val="20"/>
              </w:rPr>
              <w:t>.</w:t>
            </w:r>
            <w:r>
              <w:rPr>
                <w:sz w:val="20"/>
                <w:szCs w:val="20"/>
              </w:rPr>
              <w:t>)</w:t>
            </w:r>
          </w:p>
        </w:tc>
      </w:tr>
      <w:tr w:rsidR="002151C4" w:rsidRPr="00C27710" w:rsidTr="00182C5F">
        <w:trPr>
          <w:trHeight w:val="644"/>
        </w:trPr>
        <w:tc>
          <w:tcPr>
            <w:tcW w:w="5629" w:type="dxa"/>
            <w:tcBorders>
              <w:left w:val="single" w:sz="18" w:space="0" w:color="auto"/>
              <w:right w:val="single" w:sz="18" w:space="0" w:color="auto"/>
            </w:tcBorders>
            <w:shd w:val="clear" w:color="auto" w:fill="F2F2F2" w:themeFill="background1" w:themeFillShade="F2"/>
          </w:tcPr>
          <w:p w:rsidR="002151C4" w:rsidRPr="00C27710" w:rsidRDefault="002151C4" w:rsidP="002151C4">
            <w:pPr>
              <w:rPr>
                <w:b/>
                <w:sz w:val="20"/>
                <w:szCs w:val="20"/>
              </w:rPr>
            </w:pPr>
            <w:r>
              <w:rPr>
                <w:b/>
                <w:sz w:val="20"/>
                <w:szCs w:val="20"/>
              </w:rPr>
              <w:t>10</w:t>
            </w:r>
            <w:r w:rsidRPr="00C27710">
              <w:rPr>
                <w:b/>
                <w:sz w:val="20"/>
                <w:szCs w:val="20"/>
              </w:rPr>
              <w:t xml:space="preserve">. Section 108 Loan </w:t>
            </w:r>
            <w:r>
              <w:rPr>
                <w:b/>
                <w:sz w:val="20"/>
                <w:szCs w:val="20"/>
              </w:rPr>
              <w:t xml:space="preserve">Allowance </w:t>
            </w:r>
            <w:r w:rsidRPr="00C27710">
              <w:rPr>
                <w:sz w:val="20"/>
                <w:szCs w:val="20"/>
              </w:rPr>
              <w:t>24 CFR 570.705(c)</w:t>
            </w:r>
          </w:p>
        </w:tc>
        <w:tc>
          <w:tcPr>
            <w:tcW w:w="4559" w:type="dxa"/>
            <w:gridSpan w:val="3"/>
            <w:vMerge/>
            <w:tcBorders>
              <w:left w:val="single" w:sz="18" w:space="0" w:color="auto"/>
              <w:bottom w:val="single" w:sz="18" w:space="0" w:color="auto"/>
              <w:right w:val="single" w:sz="18" w:space="0" w:color="auto"/>
            </w:tcBorders>
          </w:tcPr>
          <w:p w:rsidR="002151C4" w:rsidRPr="00C27710" w:rsidRDefault="002151C4" w:rsidP="002151C4">
            <w:pPr>
              <w:rPr>
                <w:b/>
                <w:sz w:val="20"/>
                <w:szCs w:val="20"/>
              </w:rPr>
            </w:pPr>
          </w:p>
        </w:tc>
      </w:tr>
      <w:tr w:rsidR="002151C4" w:rsidRPr="00C27710" w:rsidTr="00182C5F">
        <w:trPr>
          <w:trHeight w:val="701"/>
        </w:trPr>
        <w:tc>
          <w:tcPr>
            <w:tcW w:w="5629" w:type="dxa"/>
            <w:tcBorders>
              <w:left w:val="single" w:sz="18" w:space="0" w:color="auto"/>
              <w:bottom w:val="single" w:sz="18" w:space="0" w:color="auto"/>
              <w:right w:val="single" w:sz="18" w:space="0" w:color="auto"/>
            </w:tcBorders>
            <w:shd w:val="clear" w:color="auto" w:fill="F2F2F2" w:themeFill="background1" w:themeFillShade="F2"/>
          </w:tcPr>
          <w:p w:rsidR="002151C4" w:rsidRPr="00C27710" w:rsidRDefault="002151C4" w:rsidP="002151C4">
            <w:pPr>
              <w:rPr>
                <w:sz w:val="20"/>
                <w:szCs w:val="20"/>
              </w:rPr>
            </w:pPr>
            <w:r>
              <w:rPr>
                <w:b/>
                <w:sz w:val="20"/>
                <w:szCs w:val="20"/>
              </w:rPr>
              <w:t>11</w:t>
            </w:r>
            <w:r w:rsidRPr="00C27710">
              <w:rPr>
                <w:b/>
                <w:sz w:val="20"/>
                <w:szCs w:val="20"/>
              </w:rPr>
              <w:t>. Total Adjustments</w:t>
            </w:r>
            <w:r>
              <w:rPr>
                <w:b/>
                <w:sz w:val="20"/>
                <w:szCs w:val="20"/>
              </w:rPr>
              <w:t xml:space="preserve"> (</w:t>
            </w:r>
            <w:r w:rsidRPr="00C27710">
              <w:rPr>
                <w:sz w:val="20"/>
                <w:szCs w:val="20"/>
              </w:rPr>
              <w:t xml:space="preserve">Sum of Lines </w:t>
            </w:r>
            <w:r>
              <w:rPr>
                <w:sz w:val="20"/>
                <w:szCs w:val="20"/>
              </w:rPr>
              <w:t>8, 9 and 10)</w:t>
            </w:r>
          </w:p>
        </w:tc>
        <w:tc>
          <w:tcPr>
            <w:tcW w:w="4559" w:type="dxa"/>
            <w:gridSpan w:val="3"/>
            <w:vMerge w:val="restart"/>
            <w:tcBorders>
              <w:top w:val="single" w:sz="18" w:space="0" w:color="auto"/>
              <w:left w:val="single" w:sz="18" w:space="0" w:color="auto"/>
              <w:bottom w:val="single" w:sz="18" w:space="0" w:color="auto"/>
              <w:right w:val="single" w:sz="18" w:space="0" w:color="auto"/>
            </w:tcBorders>
          </w:tcPr>
          <w:p w:rsidR="002151C4" w:rsidRPr="00EF52E8" w:rsidRDefault="00EF52E8" w:rsidP="00EF52E8">
            <w:pPr>
              <w:rPr>
                <w:b/>
                <w:sz w:val="20"/>
                <w:szCs w:val="20"/>
              </w:rPr>
            </w:pPr>
            <w:r>
              <w:rPr>
                <w:b/>
                <w:sz w:val="20"/>
                <w:szCs w:val="20"/>
              </w:rPr>
              <w:t xml:space="preserve">14. Percent Awarded </w:t>
            </w:r>
            <w:r>
              <w:rPr>
                <w:sz w:val="20"/>
                <w:szCs w:val="20"/>
              </w:rPr>
              <w:t>(Line 1</w:t>
            </w:r>
            <w:r w:rsidR="00EC4E2C">
              <w:rPr>
                <w:sz w:val="20"/>
                <w:szCs w:val="20"/>
              </w:rPr>
              <w:t>3</w:t>
            </w:r>
            <w:r w:rsidRPr="00EF52E8">
              <w:rPr>
                <w:sz w:val="20"/>
                <w:szCs w:val="20"/>
              </w:rPr>
              <w:t xml:space="preserve"> divided by Line </w:t>
            </w:r>
            <w:r>
              <w:rPr>
                <w:sz w:val="20"/>
                <w:szCs w:val="20"/>
              </w:rPr>
              <w:t>1</w:t>
            </w:r>
            <w:r w:rsidR="00EC4E2C">
              <w:rPr>
                <w:sz w:val="20"/>
                <w:szCs w:val="20"/>
              </w:rPr>
              <w:t>2</w:t>
            </w:r>
            <w:r w:rsidRPr="00EF52E8">
              <w:rPr>
                <w:sz w:val="20"/>
                <w:szCs w:val="20"/>
              </w:rPr>
              <w:t xml:space="preserve"> multiplied by 100%.)</w:t>
            </w:r>
          </w:p>
        </w:tc>
      </w:tr>
      <w:tr w:rsidR="002151C4" w:rsidRPr="00C27710" w:rsidTr="00182C5F">
        <w:trPr>
          <w:trHeight w:val="701"/>
        </w:trPr>
        <w:tc>
          <w:tcPr>
            <w:tcW w:w="5629" w:type="dxa"/>
            <w:tcBorders>
              <w:top w:val="single" w:sz="18" w:space="0" w:color="auto"/>
              <w:left w:val="single" w:sz="18" w:space="0" w:color="auto"/>
              <w:bottom w:val="single" w:sz="4" w:space="0" w:color="auto"/>
              <w:right w:val="single" w:sz="18" w:space="0" w:color="auto"/>
            </w:tcBorders>
          </w:tcPr>
          <w:p w:rsidR="002151C4" w:rsidRPr="00EF52E8" w:rsidRDefault="00EF52E8" w:rsidP="00813887">
            <w:pPr>
              <w:rPr>
                <w:b/>
                <w:sz w:val="20"/>
                <w:szCs w:val="20"/>
              </w:rPr>
            </w:pPr>
            <w:r>
              <w:rPr>
                <w:b/>
                <w:sz w:val="20"/>
                <w:szCs w:val="20"/>
              </w:rPr>
              <w:t>15</w:t>
            </w:r>
            <w:r w:rsidR="002151C4" w:rsidRPr="00C27710">
              <w:rPr>
                <w:b/>
                <w:sz w:val="20"/>
                <w:szCs w:val="20"/>
              </w:rPr>
              <w:t>. Date of Last Award</w:t>
            </w:r>
            <w:r>
              <w:rPr>
                <w:b/>
                <w:sz w:val="20"/>
                <w:szCs w:val="20"/>
              </w:rPr>
              <w:t xml:space="preserve"> </w:t>
            </w:r>
            <w:r w:rsidR="002151C4">
              <w:rPr>
                <w:sz w:val="20"/>
                <w:szCs w:val="20"/>
              </w:rPr>
              <w:t>(</w:t>
            </w:r>
            <w:r w:rsidR="002151C4" w:rsidRPr="00C27710">
              <w:rPr>
                <w:sz w:val="20"/>
                <w:szCs w:val="20"/>
              </w:rPr>
              <w:t>Most recent award from</w:t>
            </w:r>
            <w:r>
              <w:rPr>
                <w:sz w:val="20"/>
                <w:szCs w:val="20"/>
              </w:rPr>
              <w:t xml:space="preserve"> REQUIRED</w:t>
            </w:r>
            <w:r w:rsidR="002151C4" w:rsidRPr="00C27710">
              <w:rPr>
                <w:sz w:val="20"/>
                <w:szCs w:val="20"/>
              </w:rPr>
              <w:t xml:space="preserve"> table</w:t>
            </w:r>
            <w:r w:rsidR="00813887">
              <w:rPr>
                <w:sz w:val="20"/>
                <w:szCs w:val="20"/>
              </w:rPr>
              <w:t xml:space="preserve"> on page 2</w:t>
            </w:r>
            <w:r w:rsidR="002151C4">
              <w:rPr>
                <w:sz w:val="20"/>
                <w:szCs w:val="20"/>
              </w:rPr>
              <w:t>)</w:t>
            </w:r>
          </w:p>
        </w:tc>
        <w:tc>
          <w:tcPr>
            <w:tcW w:w="4559" w:type="dxa"/>
            <w:gridSpan w:val="3"/>
            <w:vMerge/>
            <w:tcBorders>
              <w:left w:val="single" w:sz="18" w:space="0" w:color="auto"/>
              <w:bottom w:val="single" w:sz="18" w:space="0" w:color="auto"/>
              <w:right w:val="single" w:sz="18" w:space="0" w:color="auto"/>
            </w:tcBorders>
            <w:vAlign w:val="center"/>
          </w:tcPr>
          <w:p w:rsidR="002151C4" w:rsidRPr="00C27710" w:rsidRDefault="002151C4" w:rsidP="002151C4">
            <w:pPr>
              <w:rPr>
                <w:b/>
                <w:sz w:val="16"/>
                <w:szCs w:val="16"/>
              </w:rPr>
            </w:pPr>
          </w:p>
        </w:tc>
      </w:tr>
      <w:tr w:rsidR="00EF52E8" w:rsidRPr="00C27710" w:rsidTr="00182C5F">
        <w:trPr>
          <w:trHeight w:val="813"/>
        </w:trPr>
        <w:tc>
          <w:tcPr>
            <w:tcW w:w="10188" w:type="dxa"/>
            <w:gridSpan w:val="4"/>
            <w:tcBorders>
              <w:left w:val="single" w:sz="18" w:space="0" w:color="auto"/>
              <w:bottom w:val="single" w:sz="4" w:space="0" w:color="auto"/>
              <w:right w:val="single" w:sz="18" w:space="0" w:color="auto"/>
            </w:tcBorders>
          </w:tcPr>
          <w:p w:rsidR="00EF52E8" w:rsidRPr="00EF52E8" w:rsidRDefault="00EF52E8" w:rsidP="00CC3156">
            <w:pPr>
              <w:rPr>
                <w:sz w:val="20"/>
                <w:szCs w:val="20"/>
              </w:rPr>
            </w:pPr>
            <w:r w:rsidRPr="00EF52E8">
              <w:rPr>
                <w:sz w:val="20"/>
                <w:szCs w:val="20"/>
              </w:rPr>
              <w:t xml:space="preserve">By signing this </w:t>
            </w:r>
            <w:r w:rsidR="00CC3156">
              <w:rPr>
                <w:sz w:val="20"/>
                <w:szCs w:val="20"/>
              </w:rPr>
              <w:t>form</w:t>
            </w:r>
            <w:r w:rsidRPr="00EF52E8">
              <w:rPr>
                <w:sz w:val="20"/>
                <w:szCs w:val="20"/>
              </w:rPr>
              <w:t>, I certify that the statements herein are true, complete and accurate to the best of my knowledge.  I am aware that any false, fictitious, or fraudulent statements or claims may subject me to criminal, civil, or administrative penalties. (U.S. Code, Title 18, Section 1001).</w:t>
            </w:r>
          </w:p>
        </w:tc>
      </w:tr>
      <w:tr w:rsidR="00034F91" w:rsidRPr="00C27710" w:rsidTr="00182C5F">
        <w:trPr>
          <w:trHeight w:val="270"/>
        </w:trPr>
        <w:tc>
          <w:tcPr>
            <w:tcW w:w="10188" w:type="dxa"/>
            <w:gridSpan w:val="4"/>
            <w:tcBorders>
              <w:top w:val="single" w:sz="4" w:space="0" w:color="auto"/>
              <w:left w:val="single" w:sz="18" w:space="0" w:color="auto"/>
              <w:bottom w:val="single" w:sz="4" w:space="0" w:color="auto"/>
              <w:right w:val="single" w:sz="18" w:space="0" w:color="auto"/>
            </w:tcBorders>
            <w:shd w:val="clear" w:color="auto" w:fill="F2F2F2" w:themeFill="background1" w:themeFillShade="F2"/>
          </w:tcPr>
          <w:p w:rsidR="00034F91" w:rsidRPr="00C27710" w:rsidRDefault="00034F91" w:rsidP="00182C5F">
            <w:pPr>
              <w:jc w:val="center"/>
              <w:rPr>
                <w:b/>
                <w:sz w:val="20"/>
                <w:szCs w:val="20"/>
              </w:rPr>
            </w:pPr>
            <w:r>
              <w:rPr>
                <w:b/>
                <w:sz w:val="20"/>
                <w:szCs w:val="20"/>
              </w:rPr>
              <w:t>Authorized Representative</w:t>
            </w:r>
          </w:p>
        </w:tc>
      </w:tr>
      <w:tr w:rsidR="00034F91" w:rsidRPr="00C27710" w:rsidTr="00182C5F">
        <w:trPr>
          <w:trHeight w:val="503"/>
        </w:trPr>
        <w:tc>
          <w:tcPr>
            <w:tcW w:w="6074" w:type="dxa"/>
            <w:gridSpan w:val="2"/>
            <w:tcBorders>
              <w:top w:val="single" w:sz="4" w:space="0" w:color="auto"/>
              <w:left w:val="single" w:sz="18" w:space="0" w:color="auto"/>
              <w:bottom w:val="single" w:sz="4" w:space="0" w:color="auto"/>
              <w:right w:val="nil"/>
            </w:tcBorders>
          </w:tcPr>
          <w:p w:rsidR="00034F91" w:rsidRDefault="00034F91" w:rsidP="00034F91">
            <w:pPr>
              <w:rPr>
                <w:b/>
                <w:sz w:val="20"/>
                <w:szCs w:val="20"/>
              </w:rPr>
            </w:pPr>
            <w:r>
              <w:rPr>
                <w:b/>
                <w:sz w:val="20"/>
                <w:szCs w:val="20"/>
              </w:rPr>
              <w:t>First Name</w:t>
            </w:r>
          </w:p>
        </w:tc>
        <w:tc>
          <w:tcPr>
            <w:tcW w:w="4114" w:type="dxa"/>
            <w:gridSpan w:val="2"/>
            <w:tcBorders>
              <w:top w:val="single" w:sz="4" w:space="0" w:color="auto"/>
              <w:left w:val="nil"/>
              <w:bottom w:val="single" w:sz="4" w:space="0" w:color="auto"/>
              <w:right w:val="single" w:sz="18" w:space="0" w:color="auto"/>
            </w:tcBorders>
          </w:tcPr>
          <w:p w:rsidR="00034F91" w:rsidRDefault="00034F91" w:rsidP="00034F91">
            <w:pPr>
              <w:rPr>
                <w:b/>
                <w:sz w:val="20"/>
                <w:szCs w:val="20"/>
              </w:rPr>
            </w:pPr>
            <w:r>
              <w:rPr>
                <w:b/>
                <w:sz w:val="20"/>
                <w:szCs w:val="20"/>
              </w:rPr>
              <w:t>Prefix</w:t>
            </w:r>
          </w:p>
        </w:tc>
      </w:tr>
      <w:tr w:rsidR="00034F91" w:rsidRPr="00C27710" w:rsidTr="00182C5F">
        <w:trPr>
          <w:trHeight w:val="548"/>
        </w:trPr>
        <w:tc>
          <w:tcPr>
            <w:tcW w:w="6074" w:type="dxa"/>
            <w:gridSpan w:val="2"/>
            <w:tcBorders>
              <w:top w:val="single" w:sz="4" w:space="0" w:color="auto"/>
              <w:left w:val="single" w:sz="18" w:space="0" w:color="auto"/>
              <w:bottom w:val="single" w:sz="4" w:space="0" w:color="auto"/>
              <w:right w:val="nil"/>
            </w:tcBorders>
          </w:tcPr>
          <w:p w:rsidR="00034F91" w:rsidRDefault="00034F91" w:rsidP="00034F91">
            <w:pPr>
              <w:rPr>
                <w:b/>
                <w:sz w:val="20"/>
                <w:szCs w:val="20"/>
              </w:rPr>
            </w:pPr>
            <w:r>
              <w:rPr>
                <w:b/>
                <w:sz w:val="20"/>
                <w:szCs w:val="20"/>
              </w:rPr>
              <w:t>Middle Name</w:t>
            </w:r>
          </w:p>
        </w:tc>
        <w:tc>
          <w:tcPr>
            <w:tcW w:w="4114" w:type="dxa"/>
            <w:gridSpan w:val="2"/>
            <w:tcBorders>
              <w:top w:val="single" w:sz="4" w:space="0" w:color="auto"/>
              <w:left w:val="nil"/>
              <w:bottom w:val="single" w:sz="4" w:space="0" w:color="auto"/>
              <w:right w:val="single" w:sz="18" w:space="0" w:color="auto"/>
            </w:tcBorders>
          </w:tcPr>
          <w:p w:rsidR="00034F91" w:rsidRDefault="00034F91" w:rsidP="00034F91">
            <w:pPr>
              <w:rPr>
                <w:b/>
                <w:sz w:val="20"/>
                <w:szCs w:val="20"/>
              </w:rPr>
            </w:pPr>
            <w:r>
              <w:rPr>
                <w:b/>
                <w:sz w:val="20"/>
                <w:szCs w:val="20"/>
              </w:rPr>
              <w:t>Suffix</w:t>
            </w:r>
          </w:p>
        </w:tc>
      </w:tr>
      <w:tr w:rsidR="00034F91" w:rsidRPr="00C27710" w:rsidTr="00182C5F">
        <w:trPr>
          <w:trHeight w:val="530"/>
        </w:trPr>
        <w:tc>
          <w:tcPr>
            <w:tcW w:w="6074" w:type="dxa"/>
            <w:gridSpan w:val="2"/>
            <w:tcBorders>
              <w:top w:val="single" w:sz="4" w:space="0" w:color="auto"/>
              <w:left w:val="single" w:sz="18" w:space="0" w:color="auto"/>
              <w:bottom w:val="single" w:sz="4" w:space="0" w:color="auto"/>
              <w:right w:val="nil"/>
            </w:tcBorders>
          </w:tcPr>
          <w:p w:rsidR="00034F91" w:rsidRDefault="00034F91" w:rsidP="00034F91">
            <w:pPr>
              <w:rPr>
                <w:b/>
                <w:sz w:val="20"/>
                <w:szCs w:val="20"/>
              </w:rPr>
            </w:pPr>
            <w:r>
              <w:rPr>
                <w:b/>
                <w:sz w:val="20"/>
                <w:szCs w:val="20"/>
              </w:rPr>
              <w:t>Last Name</w:t>
            </w:r>
          </w:p>
        </w:tc>
        <w:tc>
          <w:tcPr>
            <w:tcW w:w="4114" w:type="dxa"/>
            <w:gridSpan w:val="2"/>
            <w:tcBorders>
              <w:top w:val="single" w:sz="4" w:space="0" w:color="auto"/>
              <w:left w:val="nil"/>
              <w:bottom w:val="single" w:sz="4" w:space="0" w:color="auto"/>
              <w:right w:val="single" w:sz="18" w:space="0" w:color="auto"/>
            </w:tcBorders>
          </w:tcPr>
          <w:p w:rsidR="00034F91" w:rsidRDefault="00034F91" w:rsidP="00034F91">
            <w:pPr>
              <w:rPr>
                <w:b/>
                <w:sz w:val="20"/>
                <w:szCs w:val="20"/>
              </w:rPr>
            </w:pPr>
            <w:r>
              <w:rPr>
                <w:b/>
                <w:sz w:val="20"/>
                <w:szCs w:val="20"/>
              </w:rPr>
              <w:t>Telephone Number</w:t>
            </w:r>
          </w:p>
        </w:tc>
      </w:tr>
      <w:tr w:rsidR="00034F91" w:rsidRPr="00C27710" w:rsidTr="00182C5F">
        <w:trPr>
          <w:trHeight w:val="593"/>
        </w:trPr>
        <w:tc>
          <w:tcPr>
            <w:tcW w:w="6074" w:type="dxa"/>
            <w:gridSpan w:val="2"/>
            <w:tcBorders>
              <w:top w:val="single" w:sz="4" w:space="0" w:color="auto"/>
              <w:left w:val="single" w:sz="18" w:space="0" w:color="auto"/>
              <w:bottom w:val="single" w:sz="4" w:space="0" w:color="auto"/>
              <w:right w:val="nil"/>
            </w:tcBorders>
          </w:tcPr>
          <w:p w:rsidR="00034F91" w:rsidRDefault="00034F91" w:rsidP="00034F91">
            <w:pPr>
              <w:rPr>
                <w:b/>
                <w:sz w:val="20"/>
                <w:szCs w:val="20"/>
              </w:rPr>
            </w:pPr>
            <w:r>
              <w:rPr>
                <w:b/>
                <w:sz w:val="20"/>
                <w:szCs w:val="20"/>
              </w:rPr>
              <w:t>Title</w:t>
            </w:r>
          </w:p>
        </w:tc>
        <w:tc>
          <w:tcPr>
            <w:tcW w:w="4114" w:type="dxa"/>
            <w:gridSpan w:val="2"/>
            <w:tcBorders>
              <w:top w:val="single" w:sz="4" w:space="0" w:color="auto"/>
              <w:left w:val="nil"/>
              <w:bottom w:val="single" w:sz="4" w:space="0" w:color="auto"/>
              <w:right w:val="single" w:sz="18" w:space="0" w:color="auto"/>
            </w:tcBorders>
          </w:tcPr>
          <w:p w:rsidR="00034F91" w:rsidRDefault="00034F91" w:rsidP="00034F91">
            <w:pPr>
              <w:rPr>
                <w:b/>
                <w:sz w:val="20"/>
                <w:szCs w:val="20"/>
              </w:rPr>
            </w:pPr>
            <w:r>
              <w:rPr>
                <w:b/>
                <w:sz w:val="20"/>
                <w:szCs w:val="20"/>
              </w:rPr>
              <w:t>Email</w:t>
            </w:r>
          </w:p>
        </w:tc>
      </w:tr>
      <w:tr w:rsidR="00182C5F" w:rsidRPr="00C27710" w:rsidTr="008A0C01">
        <w:trPr>
          <w:trHeight w:val="818"/>
        </w:trPr>
        <w:tc>
          <w:tcPr>
            <w:tcW w:w="6163" w:type="dxa"/>
            <w:gridSpan w:val="3"/>
            <w:tcBorders>
              <w:top w:val="single" w:sz="4" w:space="0" w:color="auto"/>
              <w:left w:val="single" w:sz="18" w:space="0" w:color="auto"/>
              <w:bottom w:val="single" w:sz="18" w:space="0" w:color="auto"/>
              <w:right w:val="nil"/>
            </w:tcBorders>
          </w:tcPr>
          <w:p w:rsidR="00182C5F" w:rsidRDefault="00182C5F" w:rsidP="00034F91">
            <w:pPr>
              <w:rPr>
                <w:b/>
                <w:sz w:val="20"/>
                <w:szCs w:val="20"/>
              </w:rPr>
            </w:pPr>
            <w:r>
              <w:rPr>
                <w:b/>
                <w:sz w:val="20"/>
                <w:szCs w:val="20"/>
              </w:rPr>
              <w:t>Signatu</w:t>
            </w:r>
            <w:r w:rsidR="009B58FE">
              <w:rPr>
                <w:b/>
                <w:sz w:val="20"/>
                <w:szCs w:val="20"/>
              </w:rPr>
              <w:t>re of Authorized Representative</w:t>
            </w:r>
          </w:p>
        </w:tc>
        <w:tc>
          <w:tcPr>
            <w:tcW w:w="4025" w:type="dxa"/>
            <w:tcBorders>
              <w:top w:val="single" w:sz="4" w:space="0" w:color="auto"/>
              <w:left w:val="nil"/>
              <w:bottom w:val="single" w:sz="18" w:space="0" w:color="auto"/>
              <w:right w:val="single" w:sz="18" w:space="0" w:color="auto"/>
            </w:tcBorders>
          </w:tcPr>
          <w:p w:rsidR="00182C5F" w:rsidRDefault="00182C5F" w:rsidP="00182C5F">
            <w:pPr>
              <w:ind w:left="-105"/>
              <w:rPr>
                <w:b/>
                <w:sz w:val="20"/>
                <w:szCs w:val="20"/>
              </w:rPr>
            </w:pPr>
            <w:r>
              <w:rPr>
                <w:b/>
                <w:sz w:val="20"/>
                <w:szCs w:val="20"/>
              </w:rPr>
              <w:t>Date Signed</w:t>
            </w:r>
          </w:p>
          <w:p w:rsidR="006B69A4" w:rsidRDefault="006B69A4" w:rsidP="006B69A4">
            <w:pPr>
              <w:rPr>
                <w:sz w:val="20"/>
                <w:szCs w:val="20"/>
              </w:rPr>
            </w:pPr>
          </w:p>
          <w:p w:rsidR="008A0C01" w:rsidRPr="00F71F33" w:rsidRDefault="008A0C01" w:rsidP="006B69A4">
            <w:pPr>
              <w:rPr>
                <w:ins w:id="2" w:author="Author"/>
                <w:sz w:val="20"/>
                <w:szCs w:val="20"/>
              </w:rPr>
            </w:pPr>
          </w:p>
          <w:p w:rsidR="006B69A4" w:rsidRPr="00F71F33" w:rsidRDefault="006B69A4" w:rsidP="00EC4E2C">
            <w:pPr>
              <w:rPr>
                <w:ins w:id="3" w:author="Author"/>
                <w:sz w:val="20"/>
                <w:szCs w:val="20"/>
              </w:rPr>
            </w:pPr>
          </w:p>
          <w:p w:rsidR="00182C5F" w:rsidRPr="00F71F33" w:rsidRDefault="00182C5F">
            <w:pPr>
              <w:rPr>
                <w:sz w:val="20"/>
              </w:rPr>
            </w:pPr>
          </w:p>
        </w:tc>
      </w:tr>
    </w:tbl>
    <w:p w:rsidR="00E864EC" w:rsidRDefault="00E864EC" w:rsidP="00813887">
      <w:pPr>
        <w:tabs>
          <w:tab w:val="num" w:pos="360"/>
        </w:tabs>
      </w:pPr>
    </w:p>
    <w:tbl>
      <w:tblPr>
        <w:tblStyle w:val="TableGrid"/>
        <w:tblW w:w="10188" w:type="dxa"/>
        <w:tblBorders>
          <w:top w:val="single" w:sz="18" w:space="0" w:color="auto"/>
          <w:left w:val="single" w:sz="18" w:space="0" w:color="auto"/>
          <w:bottom w:val="single" w:sz="18" w:space="0" w:color="auto"/>
          <w:right w:val="single" w:sz="18" w:space="0" w:color="auto"/>
          <w:insideV w:val="single" w:sz="18" w:space="0" w:color="auto"/>
        </w:tblBorders>
        <w:tblLook w:val="04A0" w:firstRow="1" w:lastRow="0" w:firstColumn="1" w:lastColumn="0" w:noHBand="0" w:noVBand="1"/>
      </w:tblPr>
      <w:tblGrid>
        <w:gridCol w:w="4338"/>
        <w:gridCol w:w="2430"/>
        <w:gridCol w:w="1710"/>
        <w:gridCol w:w="1710"/>
      </w:tblGrid>
      <w:tr w:rsidR="00182C5F" w:rsidRPr="00C27710" w:rsidTr="00867A9B">
        <w:trPr>
          <w:trHeight w:val="297"/>
        </w:trPr>
        <w:tc>
          <w:tcPr>
            <w:tcW w:w="10188" w:type="dxa"/>
            <w:gridSpan w:val="4"/>
          </w:tcPr>
          <w:p w:rsidR="00182C5F" w:rsidRPr="00D92605" w:rsidRDefault="009B58FE" w:rsidP="009B58FE">
            <w:pPr>
              <w:jc w:val="center"/>
              <w:rPr>
                <w:sz w:val="20"/>
                <w:szCs w:val="20"/>
              </w:rPr>
            </w:pPr>
            <w:r>
              <w:rPr>
                <w:b/>
                <w:sz w:val="20"/>
                <w:szCs w:val="20"/>
              </w:rPr>
              <w:t xml:space="preserve">REQUIRED </w:t>
            </w:r>
            <w:r w:rsidR="00182C5F">
              <w:rPr>
                <w:b/>
                <w:sz w:val="20"/>
                <w:szCs w:val="20"/>
              </w:rPr>
              <w:t xml:space="preserve">Listing of Local Awards from </w:t>
            </w:r>
            <w:r w:rsidR="00867A9B">
              <w:rPr>
                <w:b/>
                <w:sz w:val="20"/>
                <w:szCs w:val="20"/>
              </w:rPr>
              <w:t xml:space="preserve">Fiscal Year </w:t>
            </w:r>
            <w:r w:rsidR="001B1E23">
              <w:rPr>
                <w:b/>
                <w:sz w:val="20"/>
                <w:szCs w:val="20"/>
              </w:rPr>
              <w:t>Grant</w:t>
            </w:r>
          </w:p>
        </w:tc>
      </w:tr>
      <w:tr w:rsidR="00182C5F" w:rsidRPr="00C27710" w:rsidTr="00567264">
        <w:trPr>
          <w:trHeight w:val="513"/>
        </w:trPr>
        <w:tc>
          <w:tcPr>
            <w:tcW w:w="4338" w:type="dxa"/>
            <w:vAlign w:val="center"/>
          </w:tcPr>
          <w:p w:rsidR="00867A9B" w:rsidRDefault="00867A9B" w:rsidP="00724234">
            <w:pPr>
              <w:jc w:val="center"/>
              <w:rPr>
                <w:b/>
                <w:sz w:val="20"/>
                <w:szCs w:val="20"/>
              </w:rPr>
            </w:pPr>
            <w:r>
              <w:rPr>
                <w:b/>
                <w:sz w:val="20"/>
                <w:szCs w:val="20"/>
              </w:rPr>
              <w:t xml:space="preserve">Award </w:t>
            </w:r>
            <w:r w:rsidR="00182C5F">
              <w:rPr>
                <w:b/>
                <w:sz w:val="20"/>
                <w:szCs w:val="20"/>
              </w:rPr>
              <w:t>Recipient</w:t>
            </w:r>
          </w:p>
          <w:p w:rsidR="00182C5F" w:rsidRPr="00867A9B" w:rsidRDefault="00867A9B" w:rsidP="00724234">
            <w:pPr>
              <w:jc w:val="center"/>
              <w:rPr>
                <w:sz w:val="20"/>
                <w:szCs w:val="20"/>
              </w:rPr>
            </w:pPr>
            <w:r>
              <w:rPr>
                <w:sz w:val="20"/>
                <w:szCs w:val="20"/>
              </w:rPr>
              <w:t>(</w:t>
            </w:r>
            <w:r w:rsidR="00182C5F" w:rsidRPr="00867A9B">
              <w:rPr>
                <w:sz w:val="20"/>
                <w:szCs w:val="20"/>
              </w:rPr>
              <w:t>Unit of General Local Government</w:t>
            </w:r>
            <w:r>
              <w:rPr>
                <w:sz w:val="20"/>
                <w:szCs w:val="20"/>
              </w:rPr>
              <w:t>)</w:t>
            </w:r>
          </w:p>
        </w:tc>
        <w:tc>
          <w:tcPr>
            <w:tcW w:w="2430" w:type="dxa"/>
            <w:vAlign w:val="center"/>
          </w:tcPr>
          <w:p w:rsidR="00182C5F" w:rsidRDefault="00182C5F" w:rsidP="00724234">
            <w:pPr>
              <w:jc w:val="center"/>
              <w:rPr>
                <w:b/>
                <w:sz w:val="20"/>
                <w:szCs w:val="20"/>
              </w:rPr>
            </w:pPr>
            <w:r w:rsidRPr="00182C5F">
              <w:rPr>
                <w:b/>
                <w:sz w:val="20"/>
                <w:szCs w:val="20"/>
              </w:rPr>
              <w:t>Award Amount</w:t>
            </w:r>
            <w:r w:rsidR="00867A9B">
              <w:rPr>
                <w:b/>
                <w:sz w:val="20"/>
                <w:szCs w:val="20"/>
              </w:rPr>
              <w:t>*</w:t>
            </w:r>
          </w:p>
          <w:p w:rsidR="00867A9B" w:rsidRPr="00867A9B" w:rsidRDefault="00867A9B" w:rsidP="00724234">
            <w:pPr>
              <w:jc w:val="center"/>
              <w:rPr>
                <w:sz w:val="20"/>
                <w:szCs w:val="20"/>
              </w:rPr>
            </w:pPr>
            <w:r>
              <w:rPr>
                <w:sz w:val="20"/>
                <w:szCs w:val="20"/>
              </w:rPr>
              <w:t>($)</w:t>
            </w:r>
          </w:p>
        </w:tc>
        <w:tc>
          <w:tcPr>
            <w:tcW w:w="1710" w:type="dxa"/>
            <w:vAlign w:val="center"/>
          </w:tcPr>
          <w:p w:rsidR="00182C5F" w:rsidRDefault="00182C5F" w:rsidP="00724234">
            <w:pPr>
              <w:jc w:val="center"/>
              <w:rPr>
                <w:b/>
                <w:sz w:val="20"/>
                <w:szCs w:val="20"/>
              </w:rPr>
            </w:pPr>
            <w:r>
              <w:rPr>
                <w:b/>
                <w:sz w:val="20"/>
                <w:szCs w:val="20"/>
              </w:rPr>
              <w:t>Date of Award*</w:t>
            </w:r>
            <w:r w:rsidR="00867A9B">
              <w:rPr>
                <w:b/>
                <w:sz w:val="20"/>
                <w:szCs w:val="20"/>
              </w:rPr>
              <w:t>*</w:t>
            </w:r>
          </w:p>
          <w:p w:rsidR="00867A9B" w:rsidRPr="00867A9B" w:rsidRDefault="00867A9B" w:rsidP="00724234">
            <w:pPr>
              <w:jc w:val="center"/>
              <w:rPr>
                <w:sz w:val="20"/>
                <w:szCs w:val="20"/>
              </w:rPr>
            </w:pPr>
            <w:r>
              <w:rPr>
                <w:sz w:val="20"/>
                <w:szCs w:val="20"/>
              </w:rPr>
              <w:t>(mm/</w:t>
            </w:r>
            <w:proofErr w:type="spellStart"/>
            <w:r>
              <w:rPr>
                <w:sz w:val="20"/>
                <w:szCs w:val="20"/>
              </w:rPr>
              <w:t>dd</w:t>
            </w:r>
            <w:proofErr w:type="spellEnd"/>
            <w:r>
              <w:rPr>
                <w:sz w:val="20"/>
                <w:szCs w:val="20"/>
              </w:rPr>
              <w:t>/</w:t>
            </w:r>
            <w:proofErr w:type="spellStart"/>
            <w:r>
              <w:rPr>
                <w:sz w:val="20"/>
                <w:szCs w:val="20"/>
              </w:rPr>
              <w:t>yy</w:t>
            </w:r>
            <w:proofErr w:type="spellEnd"/>
            <w:r>
              <w:rPr>
                <w:sz w:val="20"/>
                <w:szCs w:val="20"/>
              </w:rPr>
              <w:t>)</w:t>
            </w:r>
          </w:p>
        </w:tc>
        <w:tc>
          <w:tcPr>
            <w:tcW w:w="1710" w:type="dxa"/>
            <w:vAlign w:val="center"/>
          </w:tcPr>
          <w:p w:rsidR="00182C5F" w:rsidRPr="00867A9B" w:rsidRDefault="00867A9B" w:rsidP="00724234">
            <w:pPr>
              <w:jc w:val="center"/>
              <w:rPr>
                <w:b/>
                <w:sz w:val="20"/>
                <w:szCs w:val="20"/>
              </w:rPr>
            </w:pPr>
            <w:r w:rsidRPr="00867A9B">
              <w:rPr>
                <w:b/>
                <w:sz w:val="20"/>
                <w:szCs w:val="20"/>
              </w:rPr>
              <w:t xml:space="preserve">Award Number </w:t>
            </w:r>
            <w:r w:rsidRPr="00867A9B">
              <w:rPr>
                <w:sz w:val="20"/>
                <w:szCs w:val="20"/>
              </w:rPr>
              <w:t>(Optional)</w:t>
            </w: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4F73CB" w:rsidRPr="00C27710" w:rsidTr="00567264">
        <w:trPr>
          <w:trHeight w:val="432"/>
        </w:trPr>
        <w:tc>
          <w:tcPr>
            <w:tcW w:w="4338" w:type="dxa"/>
            <w:vAlign w:val="center"/>
          </w:tcPr>
          <w:p w:rsidR="004F73CB" w:rsidRDefault="004F73CB" w:rsidP="00867A9B">
            <w:pPr>
              <w:rPr>
                <w:b/>
                <w:sz w:val="20"/>
                <w:szCs w:val="20"/>
              </w:rPr>
            </w:pPr>
          </w:p>
        </w:tc>
        <w:tc>
          <w:tcPr>
            <w:tcW w:w="2430" w:type="dxa"/>
            <w:vAlign w:val="center"/>
          </w:tcPr>
          <w:p w:rsidR="004F73CB" w:rsidRPr="00182C5F" w:rsidRDefault="004F73CB" w:rsidP="00867A9B">
            <w:pPr>
              <w:rPr>
                <w:b/>
                <w:sz w:val="20"/>
                <w:szCs w:val="20"/>
              </w:rPr>
            </w:pPr>
          </w:p>
        </w:tc>
        <w:tc>
          <w:tcPr>
            <w:tcW w:w="1710" w:type="dxa"/>
            <w:vAlign w:val="center"/>
          </w:tcPr>
          <w:p w:rsidR="004F73CB" w:rsidRDefault="004F73CB" w:rsidP="00867A9B">
            <w:pPr>
              <w:rPr>
                <w:b/>
                <w:sz w:val="20"/>
                <w:szCs w:val="20"/>
              </w:rPr>
            </w:pPr>
          </w:p>
        </w:tc>
        <w:tc>
          <w:tcPr>
            <w:tcW w:w="1710" w:type="dxa"/>
            <w:vAlign w:val="center"/>
          </w:tcPr>
          <w:p w:rsidR="004F73CB" w:rsidRPr="00867A9B" w:rsidRDefault="004F73C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vAlign w:val="center"/>
          </w:tcPr>
          <w:p w:rsidR="00867A9B" w:rsidRDefault="00867A9B" w:rsidP="00867A9B">
            <w:pPr>
              <w:rPr>
                <w:b/>
                <w:sz w:val="20"/>
                <w:szCs w:val="20"/>
              </w:rPr>
            </w:pPr>
          </w:p>
        </w:tc>
        <w:tc>
          <w:tcPr>
            <w:tcW w:w="2430" w:type="dxa"/>
            <w:vAlign w:val="center"/>
          </w:tcPr>
          <w:p w:rsidR="00867A9B" w:rsidRPr="00182C5F" w:rsidRDefault="00867A9B" w:rsidP="00867A9B">
            <w:pPr>
              <w:rPr>
                <w:b/>
                <w:sz w:val="20"/>
                <w:szCs w:val="20"/>
              </w:rPr>
            </w:pPr>
          </w:p>
        </w:tc>
        <w:tc>
          <w:tcPr>
            <w:tcW w:w="1710" w:type="dxa"/>
            <w:vAlign w:val="center"/>
          </w:tcPr>
          <w:p w:rsidR="00867A9B" w:rsidRDefault="00867A9B" w:rsidP="00867A9B">
            <w:pPr>
              <w:rPr>
                <w:b/>
                <w:sz w:val="20"/>
                <w:szCs w:val="20"/>
              </w:rPr>
            </w:pPr>
          </w:p>
        </w:tc>
        <w:tc>
          <w:tcPr>
            <w:tcW w:w="1710" w:type="dxa"/>
            <w:vAlign w:val="center"/>
          </w:tcPr>
          <w:p w:rsidR="00867A9B" w:rsidRPr="00867A9B" w:rsidRDefault="00867A9B" w:rsidP="00867A9B">
            <w:pPr>
              <w:rPr>
                <w:b/>
                <w:sz w:val="20"/>
                <w:szCs w:val="20"/>
              </w:rPr>
            </w:pPr>
          </w:p>
        </w:tc>
      </w:tr>
      <w:tr w:rsidR="00867A9B" w:rsidRPr="00C27710" w:rsidTr="00567264">
        <w:trPr>
          <w:trHeight w:val="432"/>
        </w:trPr>
        <w:tc>
          <w:tcPr>
            <w:tcW w:w="4338" w:type="dxa"/>
            <w:tcBorders>
              <w:bottom w:val="single" w:sz="4" w:space="0" w:color="auto"/>
            </w:tcBorders>
            <w:vAlign w:val="center"/>
          </w:tcPr>
          <w:p w:rsidR="00867A9B" w:rsidRDefault="00867A9B" w:rsidP="00867A9B">
            <w:pPr>
              <w:rPr>
                <w:b/>
                <w:sz w:val="20"/>
                <w:szCs w:val="20"/>
              </w:rPr>
            </w:pPr>
          </w:p>
        </w:tc>
        <w:tc>
          <w:tcPr>
            <w:tcW w:w="2430" w:type="dxa"/>
            <w:tcBorders>
              <w:bottom w:val="single" w:sz="4" w:space="0" w:color="auto"/>
            </w:tcBorders>
            <w:vAlign w:val="center"/>
          </w:tcPr>
          <w:p w:rsidR="00867A9B" w:rsidRPr="00182C5F" w:rsidRDefault="00867A9B" w:rsidP="00867A9B">
            <w:pPr>
              <w:rPr>
                <w:b/>
                <w:sz w:val="20"/>
                <w:szCs w:val="20"/>
              </w:rPr>
            </w:pPr>
          </w:p>
        </w:tc>
        <w:tc>
          <w:tcPr>
            <w:tcW w:w="1710" w:type="dxa"/>
            <w:tcBorders>
              <w:bottom w:val="single" w:sz="4" w:space="0" w:color="auto"/>
            </w:tcBorders>
            <w:vAlign w:val="center"/>
          </w:tcPr>
          <w:p w:rsidR="00867A9B" w:rsidRDefault="00867A9B" w:rsidP="00867A9B">
            <w:pPr>
              <w:rPr>
                <w:b/>
                <w:sz w:val="20"/>
                <w:szCs w:val="20"/>
              </w:rPr>
            </w:pPr>
          </w:p>
        </w:tc>
        <w:tc>
          <w:tcPr>
            <w:tcW w:w="1710" w:type="dxa"/>
            <w:tcBorders>
              <w:bottom w:val="single" w:sz="4" w:space="0" w:color="auto"/>
            </w:tcBorders>
            <w:vAlign w:val="center"/>
          </w:tcPr>
          <w:p w:rsidR="00867A9B" w:rsidRPr="00867A9B" w:rsidRDefault="00867A9B" w:rsidP="00867A9B">
            <w:pPr>
              <w:rPr>
                <w:b/>
                <w:sz w:val="20"/>
                <w:szCs w:val="20"/>
              </w:rPr>
            </w:pPr>
          </w:p>
        </w:tc>
      </w:tr>
      <w:tr w:rsidR="004F73CB" w:rsidRPr="00C27710" w:rsidTr="004F73CB">
        <w:trPr>
          <w:trHeight w:val="305"/>
        </w:trPr>
        <w:tc>
          <w:tcPr>
            <w:tcW w:w="10188" w:type="dxa"/>
            <w:gridSpan w:val="4"/>
            <w:tcBorders>
              <w:top w:val="single" w:sz="4" w:space="0" w:color="auto"/>
              <w:bottom w:val="single" w:sz="18" w:space="0" w:color="auto"/>
            </w:tcBorders>
            <w:shd w:val="clear" w:color="auto" w:fill="F2F2F2" w:themeFill="background1" w:themeFillShade="F2"/>
            <w:vAlign w:val="center"/>
          </w:tcPr>
          <w:p w:rsidR="004F73CB" w:rsidRPr="004F73CB" w:rsidRDefault="004F73CB" w:rsidP="00867A9B">
            <w:pPr>
              <w:rPr>
                <w:sz w:val="20"/>
                <w:szCs w:val="20"/>
              </w:rPr>
            </w:pPr>
            <w:r>
              <w:rPr>
                <w:sz w:val="20"/>
                <w:szCs w:val="20"/>
              </w:rPr>
              <w:t>Attach Additional Pages a</w:t>
            </w:r>
            <w:r w:rsidRPr="004F73CB">
              <w:rPr>
                <w:sz w:val="20"/>
                <w:szCs w:val="20"/>
              </w:rPr>
              <w:t>s Necessary</w:t>
            </w:r>
          </w:p>
        </w:tc>
      </w:tr>
      <w:tr w:rsidR="00867A9B" w:rsidRPr="00C27710" w:rsidTr="00567264">
        <w:trPr>
          <w:trHeight w:val="432"/>
        </w:trPr>
        <w:tc>
          <w:tcPr>
            <w:tcW w:w="4338" w:type="dxa"/>
            <w:tcBorders>
              <w:top w:val="single" w:sz="18" w:space="0" w:color="auto"/>
              <w:left w:val="nil"/>
              <w:bottom w:val="nil"/>
              <w:right w:val="single" w:sz="18" w:space="0" w:color="auto"/>
            </w:tcBorders>
            <w:vAlign w:val="center"/>
          </w:tcPr>
          <w:p w:rsidR="00867A9B" w:rsidRDefault="004F73CB" w:rsidP="004F73CB">
            <w:pPr>
              <w:jc w:val="right"/>
              <w:rPr>
                <w:b/>
                <w:sz w:val="20"/>
                <w:szCs w:val="20"/>
              </w:rPr>
            </w:pPr>
            <w:r>
              <w:rPr>
                <w:b/>
                <w:sz w:val="20"/>
                <w:szCs w:val="20"/>
              </w:rPr>
              <w:t>TOTAL AWARDS:</w:t>
            </w:r>
          </w:p>
        </w:tc>
        <w:tc>
          <w:tcPr>
            <w:tcW w:w="2430" w:type="dxa"/>
            <w:tcBorders>
              <w:top w:val="single" w:sz="18" w:space="0" w:color="auto"/>
              <w:left w:val="single" w:sz="18" w:space="0" w:color="auto"/>
              <w:bottom w:val="single" w:sz="18" w:space="0" w:color="auto"/>
              <w:right w:val="single" w:sz="18" w:space="0" w:color="auto"/>
            </w:tcBorders>
            <w:vAlign w:val="center"/>
          </w:tcPr>
          <w:p w:rsidR="00867A9B" w:rsidRPr="00182C5F" w:rsidRDefault="00867A9B" w:rsidP="00867A9B">
            <w:pPr>
              <w:rPr>
                <w:b/>
                <w:sz w:val="20"/>
                <w:szCs w:val="20"/>
              </w:rPr>
            </w:pPr>
          </w:p>
        </w:tc>
        <w:tc>
          <w:tcPr>
            <w:tcW w:w="1710" w:type="dxa"/>
            <w:tcBorders>
              <w:top w:val="single" w:sz="18" w:space="0" w:color="auto"/>
              <w:left w:val="single" w:sz="18" w:space="0" w:color="auto"/>
              <w:bottom w:val="nil"/>
              <w:right w:val="nil"/>
            </w:tcBorders>
            <w:vAlign w:val="center"/>
          </w:tcPr>
          <w:p w:rsidR="00867A9B" w:rsidRDefault="00867A9B" w:rsidP="00867A9B">
            <w:pPr>
              <w:rPr>
                <w:b/>
                <w:sz w:val="20"/>
                <w:szCs w:val="20"/>
              </w:rPr>
            </w:pPr>
          </w:p>
        </w:tc>
        <w:tc>
          <w:tcPr>
            <w:tcW w:w="1710" w:type="dxa"/>
            <w:tcBorders>
              <w:top w:val="single" w:sz="18" w:space="0" w:color="auto"/>
              <w:left w:val="nil"/>
              <w:bottom w:val="nil"/>
              <w:right w:val="nil"/>
            </w:tcBorders>
            <w:vAlign w:val="center"/>
          </w:tcPr>
          <w:p w:rsidR="00867A9B" w:rsidRPr="00867A9B" w:rsidRDefault="00867A9B" w:rsidP="00867A9B">
            <w:pPr>
              <w:rPr>
                <w:b/>
                <w:sz w:val="20"/>
                <w:szCs w:val="20"/>
              </w:rPr>
            </w:pPr>
          </w:p>
        </w:tc>
      </w:tr>
    </w:tbl>
    <w:p w:rsidR="00182C5F" w:rsidRDefault="00182C5F" w:rsidP="00E864EC">
      <w:pPr>
        <w:pStyle w:val="ListParagraph"/>
      </w:pPr>
    </w:p>
    <w:p w:rsidR="00867A9B" w:rsidRDefault="00867A9B" w:rsidP="00E864EC">
      <w:pPr>
        <w:rPr>
          <w:sz w:val="20"/>
          <w:szCs w:val="20"/>
        </w:rPr>
      </w:pPr>
      <w:r>
        <w:rPr>
          <w:sz w:val="20"/>
          <w:szCs w:val="20"/>
        </w:rPr>
        <w:t>*</w:t>
      </w:r>
      <w:r w:rsidR="004F73CB">
        <w:rPr>
          <w:sz w:val="20"/>
          <w:szCs w:val="20"/>
        </w:rPr>
        <w:t xml:space="preserve">  </w:t>
      </w:r>
      <w:r w:rsidRPr="004F73CB">
        <w:rPr>
          <w:i/>
          <w:sz w:val="20"/>
          <w:szCs w:val="20"/>
        </w:rPr>
        <w:t xml:space="preserve">Award Amount </w:t>
      </w:r>
      <w:r w:rsidR="00CC3156">
        <w:rPr>
          <w:sz w:val="20"/>
          <w:szCs w:val="20"/>
        </w:rPr>
        <w:t xml:space="preserve">is </w:t>
      </w:r>
      <w:r>
        <w:rPr>
          <w:sz w:val="20"/>
          <w:szCs w:val="20"/>
        </w:rPr>
        <w:t>the amount of funds</w:t>
      </w:r>
      <w:r w:rsidR="00470A53">
        <w:rPr>
          <w:sz w:val="20"/>
          <w:szCs w:val="20"/>
        </w:rPr>
        <w:t xml:space="preserve"> received by the unit of general local government</w:t>
      </w:r>
      <w:r>
        <w:rPr>
          <w:sz w:val="20"/>
          <w:szCs w:val="20"/>
        </w:rPr>
        <w:t xml:space="preserve"> from the </w:t>
      </w:r>
      <w:r w:rsidR="00EA2A05">
        <w:rPr>
          <w:sz w:val="20"/>
          <w:szCs w:val="20"/>
        </w:rPr>
        <w:t>State CDBG grant</w:t>
      </w:r>
      <w:r>
        <w:rPr>
          <w:sz w:val="20"/>
          <w:szCs w:val="20"/>
        </w:rPr>
        <w:t xml:space="preserve"> being reported.  Exclude amounts awarded</w:t>
      </w:r>
      <w:r w:rsidR="00470A53">
        <w:rPr>
          <w:sz w:val="20"/>
          <w:szCs w:val="20"/>
        </w:rPr>
        <w:t xml:space="preserve"> to the unit of general local government</w:t>
      </w:r>
      <w:r>
        <w:rPr>
          <w:sz w:val="20"/>
          <w:szCs w:val="20"/>
        </w:rPr>
        <w:t xml:space="preserve"> from prior year </w:t>
      </w:r>
      <w:r w:rsidR="00EA2A05">
        <w:rPr>
          <w:sz w:val="20"/>
          <w:szCs w:val="20"/>
        </w:rPr>
        <w:t xml:space="preserve">grants </w:t>
      </w:r>
      <w:r>
        <w:rPr>
          <w:sz w:val="20"/>
          <w:szCs w:val="20"/>
        </w:rPr>
        <w:t>or from program income.  Timely distribution of recaptured funds from prior year</w:t>
      </w:r>
      <w:r w:rsidR="00EA2A05">
        <w:rPr>
          <w:sz w:val="20"/>
          <w:szCs w:val="20"/>
        </w:rPr>
        <w:t xml:space="preserve"> grants</w:t>
      </w:r>
      <w:r>
        <w:rPr>
          <w:sz w:val="20"/>
          <w:szCs w:val="20"/>
        </w:rPr>
        <w:t xml:space="preserve"> and program income is addressed separately</w:t>
      </w:r>
      <w:r w:rsidR="00EA2A05">
        <w:rPr>
          <w:sz w:val="20"/>
          <w:szCs w:val="20"/>
        </w:rPr>
        <w:t xml:space="preserve"> (see</w:t>
      </w:r>
      <w:r>
        <w:rPr>
          <w:sz w:val="20"/>
          <w:szCs w:val="20"/>
        </w:rPr>
        <w:t xml:space="preserve"> 24 CFR 570.494(b)(2)</w:t>
      </w:r>
      <w:r w:rsidR="00EA2A05">
        <w:rPr>
          <w:sz w:val="20"/>
          <w:szCs w:val="20"/>
        </w:rPr>
        <w:t>)</w:t>
      </w:r>
      <w:r>
        <w:rPr>
          <w:sz w:val="20"/>
          <w:szCs w:val="20"/>
        </w:rPr>
        <w:t>.</w:t>
      </w:r>
    </w:p>
    <w:p w:rsidR="00867A9B" w:rsidRDefault="00867A9B" w:rsidP="00E864EC">
      <w:pPr>
        <w:rPr>
          <w:sz w:val="20"/>
          <w:szCs w:val="20"/>
        </w:rPr>
      </w:pPr>
    </w:p>
    <w:p w:rsidR="00867A9B" w:rsidRDefault="00867A9B" w:rsidP="004F73CB">
      <w:pPr>
        <w:rPr>
          <w:sz w:val="20"/>
          <w:szCs w:val="20"/>
        </w:rPr>
      </w:pPr>
      <w:r>
        <w:rPr>
          <w:sz w:val="20"/>
          <w:szCs w:val="20"/>
        </w:rPr>
        <w:t xml:space="preserve">** </w:t>
      </w:r>
      <w:r w:rsidR="004F73CB" w:rsidRPr="004F73CB">
        <w:rPr>
          <w:i/>
          <w:sz w:val="20"/>
          <w:szCs w:val="20"/>
        </w:rPr>
        <w:t>Date of Award</w:t>
      </w:r>
      <w:r w:rsidR="004F73CB">
        <w:rPr>
          <w:sz w:val="20"/>
          <w:szCs w:val="20"/>
        </w:rPr>
        <w:t xml:space="preserve"> </w:t>
      </w:r>
      <w:r w:rsidR="00CC3156">
        <w:rPr>
          <w:sz w:val="20"/>
          <w:szCs w:val="20"/>
        </w:rPr>
        <w:t xml:space="preserve">is </w:t>
      </w:r>
      <w:r w:rsidR="004F73CB">
        <w:rPr>
          <w:sz w:val="20"/>
          <w:szCs w:val="20"/>
        </w:rPr>
        <w:t>the date the award was “obligated and announced</w:t>
      </w:r>
      <w:r w:rsidR="004F73CB" w:rsidRPr="004F73CB">
        <w:rPr>
          <w:sz w:val="20"/>
          <w:szCs w:val="20"/>
        </w:rPr>
        <w:t>”</w:t>
      </w:r>
      <w:r w:rsidR="004F73CB">
        <w:rPr>
          <w:sz w:val="20"/>
          <w:szCs w:val="20"/>
        </w:rPr>
        <w:t xml:space="preserve"> pursuant to 24 CFR 570.494(b)(1).  “Obligated and announced” may include the </w:t>
      </w:r>
      <w:r w:rsidR="004F73CB" w:rsidRPr="004F73CB">
        <w:rPr>
          <w:sz w:val="20"/>
          <w:szCs w:val="20"/>
        </w:rPr>
        <w:t>d</w:t>
      </w:r>
      <w:r w:rsidR="004F73CB">
        <w:rPr>
          <w:sz w:val="20"/>
          <w:szCs w:val="20"/>
        </w:rPr>
        <w:t xml:space="preserve">ate on which a state officially </w:t>
      </w:r>
      <w:r w:rsidR="004F73CB" w:rsidRPr="004F73CB">
        <w:rPr>
          <w:sz w:val="20"/>
          <w:szCs w:val="20"/>
        </w:rPr>
        <w:t xml:space="preserve">announces the selection and award </w:t>
      </w:r>
      <w:r w:rsidR="004F73CB">
        <w:rPr>
          <w:sz w:val="20"/>
          <w:szCs w:val="20"/>
        </w:rPr>
        <w:t xml:space="preserve">of grants to its units of general local government </w:t>
      </w:r>
      <w:r w:rsidR="004F73CB" w:rsidRPr="004F73CB">
        <w:rPr>
          <w:sz w:val="20"/>
          <w:szCs w:val="20"/>
        </w:rPr>
        <w:t xml:space="preserve">by means of any official letter, press release, </w:t>
      </w:r>
      <w:r w:rsidR="004F73CB">
        <w:rPr>
          <w:sz w:val="20"/>
          <w:szCs w:val="20"/>
        </w:rPr>
        <w:t xml:space="preserve">news media announcement, public </w:t>
      </w:r>
      <w:r w:rsidR="004F73CB" w:rsidRPr="004F73CB">
        <w:rPr>
          <w:sz w:val="20"/>
          <w:szCs w:val="20"/>
        </w:rPr>
        <w:t>notice, or official notice of award that the state may u</w:t>
      </w:r>
      <w:r w:rsidR="004F73CB">
        <w:rPr>
          <w:sz w:val="20"/>
          <w:szCs w:val="20"/>
        </w:rPr>
        <w:t xml:space="preserve">se to notify its localities and </w:t>
      </w:r>
      <w:r w:rsidR="004F73CB" w:rsidRPr="004F73CB">
        <w:rPr>
          <w:sz w:val="20"/>
          <w:szCs w:val="20"/>
        </w:rPr>
        <w:t xml:space="preserve">citizens that a grant has been awarded. </w:t>
      </w:r>
    </w:p>
    <w:p w:rsidR="00867A9B" w:rsidRDefault="00867A9B" w:rsidP="00E864EC">
      <w:pPr>
        <w:rPr>
          <w:sz w:val="20"/>
          <w:szCs w:val="20"/>
        </w:rPr>
      </w:pPr>
    </w:p>
    <w:p w:rsidR="00E864EC" w:rsidRDefault="00E864EC" w:rsidP="00813887">
      <w:pPr>
        <w:rPr>
          <w:sz w:val="20"/>
          <w:szCs w:val="20"/>
        </w:rPr>
      </w:pPr>
      <w:r w:rsidRPr="00182C5F">
        <w:rPr>
          <w:sz w:val="20"/>
          <w:szCs w:val="20"/>
        </w:rPr>
        <w:t xml:space="preserve">Privacy Statement: Public Law 97-255, Financial Integrity Act, 31 U.S.C. 3512, authorizes the Department of Housing and Urban Development (HUD) to collect all the information (except the Social Security Number (SSN)) which will be used by HUD to protect disbursement data from fraudulent actions.  The purpose of the data is to safeguard HUD form 40108. </w:t>
      </w:r>
    </w:p>
    <w:p w:rsidR="008A0C01" w:rsidRDefault="008A0C01" w:rsidP="00813887"/>
    <w:p w:rsidR="008A0C01" w:rsidRDefault="008A0C01" w:rsidP="00813887">
      <w:r w:rsidRPr="008A0C01">
        <w:rPr>
          <w:sz w:val="20"/>
          <w:szCs w:val="20"/>
        </w:rPr>
        <w:t>The public reporting burden for the collection of information is estimated to average 2.6 hours per response.  Response to thi</w:t>
      </w:r>
      <w:r>
        <w:rPr>
          <w:sz w:val="20"/>
          <w:szCs w:val="20"/>
        </w:rPr>
        <w:t>s form is mandatory for all State CDBG Grantees</w:t>
      </w:r>
      <w:r w:rsidRPr="008A0C01">
        <w:rPr>
          <w:sz w:val="20"/>
          <w:szCs w:val="20"/>
        </w:rPr>
        <w:t>.  This agency may not conduct or sponsor, and a person is not required to respond to a collection of information unless that collection displays a valid OMB control number.</w:t>
      </w:r>
    </w:p>
    <w:sectPr w:rsidR="008A0C01" w:rsidSect="00813887">
      <w:footerReference w:type="default" r:id="rId12"/>
      <w:type w:val="continuous"/>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E65" w:rsidRDefault="00906E65">
      <w:r>
        <w:separator/>
      </w:r>
    </w:p>
  </w:endnote>
  <w:endnote w:type="continuationSeparator" w:id="0">
    <w:p w:rsidR="00906E65" w:rsidRDefault="00906E65">
      <w:r>
        <w:continuationSeparator/>
      </w:r>
    </w:p>
  </w:endnote>
  <w:endnote w:type="continuationNotice" w:id="1">
    <w:p w:rsidR="00906E65" w:rsidRDefault="00906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374" w:rsidRDefault="00817374" w:rsidP="00BC7A30">
    <w:pPr>
      <w:pStyle w:val="Footer"/>
      <w:tabs>
        <w:tab w:val="clear" w:pos="4320"/>
        <w:tab w:val="clear" w:pos="8640"/>
        <w:tab w:val="center" w:pos="4680"/>
        <w:tab w:val="right" w:pos="9360"/>
      </w:tabs>
    </w:pPr>
    <w:r>
      <w:rPr>
        <w:sz w:val="18"/>
        <w:szCs w:val="18"/>
      </w:rPr>
      <w:tab/>
    </w:r>
    <w:r w:rsidRPr="008358BD">
      <w:rPr>
        <w:sz w:val="18"/>
        <w:szCs w:val="18"/>
      </w:rPr>
      <w:tab/>
    </w:r>
  </w:p>
  <w:p w:rsidR="00817374" w:rsidRPr="008D3D73" w:rsidRDefault="00817374" w:rsidP="00BC7A30">
    <w:pPr>
      <w:pStyle w:val="Footer"/>
      <w:rPr>
        <w:sz w:val="16"/>
        <w:szCs w:val="16"/>
      </w:rP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659879348"/>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813887" w:rsidRPr="00813887" w:rsidRDefault="00813887" w:rsidP="00813887">
            <w:pPr>
              <w:pStyle w:val="Footer"/>
              <w:tabs>
                <w:tab w:val="clear" w:pos="8640"/>
              </w:tabs>
              <w:ind w:left="-900" w:right="-720"/>
              <w:rPr>
                <w:sz w:val="20"/>
                <w:szCs w:val="20"/>
              </w:rPr>
            </w:pPr>
            <w:r w:rsidRPr="00813887">
              <w:rPr>
                <w:sz w:val="20"/>
                <w:szCs w:val="20"/>
              </w:rPr>
              <w:t xml:space="preserve">Page </w:t>
            </w:r>
            <w:r w:rsidRPr="00813887">
              <w:rPr>
                <w:b/>
                <w:bCs/>
                <w:sz w:val="20"/>
                <w:szCs w:val="20"/>
              </w:rPr>
              <w:fldChar w:fldCharType="begin"/>
            </w:r>
            <w:r w:rsidRPr="00813887">
              <w:rPr>
                <w:b/>
                <w:bCs/>
                <w:sz w:val="20"/>
                <w:szCs w:val="20"/>
              </w:rPr>
              <w:instrText xml:space="preserve"> PAGE </w:instrText>
            </w:r>
            <w:r w:rsidRPr="00813887">
              <w:rPr>
                <w:b/>
                <w:bCs/>
                <w:sz w:val="20"/>
                <w:szCs w:val="20"/>
              </w:rPr>
              <w:fldChar w:fldCharType="separate"/>
            </w:r>
            <w:r w:rsidR="00A022FB">
              <w:rPr>
                <w:b/>
                <w:bCs/>
                <w:noProof/>
                <w:sz w:val="20"/>
                <w:szCs w:val="20"/>
              </w:rPr>
              <w:t>1</w:t>
            </w:r>
            <w:r w:rsidRPr="00813887">
              <w:rPr>
                <w:b/>
                <w:bCs/>
                <w:sz w:val="20"/>
                <w:szCs w:val="20"/>
              </w:rPr>
              <w:fldChar w:fldCharType="end"/>
            </w:r>
            <w:r w:rsidRPr="00813887">
              <w:rPr>
                <w:sz w:val="20"/>
                <w:szCs w:val="20"/>
              </w:rPr>
              <w:t xml:space="preserve"> of </w:t>
            </w:r>
            <w:r w:rsidRPr="00813887">
              <w:rPr>
                <w:b/>
                <w:bCs/>
                <w:sz w:val="20"/>
                <w:szCs w:val="20"/>
              </w:rPr>
              <w:fldChar w:fldCharType="begin"/>
            </w:r>
            <w:r w:rsidRPr="00813887">
              <w:rPr>
                <w:b/>
                <w:bCs/>
                <w:sz w:val="20"/>
                <w:szCs w:val="20"/>
              </w:rPr>
              <w:instrText xml:space="preserve"> NUMPAGES  </w:instrText>
            </w:r>
            <w:r w:rsidRPr="00813887">
              <w:rPr>
                <w:b/>
                <w:bCs/>
                <w:sz w:val="20"/>
                <w:szCs w:val="20"/>
              </w:rPr>
              <w:fldChar w:fldCharType="separate"/>
            </w:r>
            <w:r w:rsidR="00A022FB">
              <w:rPr>
                <w:b/>
                <w:bCs/>
                <w:noProof/>
                <w:sz w:val="20"/>
                <w:szCs w:val="20"/>
              </w:rPr>
              <w:t>2</w:t>
            </w:r>
            <w:r w:rsidRPr="00813887">
              <w:rPr>
                <w:b/>
                <w:bCs/>
                <w:sz w:val="20"/>
                <w:szCs w:val="20"/>
              </w:rPr>
              <w:fldChar w:fldCharType="end"/>
            </w:r>
            <w:r>
              <w:rPr>
                <w:sz w:val="20"/>
                <w:szCs w:val="20"/>
              </w:rPr>
              <w:t xml:space="preserve">                                                                                                                                                            HUD Form 40108                                     </w:t>
            </w:r>
            <w:r w:rsidRPr="00813887">
              <w:rPr>
                <w:sz w:val="20"/>
                <w:szCs w:val="20"/>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374" w:rsidRPr="00813887" w:rsidRDefault="00906E65" w:rsidP="00813887">
    <w:pPr>
      <w:pStyle w:val="Footer"/>
      <w:tabs>
        <w:tab w:val="clear" w:pos="8640"/>
      </w:tabs>
      <w:ind w:left="-90" w:right="-720"/>
      <w:rPr>
        <w:sz w:val="20"/>
        <w:szCs w:val="20"/>
      </w:rPr>
    </w:pPr>
    <w:sdt>
      <w:sdtPr>
        <w:rPr>
          <w:sz w:val="20"/>
          <w:szCs w:val="20"/>
        </w:rPr>
        <w:id w:val="-951329472"/>
        <w:docPartObj>
          <w:docPartGallery w:val="Page Numbers (Bottom of Page)"/>
          <w:docPartUnique/>
        </w:docPartObj>
      </w:sdtPr>
      <w:sdtEndPr/>
      <w:sdtContent>
        <w:sdt>
          <w:sdtPr>
            <w:rPr>
              <w:sz w:val="20"/>
              <w:szCs w:val="20"/>
            </w:rPr>
            <w:id w:val="1194425485"/>
            <w:docPartObj>
              <w:docPartGallery w:val="Page Numbers (Top of Page)"/>
              <w:docPartUnique/>
            </w:docPartObj>
          </w:sdtPr>
          <w:sdtEndPr/>
          <w:sdtContent>
            <w:r w:rsidR="00813887" w:rsidRPr="00813887">
              <w:rPr>
                <w:sz w:val="20"/>
                <w:szCs w:val="20"/>
              </w:rPr>
              <w:t xml:space="preserve">Page </w:t>
            </w:r>
            <w:r w:rsidR="00813887" w:rsidRPr="00813887">
              <w:rPr>
                <w:b/>
                <w:bCs/>
                <w:sz w:val="20"/>
                <w:szCs w:val="20"/>
              </w:rPr>
              <w:fldChar w:fldCharType="begin"/>
            </w:r>
            <w:r w:rsidR="00813887" w:rsidRPr="00813887">
              <w:rPr>
                <w:b/>
                <w:bCs/>
                <w:sz w:val="20"/>
                <w:szCs w:val="20"/>
              </w:rPr>
              <w:instrText xml:space="preserve"> PAGE </w:instrText>
            </w:r>
            <w:r w:rsidR="00813887" w:rsidRPr="00813887">
              <w:rPr>
                <w:b/>
                <w:bCs/>
                <w:sz w:val="20"/>
                <w:szCs w:val="20"/>
              </w:rPr>
              <w:fldChar w:fldCharType="separate"/>
            </w:r>
            <w:r w:rsidR="00A022FB">
              <w:rPr>
                <w:b/>
                <w:bCs/>
                <w:noProof/>
                <w:sz w:val="20"/>
                <w:szCs w:val="20"/>
              </w:rPr>
              <w:t>2</w:t>
            </w:r>
            <w:r w:rsidR="00813887" w:rsidRPr="00813887">
              <w:rPr>
                <w:b/>
                <w:bCs/>
                <w:sz w:val="20"/>
                <w:szCs w:val="20"/>
              </w:rPr>
              <w:fldChar w:fldCharType="end"/>
            </w:r>
            <w:r w:rsidR="00813887" w:rsidRPr="00813887">
              <w:rPr>
                <w:sz w:val="20"/>
                <w:szCs w:val="20"/>
              </w:rPr>
              <w:t xml:space="preserve"> of </w:t>
            </w:r>
            <w:r w:rsidR="00813887" w:rsidRPr="00813887">
              <w:rPr>
                <w:b/>
                <w:bCs/>
                <w:sz w:val="20"/>
                <w:szCs w:val="20"/>
              </w:rPr>
              <w:fldChar w:fldCharType="begin"/>
            </w:r>
            <w:r w:rsidR="00813887" w:rsidRPr="00813887">
              <w:rPr>
                <w:b/>
                <w:bCs/>
                <w:sz w:val="20"/>
                <w:szCs w:val="20"/>
              </w:rPr>
              <w:instrText xml:space="preserve"> NUMPAGES  </w:instrText>
            </w:r>
            <w:r w:rsidR="00813887" w:rsidRPr="00813887">
              <w:rPr>
                <w:b/>
                <w:bCs/>
                <w:sz w:val="20"/>
                <w:szCs w:val="20"/>
              </w:rPr>
              <w:fldChar w:fldCharType="separate"/>
            </w:r>
            <w:r w:rsidR="00A022FB">
              <w:rPr>
                <w:b/>
                <w:bCs/>
                <w:noProof/>
                <w:sz w:val="20"/>
                <w:szCs w:val="20"/>
              </w:rPr>
              <w:t>2</w:t>
            </w:r>
            <w:r w:rsidR="00813887" w:rsidRPr="00813887">
              <w:rPr>
                <w:b/>
                <w:bCs/>
                <w:sz w:val="20"/>
                <w:szCs w:val="20"/>
              </w:rPr>
              <w:fldChar w:fldCharType="end"/>
            </w:r>
            <w:r w:rsidR="00813887">
              <w:rPr>
                <w:sz w:val="20"/>
                <w:szCs w:val="20"/>
              </w:rPr>
              <w:t xml:space="preserve">                                                                                                                                                            HUD Form 40108                        </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E65" w:rsidRDefault="00906E65">
      <w:r>
        <w:separator/>
      </w:r>
    </w:p>
  </w:footnote>
  <w:footnote w:type="continuationSeparator" w:id="0">
    <w:p w:rsidR="00906E65" w:rsidRDefault="00906E65">
      <w:r>
        <w:continuationSeparator/>
      </w:r>
    </w:p>
  </w:footnote>
  <w:footnote w:type="continuationNotice" w:id="1">
    <w:p w:rsidR="00906E65" w:rsidRDefault="00906E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2" w:type="dxa"/>
      <w:tblLook w:val="04A0" w:firstRow="1" w:lastRow="0" w:firstColumn="1" w:lastColumn="0" w:noHBand="0" w:noVBand="1"/>
    </w:tblPr>
    <w:tblGrid>
      <w:gridCol w:w="2880"/>
      <w:gridCol w:w="4860"/>
      <w:gridCol w:w="2592"/>
    </w:tblGrid>
    <w:tr w:rsidR="00813887" w:rsidRPr="00D719BB" w:rsidTr="00813887">
      <w:tc>
        <w:tcPr>
          <w:tcW w:w="2880" w:type="dxa"/>
        </w:tcPr>
        <w:p w:rsidR="00813887" w:rsidRPr="000710BB" w:rsidRDefault="00813887" w:rsidP="00813887">
          <w:pPr>
            <w:pStyle w:val="Header"/>
            <w:rPr>
              <w:b/>
            </w:rPr>
          </w:pPr>
          <w:r w:rsidRPr="000710BB">
            <w:rPr>
              <w:b/>
            </w:rPr>
            <w:t xml:space="preserve">Timely Distribution of </w:t>
          </w:r>
        </w:p>
        <w:p w:rsidR="00813887" w:rsidRDefault="00813887" w:rsidP="00813887">
          <w:pPr>
            <w:pStyle w:val="Header"/>
            <w:rPr>
              <w:b/>
            </w:rPr>
          </w:pPr>
          <w:r w:rsidRPr="000710BB">
            <w:rPr>
              <w:b/>
            </w:rPr>
            <w:t xml:space="preserve">Funds </w:t>
          </w:r>
          <w:r>
            <w:rPr>
              <w:b/>
            </w:rPr>
            <w:t>by States</w:t>
          </w:r>
        </w:p>
        <w:p w:rsidR="00813887" w:rsidRPr="00090EA2" w:rsidRDefault="00813887" w:rsidP="00813887">
          <w:pPr>
            <w:pStyle w:val="Header"/>
            <w:rPr>
              <w:sz w:val="20"/>
              <w:szCs w:val="20"/>
            </w:rPr>
          </w:pPr>
          <w:r>
            <w:rPr>
              <w:sz w:val="20"/>
              <w:szCs w:val="20"/>
            </w:rPr>
            <w:t>24 CFR 570.494(b)(1)</w:t>
          </w:r>
        </w:p>
      </w:tc>
      <w:tc>
        <w:tcPr>
          <w:tcW w:w="4860" w:type="dxa"/>
        </w:tcPr>
        <w:p w:rsidR="00813887" w:rsidRPr="00090EA2" w:rsidRDefault="00813887" w:rsidP="00813887">
          <w:pPr>
            <w:pStyle w:val="Header"/>
            <w:tabs>
              <w:tab w:val="clear" w:pos="4320"/>
            </w:tabs>
            <w:rPr>
              <w:b/>
              <w:sz w:val="20"/>
              <w:szCs w:val="20"/>
            </w:rPr>
          </w:pPr>
          <w:r w:rsidRPr="00090EA2">
            <w:rPr>
              <w:b/>
              <w:sz w:val="20"/>
              <w:szCs w:val="20"/>
            </w:rPr>
            <w:t>U.S. Department of Housing and Urban Development</w:t>
          </w:r>
        </w:p>
        <w:p w:rsidR="00813887" w:rsidRDefault="00813887" w:rsidP="00813887">
          <w:pPr>
            <w:pStyle w:val="Header"/>
            <w:rPr>
              <w:sz w:val="20"/>
              <w:szCs w:val="20"/>
            </w:rPr>
          </w:pPr>
          <w:r w:rsidRPr="00090EA2">
            <w:rPr>
              <w:sz w:val="20"/>
              <w:szCs w:val="20"/>
            </w:rPr>
            <w:t>Office of Community Planning and Development</w:t>
          </w:r>
        </w:p>
        <w:p w:rsidR="00813887" w:rsidRPr="00090EA2" w:rsidRDefault="00813887" w:rsidP="00813887">
          <w:pPr>
            <w:pStyle w:val="Header"/>
            <w:rPr>
              <w:sz w:val="20"/>
              <w:szCs w:val="20"/>
            </w:rPr>
          </w:pPr>
          <w:r>
            <w:rPr>
              <w:sz w:val="20"/>
              <w:szCs w:val="20"/>
            </w:rPr>
            <w:t>State Community Development Block Grant Program</w:t>
          </w:r>
        </w:p>
      </w:tc>
      <w:tc>
        <w:tcPr>
          <w:tcW w:w="2592" w:type="dxa"/>
        </w:tcPr>
        <w:p w:rsidR="00813887" w:rsidRPr="00D719BB" w:rsidRDefault="00813887" w:rsidP="00813887">
          <w:pPr>
            <w:pStyle w:val="Header"/>
            <w:jc w:val="right"/>
            <w:rPr>
              <w:sz w:val="20"/>
              <w:szCs w:val="20"/>
              <w:lang w:val="es-ES"/>
            </w:rPr>
          </w:pPr>
          <w:r>
            <w:rPr>
              <w:sz w:val="20"/>
              <w:szCs w:val="20"/>
              <w:lang w:val="es-ES"/>
            </w:rPr>
            <w:t>OMB No: 2506-0085</w:t>
          </w:r>
        </w:p>
        <w:p w:rsidR="00813887" w:rsidRPr="00D719BB" w:rsidRDefault="00813887" w:rsidP="00813887">
          <w:pPr>
            <w:pStyle w:val="Header"/>
            <w:jc w:val="right"/>
            <w:rPr>
              <w:lang w:val="es-ES"/>
            </w:rPr>
          </w:pPr>
          <w:r>
            <w:rPr>
              <w:sz w:val="18"/>
              <w:szCs w:val="18"/>
              <w:lang w:val="es-ES"/>
            </w:rPr>
            <w:t>exp. (</w:t>
          </w:r>
          <w:r w:rsidR="003C044A">
            <w:rPr>
              <w:sz w:val="18"/>
              <w:szCs w:val="18"/>
              <w:lang w:val="es-ES"/>
            </w:rPr>
            <w:t>12/30/20</w:t>
          </w:r>
          <w:r w:rsidRPr="00D719BB">
            <w:rPr>
              <w:sz w:val="18"/>
              <w:szCs w:val="18"/>
              <w:lang w:val="es-ES"/>
            </w:rPr>
            <w:t>)</w:t>
          </w:r>
        </w:p>
      </w:tc>
    </w:tr>
  </w:tbl>
  <w:p w:rsidR="00813887" w:rsidRDefault="008138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2" w:type="dxa"/>
      <w:tblInd w:w="-792" w:type="dxa"/>
      <w:tblLook w:val="04A0" w:firstRow="1" w:lastRow="0" w:firstColumn="1" w:lastColumn="0" w:noHBand="0" w:noVBand="1"/>
    </w:tblPr>
    <w:tblGrid>
      <w:gridCol w:w="2880"/>
      <w:gridCol w:w="4860"/>
      <w:gridCol w:w="2592"/>
    </w:tblGrid>
    <w:tr w:rsidR="004A4538" w:rsidRPr="00D719BB" w:rsidTr="00034F91">
      <w:tc>
        <w:tcPr>
          <w:tcW w:w="2880" w:type="dxa"/>
        </w:tcPr>
        <w:p w:rsidR="004A4538" w:rsidRPr="000710BB" w:rsidRDefault="004A4538" w:rsidP="00A67363">
          <w:pPr>
            <w:pStyle w:val="Header"/>
            <w:rPr>
              <w:b/>
            </w:rPr>
          </w:pPr>
          <w:r w:rsidRPr="000710BB">
            <w:rPr>
              <w:b/>
            </w:rPr>
            <w:t xml:space="preserve">Timely Distribution of </w:t>
          </w:r>
        </w:p>
        <w:p w:rsidR="004A4538" w:rsidRDefault="004A4538" w:rsidP="00090EA2">
          <w:pPr>
            <w:pStyle w:val="Header"/>
            <w:rPr>
              <w:b/>
            </w:rPr>
          </w:pPr>
          <w:r w:rsidRPr="000710BB">
            <w:rPr>
              <w:b/>
            </w:rPr>
            <w:t xml:space="preserve">Funds </w:t>
          </w:r>
          <w:r w:rsidR="00090EA2">
            <w:rPr>
              <w:b/>
            </w:rPr>
            <w:t>by States</w:t>
          </w:r>
        </w:p>
        <w:p w:rsidR="00090EA2" w:rsidRPr="00090EA2" w:rsidRDefault="00090EA2" w:rsidP="00090EA2">
          <w:pPr>
            <w:pStyle w:val="Header"/>
            <w:rPr>
              <w:sz w:val="20"/>
              <w:szCs w:val="20"/>
            </w:rPr>
          </w:pPr>
          <w:r>
            <w:rPr>
              <w:sz w:val="20"/>
              <w:szCs w:val="20"/>
            </w:rPr>
            <w:t>24 CFR 570.494(b)(1)</w:t>
          </w:r>
        </w:p>
      </w:tc>
      <w:tc>
        <w:tcPr>
          <w:tcW w:w="4860" w:type="dxa"/>
        </w:tcPr>
        <w:p w:rsidR="004A4538" w:rsidRPr="00090EA2" w:rsidRDefault="00090EA2" w:rsidP="00090EA2">
          <w:pPr>
            <w:pStyle w:val="Header"/>
            <w:tabs>
              <w:tab w:val="clear" w:pos="4320"/>
            </w:tabs>
            <w:rPr>
              <w:b/>
              <w:sz w:val="20"/>
              <w:szCs w:val="20"/>
            </w:rPr>
          </w:pPr>
          <w:r w:rsidRPr="00090EA2">
            <w:rPr>
              <w:b/>
              <w:sz w:val="20"/>
              <w:szCs w:val="20"/>
            </w:rPr>
            <w:t xml:space="preserve">U.S. </w:t>
          </w:r>
          <w:r w:rsidR="004A4538" w:rsidRPr="00090EA2">
            <w:rPr>
              <w:b/>
              <w:sz w:val="20"/>
              <w:szCs w:val="20"/>
            </w:rPr>
            <w:t>Department of Housing and Urban Development</w:t>
          </w:r>
        </w:p>
        <w:p w:rsidR="004A4538" w:rsidRDefault="004A4538" w:rsidP="00090EA2">
          <w:pPr>
            <w:pStyle w:val="Header"/>
            <w:rPr>
              <w:sz w:val="20"/>
              <w:szCs w:val="20"/>
            </w:rPr>
          </w:pPr>
          <w:r w:rsidRPr="00090EA2">
            <w:rPr>
              <w:sz w:val="20"/>
              <w:szCs w:val="20"/>
            </w:rPr>
            <w:t>Office of Community Planning and Development</w:t>
          </w:r>
        </w:p>
        <w:p w:rsidR="00090EA2" w:rsidRPr="00090EA2" w:rsidRDefault="00090EA2" w:rsidP="00090EA2">
          <w:pPr>
            <w:pStyle w:val="Header"/>
            <w:rPr>
              <w:sz w:val="20"/>
              <w:szCs w:val="20"/>
            </w:rPr>
          </w:pPr>
          <w:r>
            <w:rPr>
              <w:sz w:val="20"/>
              <w:szCs w:val="20"/>
            </w:rPr>
            <w:t>State Community Development Block Grant Program</w:t>
          </w:r>
        </w:p>
      </w:tc>
      <w:tc>
        <w:tcPr>
          <w:tcW w:w="2592" w:type="dxa"/>
        </w:tcPr>
        <w:p w:rsidR="004A4538" w:rsidRPr="00D719BB" w:rsidRDefault="004A4538" w:rsidP="00A67363">
          <w:pPr>
            <w:pStyle w:val="Header"/>
            <w:jc w:val="right"/>
            <w:rPr>
              <w:sz w:val="20"/>
              <w:szCs w:val="20"/>
              <w:lang w:val="es-ES"/>
            </w:rPr>
          </w:pPr>
          <w:r>
            <w:rPr>
              <w:sz w:val="20"/>
              <w:szCs w:val="20"/>
              <w:lang w:val="es-ES"/>
            </w:rPr>
            <w:t>OMB No: 2506-0085</w:t>
          </w:r>
        </w:p>
        <w:p w:rsidR="004A4538" w:rsidRPr="00D719BB" w:rsidRDefault="004A4538" w:rsidP="00090EA2">
          <w:pPr>
            <w:pStyle w:val="Header"/>
            <w:jc w:val="right"/>
            <w:rPr>
              <w:lang w:val="es-ES"/>
            </w:rPr>
          </w:pPr>
          <w:r>
            <w:rPr>
              <w:sz w:val="18"/>
              <w:szCs w:val="18"/>
              <w:lang w:val="es-ES"/>
            </w:rPr>
            <w:t>exp. (</w:t>
          </w:r>
          <w:r w:rsidR="00675B32">
            <w:rPr>
              <w:sz w:val="18"/>
              <w:szCs w:val="18"/>
              <w:lang w:val="es-ES"/>
            </w:rPr>
            <w:t>12/31/20</w:t>
          </w:r>
          <w:r w:rsidRPr="00D719BB">
            <w:rPr>
              <w:sz w:val="18"/>
              <w:szCs w:val="18"/>
              <w:lang w:val="es-ES"/>
            </w:rPr>
            <w:t>)</w:t>
          </w:r>
        </w:p>
      </w:tc>
    </w:tr>
  </w:tbl>
  <w:p w:rsidR="004A4538" w:rsidRDefault="004A4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3C19"/>
    <w:multiLevelType w:val="hybridMultilevel"/>
    <w:tmpl w:val="1F3A7BB8"/>
    <w:lvl w:ilvl="0" w:tplc="450AF262">
      <w:start w:val="1"/>
      <w:numFmt w:val="lowerLetter"/>
      <w:lvlText w:val="%1."/>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AC13E01"/>
    <w:multiLevelType w:val="hybridMultilevel"/>
    <w:tmpl w:val="EB8A91AC"/>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125C0012"/>
    <w:multiLevelType w:val="hybridMultilevel"/>
    <w:tmpl w:val="5B30DDA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E254E2"/>
    <w:multiLevelType w:val="hybridMultilevel"/>
    <w:tmpl w:val="737E03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554167"/>
    <w:multiLevelType w:val="hybridMultilevel"/>
    <w:tmpl w:val="9954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8A4249"/>
    <w:multiLevelType w:val="hybridMultilevel"/>
    <w:tmpl w:val="77268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B7361"/>
    <w:multiLevelType w:val="hybridMultilevel"/>
    <w:tmpl w:val="6EB46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D92DB8"/>
    <w:multiLevelType w:val="hybridMultilevel"/>
    <w:tmpl w:val="5DE465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062708"/>
    <w:multiLevelType w:val="hybridMultilevel"/>
    <w:tmpl w:val="D0E810FC"/>
    <w:lvl w:ilvl="0" w:tplc="268C1952">
      <w:start w:val="1"/>
      <w:numFmt w:val="bullet"/>
      <w:lvlText w:val="-"/>
      <w:lvlJc w:val="left"/>
      <w:pPr>
        <w:ind w:left="1080"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044746"/>
    <w:multiLevelType w:val="hybridMultilevel"/>
    <w:tmpl w:val="1D7A4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31377"/>
    <w:multiLevelType w:val="hybridMultilevel"/>
    <w:tmpl w:val="03E85B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294CFB"/>
    <w:multiLevelType w:val="hybridMultilevel"/>
    <w:tmpl w:val="1DF47C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5B027A"/>
    <w:multiLevelType w:val="hybridMultilevel"/>
    <w:tmpl w:val="081A27EE"/>
    <w:lvl w:ilvl="0" w:tplc="5130F5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B05219"/>
    <w:multiLevelType w:val="hybridMultilevel"/>
    <w:tmpl w:val="0BE6B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A86D90"/>
    <w:multiLevelType w:val="hybridMultilevel"/>
    <w:tmpl w:val="F25400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4"/>
  </w:num>
  <w:num w:numId="5">
    <w:abstractNumId w:val="7"/>
  </w:num>
  <w:num w:numId="6">
    <w:abstractNumId w:val="10"/>
  </w:num>
  <w:num w:numId="7">
    <w:abstractNumId w:val="11"/>
  </w:num>
  <w:num w:numId="8">
    <w:abstractNumId w:val="1"/>
  </w:num>
  <w:num w:numId="9">
    <w:abstractNumId w:val="0"/>
  </w:num>
  <w:num w:numId="10">
    <w:abstractNumId w:val="13"/>
  </w:num>
  <w:num w:numId="11">
    <w:abstractNumId w:val="6"/>
  </w:num>
  <w:num w:numId="12">
    <w:abstractNumId w:val="5"/>
  </w:num>
  <w:num w:numId="13">
    <w:abstractNumId w:val="9"/>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93D86A08-72FA-4377-A831-DBE8FC56451F}"/>
  </w:docVars>
  <w:rsids>
    <w:rsidRoot w:val="005D1AE8"/>
    <w:rsid w:val="000156A4"/>
    <w:rsid w:val="00017155"/>
    <w:rsid w:val="00020C16"/>
    <w:rsid w:val="00024DD9"/>
    <w:rsid w:val="000277AD"/>
    <w:rsid w:val="0003373E"/>
    <w:rsid w:val="00034F91"/>
    <w:rsid w:val="00037994"/>
    <w:rsid w:val="00042674"/>
    <w:rsid w:val="0004445D"/>
    <w:rsid w:val="00044B08"/>
    <w:rsid w:val="00050B7C"/>
    <w:rsid w:val="00061E72"/>
    <w:rsid w:val="00064546"/>
    <w:rsid w:val="00073A05"/>
    <w:rsid w:val="0008499A"/>
    <w:rsid w:val="000849D0"/>
    <w:rsid w:val="00090EA2"/>
    <w:rsid w:val="000917D2"/>
    <w:rsid w:val="000B58A0"/>
    <w:rsid w:val="000C054D"/>
    <w:rsid w:val="000D089E"/>
    <w:rsid w:val="000E53DE"/>
    <w:rsid w:val="000E5D39"/>
    <w:rsid w:val="00103958"/>
    <w:rsid w:val="00113DDC"/>
    <w:rsid w:val="00117002"/>
    <w:rsid w:val="00117728"/>
    <w:rsid w:val="00132957"/>
    <w:rsid w:val="001358DA"/>
    <w:rsid w:val="001434E6"/>
    <w:rsid w:val="001440D7"/>
    <w:rsid w:val="001626B7"/>
    <w:rsid w:val="001646EC"/>
    <w:rsid w:val="00166C38"/>
    <w:rsid w:val="00182C5F"/>
    <w:rsid w:val="00182E81"/>
    <w:rsid w:val="001A6242"/>
    <w:rsid w:val="001B1E23"/>
    <w:rsid w:val="001B5D2D"/>
    <w:rsid w:val="001C29B1"/>
    <w:rsid w:val="001C50D0"/>
    <w:rsid w:val="001D71F7"/>
    <w:rsid w:val="001E2709"/>
    <w:rsid w:val="001F7F16"/>
    <w:rsid w:val="00203DD4"/>
    <w:rsid w:val="00204AF7"/>
    <w:rsid w:val="002151C4"/>
    <w:rsid w:val="0021566A"/>
    <w:rsid w:val="00216544"/>
    <w:rsid w:val="00220471"/>
    <w:rsid w:val="00220B4C"/>
    <w:rsid w:val="0023112B"/>
    <w:rsid w:val="00262581"/>
    <w:rsid w:val="00267174"/>
    <w:rsid w:val="002760B1"/>
    <w:rsid w:val="0028030C"/>
    <w:rsid w:val="00292C65"/>
    <w:rsid w:val="00293C98"/>
    <w:rsid w:val="00295F48"/>
    <w:rsid w:val="002A00D5"/>
    <w:rsid w:val="002C19B0"/>
    <w:rsid w:val="002C1A3C"/>
    <w:rsid w:val="002C2A26"/>
    <w:rsid w:val="002C5A76"/>
    <w:rsid w:val="002C730D"/>
    <w:rsid w:val="002D3DAB"/>
    <w:rsid w:val="002D43D6"/>
    <w:rsid w:val="002D74A2"/>
    <w:rsid w:val="002E13F3"/>
    <w:rsid w:val="002E3454"/>
    <w:rsid w:val="002E4870"/>
    <w:rsid w:val="002E55BB"/>
    <w:rsid w:val="002E6BB9"/>
    <w:rsid w:val="002E7246"/>
    <w:rsid w:val="002F3100"/>
    <w:rsid w:val="0030727C"/>
    <w:rsid w:val="00315664"/>
    <w:rsid w:val="00315B78"/>
    <w:rsid w:val="00317BD5"/>
    <w:rsid w:val="0032144E"/>
    <w:rsid w:val="00330E87"/>
    <w:rsid w:val="0034496D"/>
    <w:rsid w:val="00355942"/>
    <w:rsid w:val="00363696"/>
    <w:rsid w:val="00371F46"/>
    <w:rsid w:val="00382A2E"/>
    <w:rsid w:val="003839F0"/>
    <w:rsid w:val="0038688F"/>
    <w:rsid w:val="00397F3F"/>
    <w:rsid w:val="003B147F"/>
    <w:rsid w:val="003C044A"/>
    <w:rsid w:val="003C174C"/>
    <w:rsid w:val="003C610B"/>
    <w:rsid w:val="003D47DF"/>
    <w:rsid w:val="003D4DBA"/>
    <w:rsid w:val="003E1D32"/>
    <w:rsid w:val="003F4399"/>
    <w:rsid w:val="0040001D"/>
    <w:rsid w:val="004000E9"/>
    <w:rsid w:val="00400614"/>
    <w:rsid w:val="0040156A"/>
    <w:rsid w:val="004047D6"/>
    <w:rsid w:val="004104A7"/>
    <w:rsid w:val="00427497"/>
    <w:rsid w:val="00431AD1"/>
    <w:rsid w:val="00443B13"/>
    <w:rsid w:val="00451E61"/>
    <w:rsid w:val="00463127"/>
    <w:rsid w:val="00463482"/>
    <w:rsid w:val="00470A53"/>
    <w:rsid w:val="00481426"/>
    <w:rsid w:val="0049469B"/>
    <w:rsid w:val="00497A94"/>
    <w:rsid w:val="004A4538"/>
    <w:rsid w:val="004B0AD1"/>
    <w:rsid w:val="004C4FA5"/>
    <w:rsid w:val="004D17A4"/>
    <w:rsid w:val="004F0706"/>
    <w:rsid w:val="004F24CD"/>
    <w:rsid w:val="004F2B24"/>
    <w:rsid w:val="004F6D63"/>
    <w:rsid w:val="004F73CB"/>
    <w:rsid w:val="00505630"/>
    <w:rsid w:val="005062BF"/>
    <w:rsid w:val="00511BA2"/>
    <w:rsid w:val="00530B54"/>
    <w:rsid w:val="00533225"/>
    <w:rsid w:val="0054002B"/>
    <w:rsid w:val="005440E5"/>
    <w:rsid w:val="00546FE9"/>
    <w:rsid w:val="00550400"/>
    <w:rsid w:val="00550E27"/>
    <w:rsid w:val="00560433"/>
    <w:rsid w:val="00567264"/>
    <w:rsid w:val="005700DB"/>
    <w:rsid w:val="00575945"/>
    <w:rsid w:val="005870FF"/>
    <w:rsid w:val="005A54A3"/>
    <w:rsid w:val="005B691E"/>
    <w:rsid w:val="005B77F5"/>
    <w:rsid w:val="005C152C"/>
    <w:rsid w:val="005D0EA2"/>
    <w:rsid w:val="005D1AE8"/>
    <w:rsid w:val="005D1F03"/>
    <w:rsid w:val="005D2CEE"/>
    <w:rsid w:val="005E0C8A"/>
    <w:rsid w:val="005E3B1C"/>
    <w:rsid w:val="005F4282"/>
    <w:rsid w:val="006043ED"/>
    <w:rsid w:val="00613A81"/>
    <w:rsid w:val="0061631C"/>
    <w:rsid w:val="00622684"/>
    <w:rsid w:val="006276F0"/>
    <w:rsid w:val="00630B6C"/>
    <w:rsid w:val="00643493"/>
    <w:rsid w:val="00646C15"/>
    <w:rsid w:val="00647417"/>
    <w:rsid w:val="006568ED"/>
    <w:rsid w:val="00666E4E"/>
    <w:rsid w:val="006725FE"/>
    <w:rsid w:val="00675B32"/>
    <w:rsid w:val="006832D2"/>
    <w:rsid w:val="00687490"/>
    <w:rsid w:val="006A31FC"/>
    <w:rsid w:val="006A55C3"/>
    <w:rsid w:val="006A789E"/>
    <w:rsid w:val="006B217E"/>
    <w:rsid w:val="006B5131"/>
    <w:rsid w:val="006B69A4"/>
    <w:rsid w:val="006E63EF"/>
    <w:rsid w:val="006F2311"/>
    <w:rsid w:val="006F48DB"/>
    <w:rsid w:val="00700D48"/>
    <w:rsid w:val="00711E16"/>
    <w:rsid w:val="00714614"/>
    <w:rsid w:val="007225E1"/>
    <w:rsid w:val="007236ED"/>
    <w:rsid w:val="00724234"/>
    <w:rsid w:val="00734A16"/>
    <w:rsid w:val="00735788"/>
    <w:rsid w:val="00747006"/>
    <w:rsid w:val="00752C49"/>
    <w:rsid w:val="00757801"/>
    <w:rsid w:val="0076675F"/>
    <w:rsid w:val="00766853"/>
    <w:rsid w:val="00787A32"/>
    <w:rsid w:val="007B0BC7"/>
    <w:rsid w:val="007B1FEC"/>
    <w:rsid w:val="007B3494"/>
    <w:rsid w:val="007C25E9"/>
    <w:rsid w:val="007D6304"/>
    <w:rsid w:val="007E63F0"/>
    <w:rsid w:val="007F2BA2"/>
    <w:rsid w:val="00813887"/>
    <w:rsid w:val="00817374"/>
    <w:rsid w:val="00820833"/>
    <w:rsid w:val="008271A1"/>
    <w:rsid w:val="00830F4D"/>
    <w:rsid w:val="00835056"/>
    <w:rsid w:val="00835406"/>
    <w:rsid w:val="0085099A"/>
    <w:rsid w:val="00855CB8"/>
    <w:rsid w:val="008626CB"/>
    <w:rsid w:val="00867A9B"/>
    <w:rsid w:val="00876CD6"/>
    <w:rsid w:val="00897338"/>
    <w:rsid w:val="008A0C01"/>
    <w:rsid w:val="008A4CCD"/>
    <w:rsid w:val="008B0648"/>
    <w:rsid w:val="008B28C8"/>
    <w:rsid w:val="008B47B4"/>
    <w:rsid w:val="008C0B66"/>
    <w:rsid w:val="008C45EC"/>
    <w:rsid w:val="008D3D73"/>
    <w:rsid w:val="0090273D"/>
    <w:rsid w:val="00903E5F"/>
    <w:rsid w:val="00903EFD"/>
    <w:rsid w:val="00906E65"/>
    <w:rsid w:val="00914887"/>
    <w:rsid w:val="00920AAA"/>
    <w:rsid w:val="00941999"/>
    <w:rsid w:val="00973247"/>
    <w:rsid w:val="0097505D"/>
    <w:rsid w:val="00984BC1"/>
    <w:rsid w:val="0098533A"/>
    <w:rsid w:val="00992C2E"/>
    <w:rsid w:val="009B58FE"/>
    <w:rsid w:val="009C2F8D"/>
    <w:rsid w:val="009C38AA"/>
    <w:rsid w:val="009C4F92"/>
    <w:rsid w:val="009E179F"/>
    <w:rsid w:val="009E6863"/>
    <w:rsid w:val="009F05D2"/>
    <w:rsid w:val="00A0021D"/>
    <w:rsid w:val="00A008C3"/>
    <w:rsid w:val="00A022FB"/>
    <w:rsid w:val="00A02E98"/>
    <w:rsid w:val="00A04671"/>
    <w:rsid w:val="00A137D8"/>
    <w:rsid w:val="00A13D50"/>
    <w:rsid w:val="00A271E7"/>
    <w:rsid w:val="00A53A8E"/>
    <w:rsid w:val="00A55823"/>
    <w:rsid w:val="00A749DC"/>
    <w:rsid w:val="00A84C1E"/>
    <w:rsid w:val="00A917C9"/>
    <w:rsid w:val="00A930DE"/>
    <w:rsid w:val="00A968DF"/>
    <w:rsid w:val="00AA034A"/>
    <w:rsid w:val="00AA0407"/>
    <w:rsid w:val="00AA74D4"/>
    <w:rsid w:val="00AD2E4E"/>
    <w:rsid w:val="00AE2B45"/>
    <w:rsid w:val="00AE455A"/>
    <w:rsid w:val="00AE6978"/>
    <w:rsid w:val="00B07E62"/>
    <w:rsid w:val="00B15B78"/>
    <w:rsid w:val="00B263F9"/>
    <w:rsid w:val="00B339C6"/>
    <w:rsid w:val="00B50C65"/>
    <w:rsid w:val="00B5651A"/>
    <w:rsid w:val="00B66F71"/>
    <w:rsid w:val="00B677D1"/>
    <w:rsid w:val="00B71D25"/>
    <w:rsid w:val="00B82860"/>
    <w:rsid w:val="00B83710"/>
    <w:rsid w:val="00B84212"/>
    <w:rsid w:val="00B94BF4"/>
    <w:rsid w:val="00B9519D"/>
    <w:rsid w:val="00BA0B52"/>
    <w:rsid w:val="00BA4E80"/>
    <w:rsid w:val="00BA71FF"/>
    <w:rsid w:val="00BB70A5"/>
    <w:rsid w:val="00BC0996"/>
    <w:rsid w:val="00BC4106"/>
    <w:rsid w:val="00BC7A08"/>
    <w:rsid w:val="00BC7A30"/>
    <w:rsid w:val="00BD4B06"/>
    <w:rsid w:val="00BE38CF"/>
    <w:rsid w:val="00BF01D7"/>
    <w:rsid w:val="00BF0551"/>
    <w:rsid w:val="00BF3175"/>
    <w:rsid w:val="00BF601C"/>
    <w:rsid w:val="00C022AB"/>
    <w:rsid w:val="00C029F4"/>
    <w:rsid w:val="00C032EC"/>
    <w:rsid w:val="00C06DE0"/>
    <w:rsid w:val="00C14076"/>
    <w:rsid w:val="00C14CD8"/>
    <w:rsid w:val="00C15D4E"/>
    <w:rsid w:val="00C17AFA"/>
    <w:rsid w:val="00C260C6"/>
    <w:rsid w:val="00C27710"/>
    <w:rsid w:val="00C3508E"/>
    <w:rsid w:val="00C454B5"/>
    <w:rsid w:val="00C45FDA"/>
    <w:rsid w:val="00C505D4"/>
    <w:rsid w:val="00C52057"/>
    <w:rsid w:val="00C8795A"/>
    <w:rsid w:val="00C905BF"/>
    <w:rsid w:val="00C93E3C"/>
    <w:rsid w:val="00CB08A0"/>
    <w:rsid w:val="00CB2E7C"/>
    <w:rsid w:val="00CB5BCC"/>
    <w:rsid w:val="00CB5CB2"/>
    <w:rsid w:val="00CB61F0"/>
    <w:rsid w:val="00CC1135"/>
    <w:rsid w:val="00CC3156"/>
    <w:rsid w:val="00CC370A"/>
    <w:rsid w:val="00CC7B89"/>
    <w:rsid w:val="00CE19E3"/>
    <w:rsid w:val="00CF4B9B"/>
    <w:rsid w:val="00D14DAE"/>
    <w:rsid w:val="00D237CA"/>
    <w:rsid w:val="00D329FD"/>
    <w:rsid w:val="00D34D17"/>
    <w:rsid w:val="00D351E9"/>
    <w:rsid w:val="00D366F9"/>
    <w:rsid w:val="00D6135B"/>
    <w:rsid w:val="00D92605"/>
    <w:rsid w:val="00D92CEE"/>
    <w:rsid w:val="00DB27BB"/>
    <w:rsid w:val="00DB2B51"/>
    <w:rsid w:val="00DC142A"/>
    <w:rsid w:val="00DC2609"/>
    <w:rsid w:val="00DD2B30"/>
    <w:rsid w:val="00DE2409"/>
    <w:rsid w:val="00DE70EE"/>
    <w:rsid w:val="00DF0BCB"/>
    <w:rsid w:val="00DF225E"/>
    <w:rsid w:val="00DF2543"/>
    <w:rsid w:val="00DF3820"/>
    <w:rsid w:val="00E14165"/>
    <w:rsid w:val="00E31805"/>
    <w:rsid w:val="00E4679E"/>
    <w:rsid w:val="00E61B47"/>
    <w:rsid w:val="00E7780E"/>
    <w:rsid w:val="00E84062"/>
    <w:rsid w:val="00E864EC"/>
    <w:rsid w:val="00E9124B"/>
    <w:rsid w:val="00E9161D"/>
    <w:rsid w:val="00E9574B"/>
    <w:rsid w:val="00EA13CE"/>
    <w:rsid w:val="00EA17EA"/>
    <w:rsid w:val="00EA2A05"/>
    <w:rsid w:val="00EA3403"/>
    <w:rsid w:val="00EB2EC3"/>
    <w:rsid w:val="00EB635F"/>
    <w:rsid w:val="00EC4E2C"/>
    <w:rsid w:val="00EC7DED"/>
    <w:rsid w:val="00EF52E8"/>
    <w:rsid w:val="00EF7927"/>
    <w:rsid w:val="00F12E78"/>
    <w:rsid w:val="00F22381"/>
    <w:rsid w:val="00F275D7"/>
    <w:rsid w:val="00F31BDF"/>
    <w:rsid w:val="00F36B2C"/>
    <w:rsid w:val="00F4146E"/>
    <w:rsid w:val="00F429B5"/>
    <w:rsid w:val="00F432C6"/>
    <w:rsid w:val="00F612FB"/>
    <w:rsid w:val="00F71F33"/>
    <w:rsid w:val="00F81A71"/>
    <w:rsid w:val="00F81D8D"/>
    <w:rsid w:val="00F95B22"/>
    <w:rsid w:val="00F9725E"/>
    <w:rsid w:val="00FB2DB3"/>
    <w:rsid w:val="00FB6225"/>
    <w:rsid w:val="00FC1898"/>
    <w:rsid w:val="00FC5B55"/>
    <w:rsid w:val="00FD74D7"/>
    <w:rsid w:val="00FF0611"/>
    <w:rsid w:val="00FF2628"/>
    <w:rsid w:val="00FF2CFA"/>
    <w:rsid w:val="00FF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135B"/>
    <w:rPr>
      <w:sz w:val="24"/>
      <w:szCs w:val="24"/>
    </w:rPr>
  </w:style>
  <w:style w:type="paragraph" w:styleId="Heading1">
    <w:name w:val="heading 1"/>
    <w:basedOn w:val="Normal"/>
    <w:next w:val="Normal"/>
    <w:qFormat/>
    <w:rsid w:val="00D6135B"/>
    <w:pPr>
      <w:keepNext/>
      <w:outlineLvl w:val="0"/>
    </w:pPr>
    <w:rPr>
      <w:b/>
    </w:rPr>
  </w:style>
  <w:style w:type="paragraph" w:styleId="Heading2">
    <w:name w:val="heading 2"/>
    <w:basedOn w:val="Normal"/>
    <w:next w:val="Normal"/>
    <w:qFormat/>
    <w:rsid w:val="00D6135B"/>
    <w:pPr>
      <w:keepNext/>
      <w:jc w:val="both"/>
      <w:outlineLvl w:val="1"/>
    </w:pPr>
    <w:rPr>
      <w:b/>
      <w:bCs/>
    </w:rPr>
  </w:style>
  <w:style w:type="paragraph" w:styleId="Heading4">
    <w:name w:val="heading 4"/>
    <w:basedOn w:val="Normal"/>
    <w:next w:val="Normal"/>
    <w:qFormat/>
    <w:rsid w:val="00D6135B"/>
    <w:pPr>
      <w:keepNext/>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Block">
    <w:name w:val="Address Block"/>
    <w:basedOn w:val="Normal"/>
    <w:rsid w:val="00D6135B"/>
    <w:pPr>
      <w:widowControl w:val="0"/>
      <w:tabs>
        <w:tab w:val="left" w:pos="180"/>
      </w:tabs>
      <w:overflowPunct w:val="0"/>
      <w:autoSpaceDE w:val="0"/>
      <w:autoSpaceDN w:val="0"/>
      <w:adjustRightInd w:val="0"/>
      <w:ind w:left="187" w:right="5040" w:hanging="187"/>
      <w:textAlignment w:val="baseline"/>
    </w:pPr>
    <w:rPr>
      <w:spacing w:val="-3"/>
      <w:szCs w:val="20"/>
    </w:rPr>
  </w:style>
  <w:style w:type="paragraph" w:customStyle="1" w:styleId="Signatureblock">
    <w:name w:val="Signature block"/>
    <w:basedOn w:val="Normal"/>
    <w:rsid w:val="00D6135B"/>
    <w:pPr>
      <w:widowControl w:val="0"/>
      <w:tabs>
        <w:tab w:val="left" w:pos="4500"/>
      </w:tabs>
      <w:overflowPunct w:val="0"/>
      <w:autoSpaceDE w:val="0"/>
      <w:autoSpaceDN w:val="0"/>
      <w:adjustRightInd w:val="0"/>
      <w:ind w:left="4500" w:hanging="180"/>
      <w:textAlignment w:val="baseline"/>
    </w:pPr>
    <w:rPr>
      <w:spacing w:val="-3"/>
      <w:szCs w:val="20"/>
    </w:rPr>
  </w:style>
  <w:style w:type="paragraph" w:styleId="BodyTextIndent">
    <w:name w:val="Body Text Indent"/>
    <w:basedOn w:val="Normal"/>
    <w:semiHidden/>
    <w:rsid w:val="00D6135B"/>
    <w:pPr>
      <w:widowControl w:val="0"/>
      <w:suppressAutoHyphens/>
      <w:overflowPunct w:val="0"/>
      <w:autoSpaceDE w:val="0"/>
      <w:autoSpaceDN w:val="0"/>
      <w:adjustRightInd w:val="0"/>
      <w:ind w:firstLine="720"/>
      <w:textAlignment w:val="baseline"/>
    </w:pPr>
    <w:rPr>
      <w:szCs w:val="20"/>
    </w:rPr>
  </w:style>
  <w:style w:type="paragraph" w:customStyle="1" w:styleId="Dateblock">
    <w:name w:val="Date block"/>
    <w:basedOn w:val="Normal"/>
    <w:rsid w:val="00D6135B"/>
    <w:pPr>
      <w:widowControl w:val="0"/>
      <w:overflowPunct w:val="0"/>
      <w:autoSpaceDE w:val="0"/>
      <w:autoSpaceDN w:val="0"/>
      <w:adjustRightInd w:val="0"/>
      <w:ind w:left="4320"/>
      <w:textAlignment w:val="baseline"/>
    </w:pPr>
    <w:rPr>
      <w:spacing w:val="-3"/>
      <w:szCs w:val="20"/>
    </w:rPr>
  </w:style>
  <w:style w:type="paragraph" w:customStyle="1" w:styleId="ccblock">
    <w:name w:val="cc block"/>
    <w:basedOn w:val="Normal"/>
    <w:rsid w:val="00D6135B"/>
    <w:pPr>
      <w:widowControl w:val="0"/>
      <w:overflowPunct w:val="0"/>
      <w:autoSpaceDE w:val="0"/>
      <w:autoSpaceDN w:val="0"/>
      <w:adjustRightInd w:val="0"/>
      <w:ind w:left="270" w:hanging="270"/>
      <w:textAlignment w:val="baseline"/>
    </w:pPr>
    <w:rPr>
      <w:spacing w:val="-3"/>
      <w:szCs w:val="20"/>
    </w:rPr>
  </w:style>
  <w:style w:type="paragraph" w:customStyle="1" w:styleId="Longquote">
    <w:name w:val="Long quote"/>
    <w:basedOn w:val="Normal"/>
    <w:rsid w:val="00D6135B"/>
    <w:pPr>
      <w:overflowPunct w:val="0"/>
      <w:autoSpaceDE w:val="0"/>
      <w:autoSpaceDN w:val="0"/>
      <w:adjustRightInd w:val="0"/>
      <w:ind w:left="720" w:right="720"/>
      <w:textAlignment w:val="baseline"/>
    </w:pPr>
    <w:rPr>
      <w:spacing w:val="-3"/>
      <w:szCs w:val="20"/>
    </w:rPr>
  </w:style>
  <w:style w:type="paragraph" w:customStyle="1" w:styleId="tabletextarial">
    <w:name w:val="table_text_arial"/>
    <w:basedOn w:val="Normal"/>
    <w:rsid w:val="00D6135B"/>
    <w:pPr>
      <w:keepLines/>
      <w:widowControl w:val="0"/>
      <w:tabs>
        <w:tab w:val="left" w:pos="0"/>
        <w:tab w:val="left" w:pos="720"/>
        <w:tab w:val="left" w:pos="1080"/>
        <w:tab w:val="left" w:pos="1440"/>
        <w:tab w:val="left" w:pos="1800"/>
        <w:tab w:val="left" w:pos="2160"/>
        <w:tab w:val="left" w:pos="2520"/>
        <w:tab w:val="left" w:pos="2880"/>
      </w:tabs>
      <w:suppressAutoHyphens/>
      <w:overflowPunct w:val="0"/>
      <w:autoSpaceDE w:val="0"/>
      <w:autoSpaceDN w:val="0"/>
      <w:adjustRightInd w:val="0"/>
      <w:spacing w:before="80" w:after="80" w:line="240" w:lineRule="atLeast"/>
      <w:textAlignment w:val="baseline"/>
    </w:pPr>
    <w:rPr>
      <w:rFonts w:ascii="Arial" w:hAnsi="Arial"/>
      <w:sz w:val="20"/>
      <w:szCs w:val="20"/>
    </w:rPr>
  </w:style>
  <w:style w:type="paragraph" w:styleId="NormalWeb">
    <w:name w:val="Normal (Web)"/>
    <w:basedOn w:val="Normal"/>
    <w:semiHidden/>
    <w:rsid w:val="00D6135B"/>
    <w:pPr>
      <w:spacing w:before="100" w:beforeAutospacing="1" w:after="100" w:afterAutospacing="1"/>
    </w:pPr>
  </w:style>
  <w:style w:type="paragraph" w:styleId="BodyText2">
    <w:name w:val="Body Text 2"/>
    <w:basedOn w:val="Normal"/>
    <w:semiHidden/>
    <w:rsid w:val="00D6135B"/>
    <w:pPr>
      <w:tabs>
        <w:tab w:val="left" w:pos="0"/>
        <w:tab w:val="left" w:pos="720"/>
        <w:tab w:val="left" w:pos="1440"/>
        <w:tab w:val="left" w:pos="2160"/>
        <w:tab w:val="left" w:pos="2880"/>
        <w:tab w:val="left" w:pos="3600"/>
        <w:tab w:val="left" w:pos="4320"/>
      </w:tabs>
      <w:autoSpaceDE w:val="0"/>
      <w:autoSpaceDN w:val="0"/>
      <w:adjustRightInd w:val="0"/>
      <w:spacing w:line="240" w:lineRule="atLeast"/>
    </w:pPr>
    <w:rPr>
      <w:color w:val="000000"/>
      <w:szCs w:val="20"/>
    </w:rPr>
  </w:style>
  <w:style w:type="paragraph" w:styleId="Header">
    <w:name w:val="header"/>
    <w:basedOn w:val="Normal"/>
    <w:semiHidden/>
    <w:rsid w:val="00D6135B"/>
    <w:pPr>
      <w:tabs>
        <w:tab w:val="center" w:pos="4320"/>
        <w:tab w:val="right" w:pos="8640"/>
      </w:tabs>
    </w:pPr>
  </w:style>
  <w:style w:type="paragraph" w:styleId="Footer">
    <w:name w:val="footer"/>
    <w:basedOn w:val="Normal"/>
    <w:link w:val="FooterChar"/>
    <w:uiPriority w:val="99"/>
    <w:rsid w:val="00D6135B"/>
    <w:pPr>
      <w:tabs>
        <w:tab w:val="center" w:pos="4320"/>
        <w:tab w:val="right" w:pos="8640"/>
      </w:tabs>
    </w:pPr>
  </w:style>
  <w:style w:type="character" w:styleId="PageNumber">
    <w:name w:val="page number"/>
    <w:basedOn w:val="DefaultParagraphFont"/>
    <w:semiHidden/>
    <w:rsid w:val="00D6135B"/>
  </w:style>
  <w:style w:type="paragraph" w:styleId="BodyTextIndent2">
    <w:name w:val="Body Text Indent 2"/>
    <w:basedOn w:val="Normal"/>
    <w:semiHidden/>
    <w:rsid w:val="00D6135B"/>
    <w:pPr>
      <w:ind w:firstLine="540"/>
    </w:pPr>
  </w:style>
  <w:style w:type="paragraph" w:styleId="Caption">
    <w:name w:val="caption"/>
    <w:basedOn w:val="Normal"/>
    <w:next w:val="Normal"/>
    <w:qFormat/>
    <w:rsid w:val="00D6135B"/>
    <w:pPr>
      <w:widowControl w:val="0"/>
      <w:overflowPunct w:val="0"/>
      <w:autoSpaceDE w:val="0"/>
      <w:autoSpaceDN w:val="0"/>
      <w:adjustRightInd w:val="0"/>
      <w:textAlignment w:val="baseline"/>
    </w:pPr>
    <w:rPr>
      <w:rFonts w:ascii="Dutch Roman 12pt" w:hAnsi="Dutch Roman 12pt"/>
      <w:szCs w:val="20"/>
    </w:rPr>
  </w:style>
  <w:style w:type="paragraph" w:styleId="BodyText">
    <w:name w:val="Body Text"/>
    <w:basedOn w:val="Normal"/>
    <w:semiHidden/>
    <w:rsid w:val="00D6135B"/>
    <w:rPr>
      <w:rFonts w:ascii="Arial" w:hAnsi="Arial" w:cs="Arial"/>
      <w:b/>
      <w:bCs/>
    </w:rPr>
  </w:style>
  <w:style w:type="paragraph" w:styleId="BalloonText">
    <w:name w:val="Balloon Text"/>
    <w:basedOn w:val="Normal"/>
    <w:link w:val="BalloonTextChar"/>
    <w:uiPriority w:val="99"/>
    <w:semiHidden/>
    <w:unhideWhenUsed/>
    <w:rsid w:val="002E7246"/>
    <w:rPr>
      <w:rFonts w:ascii="Tahoma" w:hAnsi="Tahoma" w:cs="Tahoma"/>
      <w:sz w:val="16"/>
      <w:szCs w:val="16"/>
    </w:rPr>
  </w:style>
  <w:style w:type="character" w:customStyle="1" w:styleId="BalloonTextChar">
    <w:name w:val="Balloon Text Char"/>
    <w:basedOn w:val="DefaultParagraphFont"/>
    <w:link w:val="BalloonText"/>
    <w:uiPriority w:val="99"/>
    <w:semiHidden/>
    <w:rsid w:val="002E7246"/>
    <w:rPr>
      <w:rFonts w:ascii="Tahoma" w:hAnsi="Tahoma" w:cs="Tahoma"/>
      <w:sz w:val="16"/>
      <w:szCs w:val="16"/>
    </w:rPr>
  </w:style>
  <w:style w:type="character" w:styleId="Hyperlink">
    <w:name w:val="Hyperlink"/>
    <w:basedOn w:val="DefaultParagraphFont"/>
    <w:uiPriority w:val="99"/>
    <w:unhideWhenUsed/>
    <w:rsid w:val="00622684"/>
    <w:rPr>
      <w:color w:val="0000FF" w:themeColor="hyperlink"/>
      <w:u w:val="single"/>
    </w:rPr>
  </w:style>
  <w:style w:type="paragraph" w:styleId="ListParagraph">
    <w:name w:val="List Paragraph"/>
    <w:basedOn w:val="Normal"/>
    <w:uiPriority w:val="34"/>
    <w:qFormat/>
    <w:rsid w:val="00A917C9"/>
    <w:pPr>
      <w:ind w:left="720"/>
      <w:contextualSpacing/>
    </w:pPr>
  </w:style>
  <w:style w:type="paragraph" w:customStyle="1" w:styleId="Default">
    <w:name w:val="Default"/>
    <w:rsid w:val="0076675F"/>
    <w:pPr>
      <w:autoSpaceDE w:val="0"/>
      <w:autoSpaceDN w:val="0"/>
      <w:adjustRightInd w:val="0"/>
    </w:pPr>
    <w:rPr>
      <w:color w:val="000000"/>
      <w:sz w:val="24"/>
      <w:szCs w:val="24"/>
    </w:rPr>
  </w:style>
  <w:style w:type="paragraph" w:customStyle="1" w:styleId="CM2">
    <w:name w:val="CM2"/>
    <w:basedOn w:val="Default"/>
    <w:next w:val="Default"/>
    <w:uiPriority w:val="99"/>
    <w:rsid w:val="0076675F"/>
    <w:rPr>
      <w:color w:val="auto"/>
    </w:rPr>
  </w:style>
  <w:style w:type="paragraph" w:customStyle="1" w:styleId="CM3">
    <w:name w:val="CM3"/>
    <w:basedOn w:val="Default"/>
    <w:next w:val="Default"/>
    <w:uiPriority w:val="99"/>
    <w:rsid w:val="0076675F"/>
    <w:rPr>
      <w:color w:val="auto"/>
    </w:rPr>
  </w:style>
  <w:style w:type="paragraph" w:customStyle="1" w:styleId="CM4">
    <w:name w:val="CM4"/>
    <w:basedOn w:val="Default"/>
    <w:next w:val="Default"/>
    <w:uiPriority w:val="99"/>
    <w:rsid w:val="0076675F"/>
    <w:pPr>
      <w:spacing w:line="280" w:lineRule="atLeast"/>
    </w:pPr>
    <w:rPr>
      <w:color w:val="auto"/>
    </w:rPr>
  </w:style>
  <w:style w:type="paragraph" w:customStyle="1" w:styleId="CM9">
    <w:name w:val="CM9"/>
    <w:basedOn w:val="Default"/>
    <w:next w:val="Default"/>
    <w:uiPriority w:val="99"/>
    <w:rsid w:val="0076675F"/>
    <w:rPr>
      <w:color w:val="auto"/>
    </w:rPr>
  </w:style>
  <w:style w:type="character" w:styleId="CommentReference">
    <w:name w:val="annotation reference"/>
    <w:basedOn w:val="DefaultParagraphFont"/>
    <w:uiPriority w:val="99"/>
    <w:semiHidden/>
    <w:unhideWhenUsed/>
    <w:rsid w:val="009C4F92"/>
    <w:rPr>
      <w:sz w:val="16"/>
      <w:szCs w:val="16"/>
    </w:rPr>
  </w:style>
  <w:style w:type="paragraph" w:styleId="CommentText">
    <w:name w:val="annotation text"/>
    <w:basedOn w:val="Normal"/>
    <w:link w:val="CommentTextChar"/>
    <w:unhideWhenUsed/>
    <w:rsid w:val="009C4F92"/>
    <w:rPr>
      <w:sz w:val="20"/>
      <w:szCs w:val="20"/>
    </w:rPr>
  </w:style>
  <w:style w:type="character" w:customStyle="1" w:styleId="CommentTextChar">
    <w:name w:val="Comment Text Char"/>
    <w:basedOn w:val="DefaultParagraphFont"/>
    <w:link w:val="CommentText"/>
    <w:rsid w:val="009C4F92"/>
  </w:style>
  <w:style w:type="paragraph" w:styleId="CommentSubject">
    <w:name w:val="annotation subject"/>
    <w:basedOn w:val="CommentText"/>
    <w:next w:val="CommentText"/>
    <w:link w:val="CommentSubjectChar"/>
    <w:uiPriority w:val="99"/>
    <w:semiHidden/>
    <w:unhideWhenUsed/>
    <w:rsid w:val="009C4F92"/>
    <w:rPr>
      <w:b/>
      <w:bCs/>
    </w:rPr>
  </w:style>
  <w:style w:type="character" w:customStyle="1" w:styleId="CommentSubjectChar">
    <w:name w:val="Comment Subject Char"/>
    <w:basedOn w:val="CommentTextChar"/>
    <w:link w:val="CommentSubject"/>
    <w:uiPriority w:val="99"/>
    <w:semiHidden/>
    <w:rsid w:val="009C4F92"/>
    <w:rPr>
      <w:b/>
      <w:bCs/>
    </w:rPr>
  </w:style>
  <w:style w:type="paragraph" w:styleId="FootnoteText">
    <w:name w:val="footnote text"/>
    <w:basedOn w:val="Normal"/>
    <w:link w:val="FootnoteTextChar"/>
    <w:uiPriority w:val="99"/>
    <w:semiHidden/>
    <w:unhideWhenUsed/>
    <w:rsid w:val="002C730D"/>
    <w:rPr>
      <w:sz w:val="20"/>
      <w:szCs w:val="20"/>
    </w:rPr>
  </w:style>
  <w:style w:type="character" w:customStyle="1" w:styleId="FootnoteTextChar">
    <w:name w:val="Footnote Text Char"/>
    <w:basedOn w:val="DefaultParagraphFont"/>
    <w:link w:val="FootnoteText"/>
    <w:uiPriority w:val="99"/>
    <w:semiHidden/>
    <w:rsid w:val="002C730D"/>
  </w:style>
  <w:style w:type="character" w:styleId="FootnoteReference">
    <w:name w:val="footnote reference"/>
    <w:basedOn w:val="DefaultParagraphFont"/>
    <w:uiPriority w:val="99"/>
    <w:semiHidden/>
    <w:unhideWhenUsed/>
    <w:rsid w:val="002C730D"/>
    <w:rPr>
      <w:vertAlign w:val="superscript"/>
    </w:rPr>
  </w:style>
  <w:style w:type="character" w:customStyle="1" w:styleId="FooterChar">
    <w:name w:val="Footer Char"/>
    <w:basedOn w:val="DefaultParagraphFont"/>
    <w:link w:val="Footer"/>
    <w:uiPriority w:val="99"/>
    <w:rsid w:val="00024DD9"/>
    <w:rPr>
      <w:sz w:val="24"/>
      <w:szCs w:val="24"/>
    </w:rPr>
  </w:style>
  <w:style w:type="character" w:styleId="FollowedHyperlink">
    <w:name w:val="FollowedHyperlink"/>
    <w:basedOn w:val="DefaultParagraphFont"/>
    <w:uiPriority w:val="99"/>
    <w:semiHidden/>
    <w:unhideWhenUsed/>
    <w:rsid w:val="00835056"/>
    <w:rPr>
      <w:color w:val="800080" w:themeColor="followedHyperlink"/>
      <w:u w:val="single"/>
    </w:rPr>
  </w:style>
  <w:style w:type="table" w:styleId="TableGrid">
    <w:name w:val="Table Grid"/>
    <w:basedOn w:val="TableNormal"/>
    <w:uiPriority w:val="59"/>
    <w:rsid w:val="00C520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03246">
      <w:bodyDiv w:val="1"/>
      <w:marLeft w:val="0"/>
      <w:marRight w:val="0"/>
      <w:marTop w:val="0"/>
      <w:marBottom w:val="0"/>
      <w:divBdr>
        <w:top w:val="none" w:sz="0" w:space="0" w:color="auto"/>
        <w:left w:val="none" w:sz="0" w:space="0" w:color="auto"/>
        <w:bottom w:val="none" w:sz="0" w:space="0" w:color="auto"/>
        <w:right w:val="none" w:sz="0" w:space="0" w:color="auto"/>
      </w:divBdr>
    </w:div>
    <w:div w:id="85853786">
      <w:bodyDiv w:val="1"/>
      <w:marLeft w:val="0"/>
      <w:marRight w:val="0"/>
      <w:marTop w:val="0"/>
      <w:marBottom w:val="0"/>
      <w:divBdr>
        <w:top w:val="none" w:sz="0" w:space="0" w:color="auto"/>
        <w:left w:val="none" w:sz="0" w:space="0" w:color="auto"/>
        <w:bottom w:val="none" w:sz="0" w:space="0" w:color="auto"/>
        <w:right w:val="none" w:sz="0" w:space="0" w:color="auto"/>
      </w:divBdr>
    </w:div>
    <w:div w:id="119761876">
      <w:bodyDiv w:val="1"/>
      <w:marLeft w:val="0"/>
      <w:marRight w:val="0"/>
      <w:marTop w:val="0"/>
      <w:marBottom w:val="0"/>
      <w:divBdr>
        <w:top w:val="none" w:sz="0" w:space="0" w:color="auto"/>
        <w:left w:val="none" w:sz="0" w:space="0" w:color="auto"/>
        <w:bottom w:val="none" w:sz="0" w:space="0" w:color="auto"/>
        <w:right w:val="none" w:sz="0" w:space="0" w:color="auto"/>
      </w:divBdr>
    </w:div>
    <w:div w:id="7397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71706-519E-4BD8-8935-6F132A4FA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2018-01-17T13:21:00Z</dcterms:created>
  <dcterms:modified xsi:type="dcterms:W3CDTF">2018-01-17T13:21:00Z</dcterms:modified>
</cp:coreProperties>
</file>