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EF7E" w14:textId="0AE118D6" w:rsidR="009C52E4" w:rsidRDefault="00BB0529" w:rsidP="007301D3">
      <w:pPr>
        <w:pStyle w:val="Heading2"/>
      </w:pPr>
      <w:sdt>
        <w:sdtPr>
          <w:rPr>
            <w:rFonts w:eastAsia="PMingLiU"/>
          </w:rPr>
          <w:alias w:val="Title"/>
          <w:tag w:val=""/>
          <w:id w:val="-515536367"/>
          <w:placeholder>
            <w:docPart w:val="9B58915132AA4192979FD6A8229104DF"/>
          </w:placeholder>
          <w:dataBinding w:prefixMappings="xmlns:ns0='http://purl.org/dc/elements/1.1/' xmlns:ns1='http://schemas.openxmlformats.org/package/2006/metadata/core-properties' " w:xpath="/ns1:coreProperties[1]/ns0:title[1]" w:storeItemID="{6C3C8BC8-F283-45AE-878A-BAB7291924A1}"/>
          <w:text/>
        </w:sdtPr>
        <w:sdtEndPr/>
        <w:sdtContent>
          <w:r w:rsidR="11EFF914">
            <w:rPr>
              <w:rFonts w:eastAsia="PMingLiU"/>
            </w:rPr>
            <w:t>Housing Opportunity Through Modernization Act (HOTMA) Video Series for Multifamily Owners and Property Managers</w:t>
          </w:r>
        </w:sdtContent>
      </w:sdt>
    </w:p>
    <w:p w14:paraId="614F7E0A" w14:textId="77E101A4" w:rsidR="008976B8" w:rsidRDefault="000F5642" w:rsidP="007B596E">
      <w:pPr>
        <w:pStyle w:val="Cover-3ContractOrderProjectNo"/>
        <w:jc w:val="center"/>
      </w:pPr>
      <w:r>
        <w:t>Notice H 2023-10 Im</w:t>
      </w:r>
      <w:r w:rsidR="007301D3">
        <w:t>plementation Guidance: Section 102 and 104 of the Housing Opportunity Through Modernization Act of 2016 (HOTMA)</w:t>
      </w:r>
      <w:r w:rsidR="001C316A" w:rsidRPr="001C316A">
        <w:br/>
      </w:r>
    </w:p>
    <w:tbl>
      <w:tblPr>
        <w:tblStyle w:val="EconometricaTableStyle"/>
        <w:tblW w:w="5000" w:type="pct"/>
        <w:tblCellMar>
          <w:top w:w="72" w:type="dxa"/>
          <w:bottom w:w="72" w:type="dxa"/>
        </w:tblCellMar>
        <w:tblLook w:val="0620" w:firstRow="1" w:lastRow="0" w:firstColumn="0" w:lastColumn="0" w:noHBand="1" w:noVBand="1"/>
      </w:tblPr>
      <w:tblGrid>
        <w:gridCol w:w="1573"/>
        <w:gridCol w:w="2465"/>
        <w:gridCol w:w="8922"/>
      </w:tblGrid>
      <w:tr w:rsidR="00860088" w:rsidRPr="00481F9A" w14:paraId="15BB55E6" w14:textId="77777777" w:rsidTr="5319D916">
        <w:trPr>
          <w:cnfStyle w:val="100000000000" w:firstRow="1" w:lastRow="0" w:firstColumn="0" w:lastColumn="0" w:oddVBand="0" w:evenVBand="0" w:oddHBand="0" w:evenHBand="0" w:firstRowFirstColumn="0" w:firstRowLastColumn="0" w:lastRowFirstColumn="0" w:lastRowLastColumn="0"/>
        </w:trPr>
        <w:tc>
          <w:tcPr>
            <w:tcW w:w="0" w:type="pct"/>
          </w:tcPr>
          <w:p w14:paraId="5B126AA2" w14:textId="77777777" w:rsidR="00860088" w:rsidRPr="00481F9A" w:rsidRDefault="00860088" w:rsidP="00481F9A">
            <w:pPr>
              <w:pStyle w:val="TableColumnHeading"/>
            </w:pPr>
            <w:r w:rsidRPr="00481F9A">
              <w:t>Slide No.</w:t>
            </w:r>
          </w:p>
        </w:tc>
        <w:tc>
          <w:tcPr>
            <w:tcW w:w="0" w:type="pct"/>
          </w:tcPr>
          <w:p w14:paraId="6C91BFAF" w14:textId="77777777" w:rsidR="00860088" w:rsidRPr="00481F9A" w:rsidRDefault="00860088" w:rsidP="00345990">
            <w:pPr>
              <w:pStyle w:val="TableColumnHeading"/>
            </w:pPr>
            <w:r w:rsidRPr="00481F9A">
              <w:t>Slide Title</w:t>
            </w:r>
          </w:p>
        </w:tc>
        <w:tc>
          <w:tcPr>
            <w:tcW w:w="0" w:type="pct"/>
          </w:tcPr>
          <w:p w14:paraId="1C62CF67" w14:textId="193BB841" w:rsidR="00860088" w:rsidRPr="00481F9A" w:rsidRDefault="00860088" w:rsidP="00345990">
            <w:pPr>
              <w:pStyle w:val="TableColumnHeading"/>
            </w:pPr>
            <w:r w:rsidRPr="00481F9A">
              <w:t>Script</w:t>
            </w:r>
          </w:p>
        </w:tc>
      </w:tr>
      <w:tr w:rsidR="00860088" w14:paraId="1CE17B9C" w14:textId="77777777" w:rsidTr="5319D916">
        <w:tc>
          <w:tcPr>
            <w:tcW w:w="0" w:type="pct"/>
            <w:shd w:val="clear" w:color="auto" w:fill="auto"/>
          </w:tcPr>
          <w:p w14:paraId="4EDB03DD" w14:textId="773E92C2" w:rsidR="00860088" w:rsidRPr="00481F9A" w:rsidRDefault="00860088" w:rsidP="00481F9A">
            <w:pPr>
              <w:pStyle w:val="TableCellYear"/>
            </w:pPr>
            <w:r w:rsidRPr="00481F9A">
              <w:t>1</w:t>
            </w:r>
          </w:p>
        </w:tc>
        <w:tc>
          <w:tcPr>
            <w:tcW w:w="0" w:type="pct"/>
            <w:shd w:val="clear" w:color="auto" w:fill="auto"/>
          </w:tcPr>
          <w:p w14:paraId="43300EAD" w14:textId="77777777" w:rsidR="00860088" w:rsidRPr="00481F9A" w:rsidRDefault="00860088" w:rsidP="00345990">
            <w:pPr>
              <w:pStyle w:val="TableCellGeneralText"/>
            </w:pPr>
            <w:r w:rsidRPr="00481F9A">
              <w:t>Cover</w:t>
            </w:r>
          </w:p>
        </w:tc>
        <w:tc>
          <w:tcPr>
            <w:tcW w:w="0" w:type="pct"/>
            <w:shd w:val="clear" w:color="auto" w:fill="auto"/>
          </w:tcPr>
          <w:p w14:paraId="1584A603" w14:textId="656D2EE4" w:rsidR="00860088" w:rsidRPr="00481F9A" w:rsidRDefault="00860088" w:rsidP="00345990">
            <w:pPr>
              <w:pStyle w:val="TableBullet1"/>
              <w:spacing w:after="0"/>
            </w:pPr>
            <w:r w:rsidRPr="00481F9A">
              <w:t xml:space="preserve">Welcome to HUD’s video of the Overview of Notice H 2023-10 Implementation Guidance: Section 102 and 104 of the Housing Opportunity Through Modernization Act of 2016, commonly known as HOTMA. Today we will be walking through the Notice to highlight key elements </w:t>
            </w:r>
            <w:r w:rsidR="00B87C69">
              <w:t xml:space="preserve">that </w:t>
            </w:r>
            <w:r w:rsidRPr="00481F9A">
              <w:t>Multifamily Housing property owners should be aware of. In doing so, we will provide strategies to assist you in meeting the implementation requirements set forth under the notice and the related HOTMA final rule.</w:t>
            </w:r>
          </w:p>
        </w:tc>
      </w:tr>
      <w:tr w:rsidR="00860088" w14:paraId="4CE15D9B" w14:textId="77777777" w:rsidTr="5319D916">
        <w:tc>
          <w:tcPr>
            <w:tcW w:w="0" w:type="pct"/>
            <w:shd w:val="clear" w:color="auto" w:fill="auto"/>
          </w:tcPr>
          <w:p w14:paraId="08C2A64E" w14:textId="7E3E0A09" w:rsidR="00860088" w:rsidRPr="00481F9A" w:rsidRDefault="00860088" w:rsidP="00481F9A">
            <w:pPr>
              <w:pStyle w:val="TableCellYear"/>
            </w:pPr>
            <w:r w:rsidRPr="00481F9A">
              <w:t>2</w:t>
            </w:r>
          </w:p>
        </w:tc>
        <w:tc>
          <w:tcPr>
            <w:tcW w:w="0" w:type="pct"/>
            <w:shd w:val="clear" w:color="auto" w:fill="auto"/>
          </w:tcPr>
          <w:p w14:paraId="2E72B1BD" w14:textId="59CC5CA9" w:rsidR="00860088" w:rsidRDefault="00860088" w:rsidP="00345990">
            <w:pPr>
              <w:pStyle w:val="TableCellGeneralText"/>
            </w:pPr>
            <w:r>
              <w:t>Multifamily Housing HOTMA Training Series</w:t>
            </w:r>
          </w:p>
        </w:tc>
        <w:tc>
          <w:tcPr>
            <w:tcW w:w="0" w:type="pct"/>
            <w:shd w:val="clear" w:color="auto" w:fill="auto"/>
          </w:tcPr>
          <w:p w14:paraId="12190AB8" w14:textId="21007FB7" w:rsidR="00860088" w:rsidRPr="00481F9A" w:rsidRDefault="00860088" w:rsidP="00345990">
            <w:pPr>
              <w:pStyle w:val="TableBullet1"/>
            </w:pPr>
            <w:r w:rsidRPr="00481F9A">
              <w:t>This is the first in a series of eight videos created specifically for Multifamily Housing Property Owners.</w:t>
            </w:r>
          </w:p>
          <w:p w14:paraId="65BCFC53" w14:textId="0F9227FF" w:rsidR="00860088" w:rsidRPr="00481F9A" w:rsidRDefault="00860088" w:rsidP="00345990">
            <w:pPr>
              <w:pStyle w:val="TableBullet1"/>
            </w:pPr>
            <w:r w:rsidRPr="00481F9A">
              <w:t xml:space="preserve">Other videos </w:t>
            </w:r>
            <w:r w:rsidR="003A78AB" w:rsidRPr="00481F9A">
              <w:t xml:space="preserve">in the series </w:t>
            </w:r>
            <w:r w:rsidRPr="00481F9A">
              <w:t xml:space="preserve">are currently under development at HUD and will be released in the upcoming </w:t>
            </w:r>
            <w:r w:rsidR="00303C8D" w:rsidRPr="00481F9A">
              <w:t>weeks</w:t>
            </w:r>
            <w:r w:rsidRPr="00481F9A">
              <w:t>.</w:t>
            </w:r>
          </w:p>
          <w:p w14:paraId="2478E477" w14:textId="7D586FB3" w:rsidR="00860088" w:rsidRDefault="00860088" w:rsidP="00345990">
            <w:pPr>
              <w:pStyle w:val="TableBullet1"/>
              <w:spacing w:after="0"/>
            </w:pPr>
            <w:r w:rsidRPr="00481F9A">
              <w:t xml:space="preserve">Links to the videos and the accompanying PowerPoint presentations will be posted on HUD’s </w:t>
            </w:r>
            <w:r w:rsidR="005B1695">
              <w:t>Multifamily Housing (</w:t>
            </w:r>
            <w:r w:rsidRPr="00481F9A">
              <w:t>MFH</w:t>
            </w:r>
            <w:r w:rsidR="005B1695">
              <w:t>)</w:t>
            </w:r>
            <w:r w:rsidRPr="00481F9A">
              <w:t xml:space="preserve"> HOTMA site.</w:t>
            </w:r>
          </w:p>
        </w:tc>
      </w:tr>
      <w:tr w:rsidR="00860088" w14:paraId="70932A37" w14:textId="77777777" w:rsidTr="5319D916">
        <w:tc>
          <w:tcPr>
            <w:tcW w:w="0" w:type="pct"/>
            <w:shd w:val="clear" w:color="auto" w:fill="auto"/>
          </w:tcPr>
          <w:p w14:paraId="39F1345E" w14:textId="6FBAA41F" w:rsidR="00860088" w:rsidRPr="00481F9A" w:rsidRDefault="00860088" w:rsidP="00481F9A">
            <w:pPr>
              <w:pStyle w:val="TableCellYear"/>
            </w:pPr>
            <w:r w:rsidRPr="00481F9A">
              <w:lastRenderedPageBreak/>
              <w:t>3</w:t>
            </w:r>
          </w:p>
        </w:tc>
        <w:tc>
          <w:tcPr>
            <w:tcW w:w="0" w:type="pct"/>
            <w:shd w:val="clear" w:color="auto" w:fill="auto"/>
          </w:tcPr>
          <w:p w14:paraId="7572BBA2" w14:textId="367447B3" w:rsidR="00860088" w:rsidRDefault="00860088" w:rsidP="00345990">
            <w:pPr>
              <w:pStyle w:val="TableCellGeneralText"/>
            </w:pPr>
            <w:r>
              <w:t>Today’s Agenda</w:t>
            </w:r>
          </w:p>
        </w:tc>
        <w:tc>
          <w:tcPr>
            <w:tcW w:w="0" w:type="pct"/>
            <w:shd w:val="clear" w:color="auto" w:fill="auto"/>
          </w:tcPr>
          <w:p w14:paraId="72BBC780" w14:textId="015147EA" w:rsidR="00860088" w:rsidRPr="00481F9A" w:rsidRDefault="00860088" w:rsidP="00345990">
            <w:pPr>
              <w:pStyle w:val="TableBullet1"/>
            </w:pPr>
            <w:r w:rsidRPr="00481F9A">
              <w:t>In today’s session, we will briefly touch on the purpose, background, applicability, and structure of Notice H 2023-10.</w:t>
            </w:r>
            <w:r w:rsidR="00B87C69">
              <w:t xml:space="preserve"> </w:t>
            </w:r>
            <w:r w:rsidRPr="00481F9A">
              <w:t>We will walk through effective dates, compliance dates, required owner actions, and updates to multifamily housing owner policies.</w:t>
            </w:r>
            <w:r w:rsidR="00B87C69">
              <w:t xml:space="preserve"> </w:t>
            </w:r>
            <w:r w:rsidRPr="00481F9A">
              <w:t>Then, we will review the list of superseded and rescinded notices and other HUD guidance.</w:t>
            </w:r>
            <w:r w:rsidR="00B87C69">
              <w:t xml:space="preserve"> </w:t>
            </w:r>
            <w:r w:rsidRPr="00481F9A">
              <w:t xml:space="preserve">To close out the session, we will provide a brief overview of each of the </w:t>
            </w:r>
            <w:r w:rsidR="00B87C69">
              <w:t>10</w:t>
            </w:r>
            <w:r w:rsidR="00B87C69" w:rsidRPr="00481F9A">
              <w:t xml:space="preserve"> </w:t>
            </w:r>
            <w:r w:rsidRPr="00481F9A">
              <w:t>attachments to the notice.</w:t>
            </w:r>
          </w:p>
          <w:p w14:paraId="3CB11583" w14:textId="4F1F5E9C" w:rsidR="00860088" w:rsidRDefault="00860088" w:rsidP="00230FB4">
            <w:pPr>
              <w:pStyle w:val="TableBullet1-SingleLine"/>
            </w:pPr>
            <w:r w:rsidRPr="00481F9A">
              <w:t xml:space="preserve">Please note that Notice H 2023-10 is a joint publication with HUD’s Office of Public and Indian Housing, and it is also referred to as Notice PIH 2023-27. When reading the notice, it is important to know that there are some sections that deal specifically with </w:t>
            </w:r>
            <w:r w:rsidR="00C94711">
              <w:t xml:space="preserve">Multifamily Housing </w:t>
            </w:r>
            <w:r w:rsidRPr="00481F9A">
              <w:t xml:space="preserve">and others that pertain specifically to </w:t>
            </w:r>
            <w:r w:rsidR="00230FB4" w:rsidRPr="00230FB4">
              <w:t xml:space="preserve">Public and Indian Housing (PIH) </w:t>
            </w:r>
            <w:r w:rsidRPr="00481F9A">
              <w:t xml:space="preserve">programs. This training session includes only material pertinent to </w:t>
            </w:r>
            <w:r w:rsidR="00230FB4">
              <w:t xml:space="preserve">Multifamily Housing </w:t>
            </w:r>
            <w:r w:rsidRPr="00481F9A">
              <w:t>owners. When appropriate throughout this session, we will point out sections of the notice that should be viewed with this distinction in mind.</w:t>
            </w:r>
          </w:p>
        </w:tc>
      </w:tr>
      <w:tr w:rsidR="00860088" w14:paraId="734CE7D2" w14:textId="77777777" w:rsidTr="5319D916">
        <w:tc>
          <w:tcPr>
            <w:tcW w:w="0" w:type="pct"/>
            <w:shd w:val="clear" w:color="auto" w:fill="auto"/>
          </w:tcPr>
          <w:p w14:paraId="4C16626F" w14:textId="3F225E6E" w:rsidR="00860088" w:rsidRPr="00481F9A" w:rsidRDefault="00717F21" w:rsidP="00481F9A">
            <w:pPr>
              <w:pStyle w:val="TableCellYear"/>
            </w:pPr>
            <w:r w:rsidRPr="00481F9A">
              <w:t>4</w:t>
            </w:r>
          </w:p>
        </w:tc>
        <w:tc>
          <w:tcPr>
            <w:tcW w:w="0" w:type="pct"/>
            <w:shd w:val="clear" w:color="auto" w:fill="auto"/>
          </w:tcPr>
          <w:p w14:paraId="11CB2108" w14:textId="07FA69FB" w:rsidR="00860088" w:rsidRDefault="00860088" w:rsidP="00345990">
            <w:pPr>
              <w:pStyle w:val="TableCellGeneralText"/>
            </w:pPr>
            <w:r w:rsidRPr="00CD08BC">
              <w:t>Learning Objectives</w:t>
            </w:r>
          </w:p>
        </w:tc>
        <w:tc>
          <w:tcPr>
            <w:tcW w:w="0" w:type="pct"/>
            <w:shd w:val="clear" w:color="auto" w:fill="auto"/>
          </w:tcPr>
          <w:p w14:paraId="3C792FF1" w14:textId="1CD982E3" w:rsidR="00860088" w:rsidRPr="00195DCF" w:rsidRDefault="00944D1A" w:rsidP="00345990">
            <w:pPr>
              <w:pStyle w:val="TableBullet1"/>
            </w:pPr>
            <w:r w:rsidRPr="00195DCF">
              <w:t>Today’s</w:t>
            </w:r>
            <w:r w:rsidR="00860088" w:rsidRPr="00195DCF">
              <w:t xml:space="preserve"> learning objectives will be to:</w:t>
            </w:r>
          </w:p>
          <w:p w14:paraId="1030FCD5" w14:textId="1C9A292C" w:rsidR="00195DCF" w:rsidRPr="00195DCF" w:rsidRDefault="00195DCF" w:rsidP="00345990">
            <w:pPr>
              <w:pStyle w:val="TableBullet2"/>
            </w:pPr>
            <w:r w:rsidRPr="00195DCF">
              <w:t>Understand the purpose of Notice H 2023-10</w:t>
            </w:r>
            <w:r w:rsidR="00B87C69">
              <w:t>.</w:t>
            </w:r>
          </w:p>
          <w:p w14:paraId="42602768" w14:textId="4F195A4C" w:rsidR="00195DCF" w:rsidRPr="00195DCF" w:rsidRDefault="00195DCF" w:rsidP="00345990">
            <w:pPr>
              <w:pStyle w:val="TableBullet2"/>
            </w:pPr>
            <w:r w:rsidRPr="00195DCF">
              <w:t>Identify important dates, actions</w:t>
            </w:r>
            <w:r w:rsidR="00B87C69">
              <w:t>,</w:t>
            </w:r>
            <w:r w:rsidRPr="00195DCF">
              <w:t xml:space="preserve"> and updates related to Notice H 2023-10</w:t>
            </w:r>
            <w:r w:rsidR="00B87C69">
              <w:t>.</w:t>
            </w:r>
          </w:p>
          <w:p w14:paraId="7DD4AB2D" w14:textId="5BCABBC9" w:rsidR="00195DCF" w:rsidRPr="00195DCF" w:rsidRDefault="00195DCF" w:rsidP="00345990">
            <w:pPr>
              <w:pStyle w:val="TableBullet2"/>
            </w:pPr>
            <w:r w:rsidRPr="00195DCF">
              <w:t xml:space="preserve">Review </w:t>
            </w:r>
            <w:r w:rsidR="00B87C69" w:rsidRPr="00195DCF">
              <w:t xml:space="preserve">superseded and rescinded notices </w:t>
            </w:r>
            <w:r w:rsidR="00B87C69">
              <w:t>and</w:t>
            </w:r>
            <w:r w:rsidR="00B87C69" w:rsidRPr="00195DCF">
              <w:t xml:space="preserve"> attachments</w:t>
            </w:r>
            <w:r w:rsidR="00B87C69">
              <w:t>.</w:t>
            </w:r>
          </w:p>
          <w:p w14:paraId="0EDDF000" w14:textId="060A0F1D" w:rsidR="00860088" w:rsidRPr="003F1DB4" w:rsidRDefault="00195DCF" w:rsidP="00345990">
            <w:pPr>
              <w:pStyle w:val="TableBullet2-SingleLine"/>
            </w:pPr>
            <w:r w:rsidRPr="00195DCF">
              <w:t>Examine Notice H 2023-10 attachments</w:t>
            </w:r>
            <w:r w:rsidR="00B87C69">
              <w:t>.</w:t>
            </w:r>
          </w:p>
        </w:tc>
      </w:tr>
      <w:tr w:rsidR="00860088" w14:paraId="5E7302A2" w14:textId="77777777" w:rsidTr="5319D916">
        <w:tc>
          <w:tcPr>
            <w:tcW w:w="0" w:type="pct"/>
            <w:shd w:val="clear" w:color="auto" w:fill="auto"/>
          </w:tcPr>
          <w:p w14:paraId="2C047A26" w14:textId="30FD3A9C" w:rsidR="00860088" w:rsidRPr="00481F9A" w:rsidRDefault="008B157B" w:rsidP="00481F9A">
            <w:pPr>
              <w:pStyle w:val="TableCellYear"/>
            </w:pPr>
            <w:r w:rsidRPr="00481F9A">
              <w:t>5</w:t>
            </w:r>
          </w:p>
        </w:tc>
        <w:tc>
          <w:tcPr>
            <w:tcW w:w="0" w:type="pct"/>
            <w:shd w:val="clear" w:color="auto" w:fill="auto"/>
          </w:tcPr>
          <w:p w14:paraId="42CED939" w14:textId="503BBEE6" w:rsidR="00860088" w:rsidRPr="008F479E" w:rsidRDefault="00860088" w:rsidP="00345990">
            <w:pPr>
              <w:pStyle w:val="TableCellGeneralText"/>
            </w:pPr>
            <w:r w:rsidRPr="008F479E">
              <w:t>Purpose of Notice 2023-10</w:t>
            </w:r>
          </w:p>
        </w:tc>
        <w:tc>
          <w:tcPr>
            <w:tcW w:w="0" w:type="pct"/>
            <w:shd w:val="clear" w:color="auto" w:fill="auto"/>
          </w:tcPr>
          <w:p w14:paraId="402619BB" w14:textId="1DF6FE84" w:rsidR="00860088" w:rsidRPr="00481F9A" w:rsidRDefault="00860088" w:rsidP="00345990">
            <w:pPr>
              <w:pStyle w:val="TableBullet1"/>
            </w:pPr>
            <w:r w:rsidRPr="00481F9A">
              <w:t xml:space="preserve">The purpose of Notice H 2023-10 is to provide guidance to MFH </w:t>
            </w:r>
            <w:r w:rsidR="0052490A" w:rsidRPr="00481F9A">
              <w:t xml:space="preserve">owners </w:t>
            </w:r>
            <w:r w:rsidRPr="00481F9A">
              <w:t>on the implementation of the many program changes brought about by:</w:t>
            </w:r>
          </w:p>
          <w:p w14:paraId="10B5FEAB" w14:textId="2557EF9B" w:rsidR="00860088" w:rsidRPr="00481F9A" w:rsidRDefault="00860088" w:rsidP="00345990">
            <w:pPr>
              <w:pStyle w:val="TableBullet2"/>
            </w:pPr>
            <w:r w:rsidRPr="00481F9A">
              <w:t xml:space="preserve">HOTMA </w:t>
            </w:r>
            <w:r w:rsidR="0052490A" w:rsidRPr="00481F9A">
              <w:t xml:space="preserve">Sections </w:t>
            </w:r>
            <w:r w:rsidRPr="00481F9A">
              <w:t>102 and 104, and</w:t>
            </w:r>
          </w:p>
          <w:p w14:paraId="247083E8" w14:textId="2666059A" w:rsidR="00860088" w:rsidRPr="00481F9A" w:rsidRDefault="0052490A" w:rsidP="00345990">
            <w:pPr>
              <w:pStyle w:val="TableBullet2"/>
            </w:pPr>
            <w:r>
              <w:t>The F</w:t>
            </w:r>
            <w:r w:rsidRPr="00481F9A">
              <w:t xml:space="preserve">inal </w:t>
            </w:r>
            <w:r>
              <w:t>R</w:t>
            </w:r>
            <w:r w:rsidRPr="00481F9A">
              <w:t xml:space="preserve">ule </w:t>
            </w:r>
            <w:proofErr w:type="gramStart"/>
            <w:r w:rsidR="00860088" w:rsidRPr="00481F9A">
              <w:t>published</w:t>
            </w:r>
            <w:proofErr w:type="gramEnd"/>
            <w:r w:rsidR="00860088" w:rsidRPr="00481F9A">
              <w:t xml:space="preserve"> in Federal Register Notice 88 FR 9600 on February 14, 2023.</w:t>
            </w:r>
          </w:p>
          <w:p w14:paraId="69C8FBDB" w14:textId="4D76DDD7" w:rsidR="00860088" w:rsidRDefault="00860088" w:rsidP="00345990">
            <w:pPr>
              <w:pStyle w:val="TableBullet1-SingleLine"/>
            </w:pPr>
            <w:r w:rsidRPr="00481F9A">
              <w:t xml:space="preserve">HUD is modernizing its documentation requirements to reduce the burden on families accessing housing assistance in support of </w:t>
            </w:r>
            <w:r w:rsidR="006D10E7" w:rsidRPr="00481F9A">
              <w:t xml:space="preserve">the </w:t>
            </w:r>
            <w:r w:rsidRPr="00481F9A">
              <w:t>Office of Management and Budget (OMB) Memo M-22-10, Improving Access to Public Benefits Programs Through the Paperwork Reduction Act.</w:t>
            </w:r>
          </w:p>
        </w:tc>
      </w:tr>
      <w:tr w:rsidR="00860088" w14:paraId="64E20524" w14:textId="77777777" w:rsidTr="5319D916">
        <w:tc>
          <w:tcPr>
            <w:tcW w:w="0" w:type="pct"/>
            <w:shd w:val="clear" w:color="auto" w:fill="auto"/>
          </w:tcPr>
          <w:p w14:paraId="048DBB5D" w14:textId="6A2ADA8F" w:rsidR="00860088" w:rsidRPr="00481F9A" w:rsidRDefault="00860088" w:rsidP="00481F9A">
            <w:pPr>
              <w:pStyle w:val="TableCellYear"/>
            </w:pPr>
            <w:r w:rsidRPr="00481F9A">
              <w:lastRenderedPageBreak/>
              <w:t>6</w:t>
            </w:r>
          </w:p>
        </w:tc>
        <w:tc>
          <w:tcPr>
            <w:tcW w:w="0" w:type="pct"/>
            <w:shd w:val="clear" w:color="auto" w:fill="auto"/>
          </w:tcPr>
          <w:p w14:paraId="4C5985D3" w14:textId="7FCC0A42" w:rsidR="00860088" w:rsidRDefault="00860088" w:rsidP="00345990">
            <w:pPr>
              <w:pStyle w:val="TableCellGeneralText"/>
            </w:pPr>
            <w:r>
              <w:t>Background</w:t>
            </w:r>
          </w:p>
        </w:tc>
        <w:tc>
          <w:tcPr>
            <w:tcW w:w="0" w:type="pct"/>
            <w:shd w:val="clear" w:color="auto" w:fill="auto"/>
          </w:tcPr>
          <w:p w14:paraId="4CAAD276" w14:textId="1565EE23" w:rsidR="00860088" w:rsidRPr="00481F9A" w:rsidRDefault="00860088" w:rsidP="00345990">
            <w:pPr>
              <w:pStyle w:val="TableBullet1"/>
            </w:pPr>
            <w:r w:rsidRPr="00481F9A">
              <w:t>HOTMA was signed into law on July 29, 2016 (Public Law 114-201, 130 Stat. 782).</w:t>
            </w:r>
            <w:r w:rsidR="00481F9A">
              <w:t xml:space="preserve"> </w:t>
            </w:r>
            <w:r w:rsidRPr="00481F9A">
              <w:t>It consists of 14 sections affecting public and assisted rental assistance programs.</w:t>
            </w:r>
            <w:r w:rsidR="00481F9A">
              <w:t xml:space="preserve"> </w:t>
            </w:r>
            <w:r w:rsidRPr="00481F9A">
              <w:t>The final rule for implementing Sections 102, 103, and 104 of HOTMA was published on February 14, 2023.</w:t>
            </w:r>
          </w:p>
          <w:p w14:paraId="7D24BE11" w14:textId="77777777" w:rsidR="00860088" w:rsidRPr="00481F9A" w:rsidRDefault="00860088" w:rsidP="00345990">
            <w:pPr>
              <w:pStyle w:val="TableBullet1"/>
            </w:pPr>
            <w:r w:rsidRPr="00481F9A">
              <w:t>Only Sections 102 and 104 apply to HUD’s multifamily housing programs.</w:t>
            </w:r>
          </w:p>
          <w:p w14:paraId="059C832C" w14:textId="15720727" w:rsidR="00860088" w:rsidRPr="00481F9A" w:rsidRDefault="00860088" w:rsidP="00345990">
            <w:pPr>
              <w:pStyle w:val="TableBullet2"/>
            </w:pPr>
            <w:r w:rsidRPr="00481F9A">
              <w:t>Section 102 changes requirements related to income reviews</w:t>
            </w:r>
            <w:r w:rsidR="0052490A">
              <w:t>.</w:t>
            </w:r>
          </w:p>
          <w:p w14:paraId="6060DF29" w14:textId="5189517F" w:rsidR="00860088" w:rsidRPr="00481F9A" w:rsidRDefault="00860088" w:rsidP="00345990">
            <w:pPr>
              <w:pStyle w:val="TableBullet2"/>
            </w:pPr>
            <w:r w:rsidRPr="00481F9A">
              <w:t>Section 104 sets maximum asset limitations</w:t>
            </w:r>
            <w:r w:rsidR="0052490A">
              <w:t>.</w:t>
            </w:r>
          </w:p>
          <w:p w14:paraId="3F3C279E" w14:textId="1346E76B" w:rsidR="00976590" w:rsidRDefault="00976590" w:rsidP="001938C5">
            <w:pPr>
              <w:pStyle w:val="TableBullet1-SingleLine"/>
              <w:numPr>
                <w:ilvl w:val="0"/>
                <w:numId w:val="0"/>
              </w:numPr>
              <w:ind w:left="360" w:hanging="360"/>
            </w:pPr>
          </w:p>
          <w:p w14:paraId="320D083D" w14:textId="0AAFDA2A" w:rsidR="00860088" w:rsidRDefault="00976590" w:rsidP="00976590">
            <w:pPr>
              <w:pStyle w:val="TableBullet1-SingleLine"/>
            </w:pPr>
            <w:r>
              <w:t xml:space="preserve">Notice H 2023-10, initially published on September 29, 2023, and updated on February 2, 2024, addresses implementation of Sections 102 and 104. You can refer the notice to learn more about changes to program regulations in 24 CFR Parts 5, 882, 960, and 982. You may also refer to MFH’s HOTMA Implementation Notice Training for additional guidance, which can be found at: </w:t>
            </w:r>
            <w:hyperlink r:id="rId12" w:history="1">
              <w:r w:rsidR="00D2631A" w:rsidRPr="00E253FE">
                <w:rPr>
                  <w:rStyle w:val="Hyperlink"/>
                </w:rPr>
                <w:t>https://www.hud.gov/sites/dfiles/Housing/documents/HOTMA_Notice_Training.pdf</w:t>
              </w:r>
            </w:hyperlink>
            <w:r>
              <w:t>.</w:t>
            </w:r>
          </w:p>
          <w:p w14:paraId="6F56D235" w14:textId="77777777" w:rsidR="00D2631A" w:rsidRDefault="00D2631A" w:rsidP="00D2631A">
            <w:pPr>
              <w:pStyle w:val="TableBullet1-SingleLine"/>
              <w:numPr>
                <w:ilvl w:val="0"/>
                <w:numId w:val="0"/>
              </w:numPr>
              <w:ind w:left="360" w:hanging="360"/>
            </w:pPr>
          </w:p>
          <w:p w14:paraId="5BEE6D40" w14:textId="5A3F8917" w:rsidR="00956FF2" w:rsidRDefault="00956FF2" w:rsidP="001938C5">
            <w:pPr>
              <w:pStyle w:val="TableBullet1-SingleLine"/>
              <w:numPr>
                <w:ilvl w:val="0"/>
                <w:numId w:val="0"/>
              </w:numPr>
              <w:ind w:left="360" w:hanging="360"/>
            </w:pPr>
            <w:r w:rsidRPr="00146CA1">
              <w:t xml:space="preserve">As a side note, HOTMA more closely aligns MFH and </w:t>
            </w:r>
            <w:r w:rsidR="00397BC4" w:rsidRPr="00397BC4">
              <w:t>Public and Indian Housing (PIH)</w:t>
            </w:r>
            <w:r w:rsidR="00397BC4" w:rsidRPr="00397BC4" w:rsidDel="00397BC4">
              <w:t xml:space="preserve"> </w:t>
            </w:r>
            <w:r w:rsidRPr="00146CA1">
              <w:t>policies.</w:t>
            </w:r>
          </w:p>
        </w:tc>
      </w:tr>
      <w:tr w:rsidR="00860088" w14:paraId="46019E6D" w14:textId="77777777" w:rsidTr="5319D916">
        <w:tc>
          <w:tcPr>
            <w:tcW w:w="0" w:type="pct"/>
            <w:shd w:val="clear" w:color="auto" w:fill="auto"/>
          </w:tcPr>
          <w:p w14:paraId="03F30CC5" w14:textId="350D2609" w:rsidR="00860088" w:rsidRPr="00481F9A" w:rsidRDefault="00860088" w:rsidP="00481F9A">
            <w:pPr>
              <w:pStyle w:val="TableCellYear"/>
            </w:pPr>
            <w:r w:rsidRPr="00481F9A">
              <w:t>7</w:t>
            </w:r>
          </w:p>
        </w:tc>
        <w:tc>
          <w:tcPr>
            <w:tcW w:w="0" w:type="pct"/>
            <w:shd w:val="clear" w:color="auto" w:fill="auto"/>
          </w:tcPr>
          <w:p w14:paraId="1E3D90B3" w14:textId="3F239132" w:rsidR="00860088" w:rsidRDefault="00860088" w:rsidP="00345990">
            <w:pPr>
              <w:pStyle w:val="TableCellGeneralText"/>
            </w:pPr>
            <w:r>
              <w:t>Burden Reduction and Program Alignment</w:t>
            </w:r>
          </w:p>
        </w:tc>
        <w:tc>
          <w:tcPr>
            <w:tcW w:w="0" w:type="pct"/>
            <w:shd w:val="clear" w:color="auto" w:fill="auto"/>
          </w:tcPr>
          <w:p w14:paraId="0990AC55" w14:textId="07E960BA" w:rsidR="0052490A" w:rsidRPr="00065FC8" w:rsidRDefault="00860088" w:rsidP="00345990">
            <w:pPr>
              <w:pStyle w:val="TableBullet1"/>
            </w:pPr>
            <w:r w:rsidRPr="00065FC8">
              <w:t xml:space="preserve">Pursuant to </w:t>
            </w:r>
            <w:r w:rsidR="0040433C">
              <w:t xml:space="preserve">the </w:t>
            </w:r>
            <w:r w:rsidR="0040433C" w:rsidRPr="0040433C">
              <w:t xml:space="preserve">Office of Management and Budget </w:t>
            </w:r>
            <w:r w:rsidRPr="00065FC8">
              <w:t>OMB Memo M-22-10, Improving Access to Public Benefits Programs Through the Paperwork Reduction Act, HUD has reviewed verification and documentation requirements for program participants, including the use of the Enterprise Income Verification (EIV) system.</w:t>
            </w:r>
          </w:p>
          <w:p w14:paraId="5B00AC38" w14:textId="65E11CB4" w:rsidR="0052490A" w:rsidRPr="00065FC8" w:rsidRDefault="00860088" w:rsidP="00345990">
            <w:pPr>
              <w:pStyle w:val="TableBullet1"/>
            </w:pPr>
            <w:r w:rsidRPr="00065FC8">
              <w:t>HUD is also aligning required document date timeframes and document submission requirements for bank accounts and employment income across MFH and</w:t>
            </w:r>
            <w:r w:rsidR="009A371E">
              <w:t xml:space="preserve"> </w:t>
            </w:r>
            <w:r w:rsidR="009A371E" w:rsidRPr="009A371E">
              <w:t>Public and Indian Housing</w:t>
            </w:r>
            <w:r w:rsidRPr="00065FC8">
              <w:t xml:space="preserve"> PIH programs.</w:t>
            </w:r>
          </w:p>
          <w:p w14:paraId="2698910E" w14:textId="1F9C491E" w:rsidR="00860088" w:rsidRDefault="00860088" w:rsidP="00345990">
            <w:pPr>
              <w:pStyle w:val="TableBullet1-SingleLine"/>
            </w:pPr>
            <w:r w:rsidRPr="00065FC8">
              <w:t>Consistency among HUD programs will reduce burden among tenants who move from one program to another and among entities that administer multiple HUD programs.</w:t>
            </w:r>
          </w:p>
        </w:tc>
      </w:tr>
      <w:tr w:rsidR="00860088" w14:paraId="00A6881F" w14:textId="77777777" w:rsidTr="5319D916">
        <w:tc>
          <w:tcPr>
            <w:tcW w:w="0" w:type="pct"/>
            <w:shd w:val="clear" w:color="auto" w:fill="auto"/>
          </w:tcPr>
          <w:p w14:paraId="78BBB955" w14:textId="6BB46D3F" w:rsidR="00860088" w:rsidRPr="00481F9A" w:rsidRDefault="00860088" w:rsidP="00481F9A">
            <w:pPr>
              <w:pStyle w:val="TableCellYear"/>
            </w:pPr>
            <w:r w:rsidRPr="00481F9A">
              <w:lastRenderedPageBreak/>
              <w:t>8</w:t>
            </w:r>
          </w:p>
        </w:tc>
        <w:tc>
          <w:tcPr>
            <w:tcW w:w="0" w:type="pct"/>
            <w:shd w:val="clear" w:color="auto" w:fill="auto"/>
          </w:tcPr>
          <w:p w14:paraId="54C1E20C" w14:textId="414E7DDC" w:rsidR="00860088" w:rsidRDefault="00860088" w:rsidP="00345990">
            <w:pPr>
              <w:pStyle w:val="TableCellGeneralText"/>
            </w:pPr>
            <w:r>
              <w:t xml:space="preserve">Notice H 2023-10 Applicability </w:t>
            </w:r>
          </w:p>
        </w:tc>
        <w:tc>
          <w:tcPr>
            <w:tcW w:w="0" w:type="pct"/>
            <w:shd w:val="clear" w:color="auto" w:fill="auto"/>
          </w:tcPr>
          <w:p w14:paraId="608BCE55" w14:textId="262E4DA8" w:rsidR="00860088" w:rsidRPr="00F905A2" w:rsidRDefault="00860088" w:rsidP="00345990">
            <w:pPr>
              <w:pStyle w:val="TableBullet1"/>
            </w:pPr>
            <w:r w:rsidRPr="00F905A2">
              <w:t>HOTMA updates and creates new rules for MFH programs. Notice H 2023-10 applies to the following MFH programs: </w:t>
            </w:r>
          </w:p>
          <w:p w14:paraId="6E776D04" w14:textId="046B6283" w:rsidR="00860088" w:rsidRPr="00F905A2" w:rsidRDefault="00860088" w:rsidP="00345990">
            <w:pPr>
              <w:pStyle w:val="TableBullet2"/>
            </w:pPr>
            <w:r w:rsidRPr="00F905A2">
              <w:t>Section 8 Project-Based Rental Assistance (PBRA)</w:t>
            </w:r>
            <w:r w:rsidR="00637CDB">
              <w:t>.</w:t>
            </w:r>
          </w:p>
          <w:p w14:paraId="769E1FFF" w14:textId="08CE5E14" w:rsidR="00860088" w:rsidRPr="00BC7BE0" w:rsidRDefault="00860088" w:rsidP="00345990">
            <w:pPr>
              <w:pStyle w:val="TableBullet2"/>
            </w:pPr>
            <w:r w:rsidRPr="00BC7BE0">
              <w:t>Section 202/8 Supportive Housing for the Elderly and Persons with Disabilities</w:t>
            </w:r>
            <w:r w:rsidR="00637CDB">
              <w:t>.</w:t>
            </w:r>
          </w:p>
          <w:p w14:paraId="2B3E690F" w14:textId="64EBEE85" w:rsidR="00860088" w:rsidRPr="00BC7BE0" w:rsidRDefault="00860088" w:rsidP="00345990">
            <w:pPr>
              <w:pStyle w:val="TableBullet2"/>
            </w:pPr>
            <w:r w:rsidRPr="00BC7BE0">
              <w:t>Section 202/162 Project Assistance Contract (202/162 PAC)</w:t>
            </w:r>
            <w:r w:rsidR="00637CDB">
              <w:t>.</w:t>
            </w:r>
          </w:p>
          <w:p w14:paraId="14511BD3" w14:textId="32B89271" w:rsidR="00860088" w:rsidRPr="00BC7BE0" w:rsidRDefault="00860088" w:rsidP="00345990">
            <w:pPr>
              <w:pStyle w:val="TableBullet2"/>
            </w:pPr>
            <w:r w:rsidRPr="00BC7BE0">
              <w:t>Section 202/811 Capital Advance with Project Rental Assistance Contract (202/811 PRAC)</w:t>
            </w:r>
            <w:r w:rsidR="00637CDB">
              <w:t>.</w:t>
            </w:r>
          </w:p>
          <w:p w14:paraId="06A52A0C" w14:textId="5965EC03" w:rsidR="00860088" w:rsidRPr="00BC7BE0" w:rsidRDefault="00860088" w:rsidP="00345990">
            <w:pPr>
              <w:pStyle w:val="TableBullet2"/>
            </w:pPr>
            <w:r w:rsidRPr="00BC7BE0">
              <w:t>Non-insured 236 Projects with Interest Reduction Payments (236 IRP)</w:t>
            </w:r>
            <w:r w:rsidR="00637CDB">
              <w:t>.</w:t>
            </w:r>
          </w:p>
          <w:p w14:paraId="094AD146" w14:textId="1C75D5D4" w:rsidR="00860088" w:rsidRPr="00BC7BE0" w:rsidRDefault="00860088" w:rsidP="00345990">
            <w:pPr>
              <w:pStyle w:val="TableBullet2"/>
            </w:pPr>
            <w:r w:rsidRPr="00BC7BE0">
              <w:t>Section 811 Project Rental Assistance Demonstration (811 PRA)</w:t>
            </w:r>
            <w:r w:rsidR="00637CDB">
              <w:t>.</w:t>
            </w:r>
          </w:p>
          <w:p w14:paraId="164B25C7" w14:textId="361C21F5" w:rsidR="00860088" w:rsidRPr="00BC7BE0" w:rsidRDefault="00860088" w:rsidP="00345990">
            <w:pPr>
              <w:pStyle w:val="TableBullet2"/>
            </w:pPr>
            <w:r w:rsidRPr="00BC7BE0">
              <w:t>Senior Preservation Rental Assistance Contract (SPRAC)</w:t>
            </w:r>
            <w:r w:rsidR="00637CDB">
              <w:t>.</w:t>
            </w:r>
          </w:p>
          <w:p w14:paraId="3EFCBB34" w14:textId="098E9DA3" w:rsidR="00860088" w:rsidRDefault="00860088" w:rsidP="00345990">
            <w:pPr>
              <w:pStyle w:val="TableBullet1-SingleLine"/>
            </w:pPr>
            <w:r w:rsidRPr="00F905A2">
              <w:t>As you review this section of the notice, you will see the combined list of MFH and</w:t>
            </w:r>
            <w:r w:rsidR="00CC514B">
              <w:t xml:space="preserve"> </w:t>
            </w:r>
            <w:r w:rsidR="00CC514B" w:rsidRPr="009A371E">
              <w:t>Public and Indian Housing</w:t>
            </w:r>
            <w:r w:rsidRPr="00F905A2">
              <w:t xml:space="preserve"> PIH affected programs. MFH programs are listed at the end of the complete bulleted list.</w:t>
            </w:r>
          </w:p>
        </w:tc>
      </w:tr>
      <w:tr w:rsidR="00860088" w14:paraId="65B47986" w14:textId="77777777" w:rsidTr="5319D916">
        <w:tc>
          <w:tcPr>
            <w:tcW w:w="0" w:type="pct"/>
            <w:shd w:val="clear" w:color="auto" w:fill="auto"/>
          </w:tcPr>
          <w:p w14:paraId="0FC0B2A7" w14:textId="0C7090B8" w:rsidR="00860088" w:rsidRPr="00481F9A" w:rsidRDefault="00860088" w:rsidP="00481F9A">
            <w:pPr>
              <w:pStyle w:val="TableCellYear"/>
            </w:pPr>
            <w:r w:rsidRPr="00481F9A">
              <w:t>9</w:t>
            </w:r>
          </w:p>
        </w:tc>
        <w:tc>
          <w:tcPr>
            <w:tcW w:w="0" w:type="pct"/>
            <w:shd w:val="clear" w:color="auto" w:fill="auto"/>
          </w:tcPr>
          <w:p w14:paraId="6E927CA5" w14:textId="424F5CBF" w:rsidR="00860088" w:rsidRDefault="00860088" w:rsidP="00345990">
            <w:pPr>
              <w:pStyle w:val="TableCellGeneralText"/>
            </w:pPr>
            <w:r>
              <w:t>Structure of Notice H 2023-10</w:t>
            </w:r>
          </w:p>
        </w:tc>
        <w:tc>
          <w:tcPr>
            <w:tcW w:w="0" w:type="pct"/>
            <w:shd w:val="clear" w:color="auto" w:fill="auto"/>
          </w:tcPr>
          <w:p w14:paraId="0AE438B5" w14:textId="1FD64B48" w:rsidR="00637CDB" w:rsidRDefault="00860088" w:rsidP="00BC7BE0">
            <w:pPr>
              <w:pStyle w:val="TableBullet1"/>
            </w:pPr>
            <w:r w:rsidRPr="00BC7BE0">
              <w:t>Notice H 2023-10 comprise</w:t>
            </w:r>
            <w:r w:rsidR="00637CDB">
              <w:t>s</w:t>
            </w:r>
            <w:r w:rsidRPr="00BC7BE0">
              <w:t xml:space="preserve"> the HUD executed notice and the following 10 attachments: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2790"/>
            </w:tblGrid>
            <w:tr w:rsidR="00637CDB" w14:paraId="7F5F0841" w14:textId="77777777" w:rsidTr="00637CDB">
              <w:tc>
                <w:tcPr>
                  <w:tcW w:w="3490" w:type="dxa"/>
                </w:tcPr>
                <w:p w14:paraId="3408239E" w14:textId="67EFA90A" w:rsidR="00637CDB" w:rsidRDefault="00637CDB" w:rsidP="00345990">
                  <w:pPr>
                    <w:pStyle w:val="TableBullet2-SingleLine"/>
                    <w:ind w:left="216"/>
                  </w:pPr>
                  <w:r>
                    <w:t>Asset limitation.</w:t>
                  </w:r>
                </w:p>
                <w:p w14:paraId="74271E93" w14:textId="601F7728" w:rsidR="00637CDB" w:rsidRDefault="00637CDB" w:rsidP="00345990">
                  <w:pPr>
                    <w:pStyle w:val="TableBullet2-SingleLine"/>
                    <w:ind w:left="216"/>
                  </w:pPr>
                  <w:r>
                    <w:t>Calculating income.</w:t>
                  </w:r>
                </w:p>
                <w:p w14:paraId="2C0C8557" w14:textId="426CCEDB" w:rsidR="00637CDB" w:rsidRDefault="00637CDB" w:rsidP="00345990">
                  <w:pPr>
                    <w:pStyle w:val="TableBullet2-SingleLine"/>
                    <w:ind w:left="216"/>
                  </w:pPr>
                  <w:r>
                    <w:t>Deductions and expenses.</w:t>
                  </w:r>
                </w:p>
                <w:p w14:paraId="64F39232" w14:textId="77777777" w:rsidR="00637CDB" w:rsidRDefault="00637CDB" w:rsidP="00345990">
                  <w:pPr>
                    <w:pStyle w:val="TableBullet2-SingleLine"/>
                    <w:ind w:left="216"/>
                  </w:pPr>
                  <w:r>
                    <w:t>Applicable Fair Housing and Civil Rights requirements.</w:t>
                  </w:r>
                </w:p>
                <w:p w14:paraId="581835E2" w14:textId="358E0D33" w:rsidR="00637CDB" w:rsidRDefault="00637CDB" w:rsidP="00345990">
                  <w:pPr>
                    <w:pStyle w:val="TableBullet2-SingleLine"/>
                    <w:ind w:left="216"/>
                  </w:pPr>
                  <w:r>
                    <w:t>Household composition.</w:t>
                  </w:r>
                </w:p>
              </w:tc>
              <w:tc>
                <w:tcPr>
                  <w:tcW w:w="2790" w:type="dxa"/>
                </w:tcPr>
                <w:p w14:paraId="4D73F007" w14:textId="5B0AD316" w:rsidR="00637CDB" w:rsidRDefault="00637CDB" w:rsidP="00345990">
                  <w:pPr>
                    <w:pStyle w:val="TableBullet2-SingleLine"/>
                    <w:ind w:left="216"/>
                  </w:pPr>
                  <w:r>
                    <w:t>Income.</w:t>
                  </w:r>
                </w:p>
                <w:p w14:paraId="56A36E70" w14:textId="7CD06754" w:rsidR="00637CDB" w:rsidRDefault="00637CDB" w:rsidP="00345990">
                  <w:pPr>
                    <w:pStyle w:val="TableBullet2-SingleLine"/>
                    <w:ind w:left="216"/>
                  </w:pPr>
                  <w:r>
                    <w:t>Income inclusions.</w:t>
                  </w:r>
                </w:p>
                <w:p w14:paraId="28A10CEA" w14:textId="39B05811" w:rsidR="00637CDB" w:rsidRDefault="00637CDB" w:rsidP="00345990">
                  <w:pPr>
                    <w:pStyle w:val="TableBullet2-SingleLine"/>
                    <w:ind w:left="216"/>
                  </w:pPr>
                  <w:r>
                    <w:t>Inflationary adjustments.</w:t>
                  </w:r>
                </w:p>
                <w:p w14:paraId="17D1ADAC" w14:textId="4CBC085B" w:rsidR="00637CDB" w:rsidRDefault="00637CDB" w:rsidP="00345990">
                  <w:pPr>
                    <w:pStyle w:val="TableBullet2-SingleLine"/>
                    <w:ind w:left="216"/>
                  </w:pPr>
                  <w:r>
                    <w:t>Interim reexaminations.</w:t>
                  </w:r>
                </w:p>
                <w:p w14:paraId="33D7F858" w14:textId="2B235DCB" w:rsidR="00637CDB" w:rsidRDefault="00637CDB" w:rsidP="00345990">
                  <w:pPr>
                    <w:pStyle w:val="TableBullet2-SingleLine"/>
                    <w:ind w:left="216"/>
                  </w:pPr>
                  <w:r>
                    <w:t>Verification.</w:t>
                  </w:r>
                </w:p>
              </w:tc>
            </w:tr>
          </w:tbl>
          <w:p w14:paraId="2FF85A7F" w14:textId="4ECEE8EF" w:rsidR="00860088" w:rsidRPr="00BC7BE0" w:rsidRDefault="00860088" w:rsidP="00345990">
            <w:pPr>
              <w:pStyle w:val="TableBullet1-SingleLine"/>
              <w:spacing w:before="120"/>
            </w:pPr>
            <w:r w:rsidRPr="00BC7BE0">
              <w:t>Once we have completed our discussion on the notice, we will briefly present each attachment.</w:t>
            </w:r>
          </w:p>
        </w:tc>
      </w:tr>
      <w:tr w:rsidR="00860088" w14:paraId="4452D83F" w14:textId="77777777" w:rsidTr="5319D916">
        <w:tc>
          <w:tcPr>
            <w:tcW w:w="0" w:type="pct"/>
            <w:shd w:val="clear" w:color="auto" w:fill="auto"/>
          </w:tcPr>
          <w:p w14:paraId="57A6FD25" w14:textId="5D5E2FAD" w:rsidR="00860088" w:rsidRPr="00481F9A" w:rsidRDefault="00860088" w:rsidP="00481F9A">
            <w:pPr>
              <w:pStyle w:val="TableCellYear"/>
            </w:pPr>
            <w:r w:rsidRPr="00481F9A">
              <w:t>10</w:t>
            </w:r>
          </w:p>
        </w:tc>
        <w:tc>
          <w:tcPr>
            <w:tcW w:w="0" w:type="pct"/>
            <w:shd w:val="clear" w:color="auto" w:fill="auto"/>
          </w:tcPr>
          <w:p w14:paraId="26DDEA61" w14:textId="77777777" w:rsidR="00860088" w:rsidRDefault="00860088" w:rsidP="00345990">
            <w:pPr>
              <w:pStyle w:val="TableCellGeneralText"/>
            </w:pPr>
            <w:r>
              <w:t>Divider Page</w:t>
            </w:r>
          </w:p>
          <w:p w14:paraId="3C4A4AC2" w14:textId="1E492750" w:rsidR="00860088" w:rsidRPr="008F785E" w:rsidRDefault="00860088" w:rsidP="00345990">
            <w:pPr>
              <w:pStyle w:val="TableCellGeneralText"/>
            </w:pPr>
            <w:r>
              <w:t>-Important Dates, Actions and ….</w:t>
            </w:r>
          </w:p>
        </w:tc>
        <w:tc>
          <w:tcPr>
            <w:tcW w:w="0" w:type="pct"/>
            <w:shd w:val="clear" w:color="auto" w:fill="auto"/>
          </w:tcPr>
          <w:p w14:paraId="7BAA0370" w14:textId="72CAE7DF" w:rsidR="00860088" w:rsidRPr="00BC7BE0" w:rsidRDefault="00860088" w:rsidP="00345990">
            <w:pPr>
              <w:pStyle w:val="TableBullet1-SingleLine"/>
            </w:pPr>
            <w:r w:rsidRPr="00BC7BE0">
              <w:t>In this section, we will discuss effective dates, compliance dates, required owner actions, and updates to multifamily housing owner policies.</w:t>
            </w:r>
          </w:p>
        </w:tc>
      </w:tr>
      <w:tr w:rsidR="00860088" w14:paraId="09331A97" w14:textId="77777777" w:rsidTr="5319D916">
        <w:tc>
          <w:tcPr>
            <w:tcW w:w="0" w:type="pct"/>
            <w:shd w:val="clear" w:color="auto" w:fill="auto"/>
          </w:tcPr>
          <w:p w14:paraId="7007D17C" w14:textId="0D7326D4" w:rsidR="00860088" w:rsidRPr="00481F9A" w:rsidRDefault="00860088" w:rsidP="00481F9A">
            <w:pPr>
              <w:pStyle w:val="TableCellYear"/>
            </w:pPr>
            <w:r w:rsidRPr="00481F9A">
              <w:lastRenderedPageBreak/>
              <w:t>11</w:t>
            </w:r>
          </w:p>
        </w:tc>
        <w:tc>
          <w:tcPr>
            <w:tcW w:w="0" w:type="pct"/>
            <w:shd w:val="clear" w:color="auto" w:fill="auto"/>
          </w:tcPr>
          <w:p w14:paraId="76FC6C84" w14:textId="0140B068" w:rsidR="00860088" w:rsidRDefault="00860088" w:rsidP="00345990">
            <w:pPr>
              <w:pStyle w:val="TableCellGeneralText"/>
            </w:pPr>
            <w:r>
              <w:t>Notice H 2023-10 Compliance Dates</w:t>
            </w:r>
          </w:p>
        </w:tc>
        <w:tc>
          <w:tcPr>
            <w:tcW w:w="0" w:type="pct"/>
            <w:shd w:val="clear" w:color="auto" w:fill="auto"/>
          </w:tcPr>
          <w:p w14:paraId="52689B66" w14:textId="37028EF8" w:rsidR="00860088" w:rsidRPr="0061675B" w:rsidRDefault="00860088" w:rsidP="00345990">
            <w:pPr>
              <w:pStyle w:val="TableBullet1"/>
            </w:pPr>
            <w:r w:rsidRPr="0061675B">
              <w:t>January 1, 2024, is the effective date of the Final Rule. However, HUD recognizes that the Tenant Rental Assistance Certification System (TRACS) systems development timeframes and the extended time required to transition all new and existing families to the new HOTMA program requirements</w:t>
            </w:r>
            <w:r w:rsidR="003853E1">
              <w:t>,</w:t>
            </w:r>
            <w:r w:rsidRPr="0061675B">
              <w:t xml:space="preserve"> make it unlikely that owners will meet </w:t>
            </w:r>
            <w:r w:rsidR="006B485A">
              <w:t>this</w:t>
            </w:r>
            <w:r w:rsidRPr="0061675B">
              <w:t xml:space="preserve"> deadline.</w:t>
            </w:r>
          </w:p>
          <w:p w14:paraId="38B30572" w14:textId="3D244136" w:rsidR="00860088" w:rsidRPr="0061675B" w:rsidRDefault="00860088" w:rsidP="00345990">
            <w:pPr>
              <w:pStyle w:val="TableBullet1"/>
            </w:pPr>
            <w:r w:rsidRPr="0061675B">
              <w:t>As such, HUD has set a new deadline of May 31, 2024, by which MFH property owners must update their Tenant Selection Plans and</w:t>
            </w:r>
            <w:r w:rsidR="00892BE2">
              <w:t xml:space="preserve"> </w:t>
            </w:r>
            <w:r w:rsidR="00892BE2" w:rsidRPr="00065FC8">
              <w:t>Enterprise Income Verification</w:t>
            </w:r>
            <w:r w:rsidRPr="0061675B">
              <w:t xml:space="preserve"> EIV policies and procedures to reflect HOTMA rules and discretionary polices and make them available to the public.</w:t>
            </w:r>
          </w:p>
          <w:p w14:paraId="4F461F94" w14:textId="05D2D350" w:rsidR="00860088" w:rsidRPr="0061675B" w:rsidRDefault="00860088" w:rsidP="00345990">
            <w:pPr>
              <w:pStyle w:val="TableBullet1"/>
            </w:pPr>
            <w:r w:rsidRPr="0061675B">
              <w:t>HUD has set January 1, 2025, as the date by which MFH owners must be fully compliant with the HOTMA Final Rule.</w:t>
            </w:r>
          </w:p>
          <w:p w14:paraId="12D825E9" w14:textId="424BE9FF" w:rsidR="00860088" w:rsidRDefault="00000EC0" w:rsidP="007E3F41">
            <w:pPr>
              <w:pStyle w:val="TableBullet1-SingleLine"/>
            </w:pPr>
            <w:r>
              <w:t xml:space="preserve">Please </w:t>
            </w:r>
            <w:r w:rsidR="00860088" w:rsidRPr="0061675B">
              <w:t xml:space="preserve">Note: </w:t>
            </w:r>
            <w:r w:rsidR="00756FAC" w:rsidRPr="0061675B">
              <w:t xml:space="preserve">As </w:t>
            </w:r>
            <w:r w:rsidR="00860088" w:rsidRPr="0061675B">
              <w:t xml:space="preserve">you read Section 6.0 of </w:t>
            </w:r>
            <w:r w:rsidR="00756FAC">
              <w:t xml:space="preserve">the </w:t>
            </w:r>
            <w:r w:rsidR="00756FAC" w:rsidRPr="0061675B">
              <w:t>Notice</w:t>
            </w:r>
            <w:r w:rsidR="00860088" w:rsidRPr="0061675B">
              <w:t xml:space="preserve">, which talks through </w:t>
            </w:r>
            <w:r w:rsidR="00756FAC" w:rsidRPr="0061675B">
              <w:t>effective dates, compliance, and updates to policies</w:t>
            </w:r>
            <w:r w:rsidR="00860088" w:rsidRPr="0061675B">
              <w:t>, be sure to refer to Section 6.2 for guidance related to MFH owners. Section 6.1 pertains only to</w:t>
            </w:r>
            <w:r w:rsidR="007E3F41">
              <w:t xml:space="preserve"> </w:t>
            </w:r>
            <w:r w:rsidR="007E3F41" w:rsidRPr="007E3F41">
              <w:t xml:space="preserve">Public Housing </w:t>
            </w:r>
            <w:proofErr w:type="spellStart"/>
            <w:r w:rsidR="007E3F41" w:rsidRPr="007E3F41">
              <w:t>Agency</w:t>
            </w:r>
            <w:r w:rsidR="007E3F41">
              <w:t>s</w:t>
            </w:r>
            <w:proofErr w:type="spellEnd"/>
            <w:r w:rsidR="00860088" w:rsidRPr="0061675B">
              <w:t xml:space="preserve"> PHAs and is not relevant to MFH owners.</w:t>
            </w:r>
          </w:p>
        </w:tc>
      </w:tr>
      <w:tr w:rsidR="00860088" w14:paraId="729C6BF1" w14:textId="77777777" w:rsidTr="5319D916">
        <w:tc>
          <w:tcPr>
            <w:tcW w:w="0" w:type="pct"/>
            <w:shd w:val="clear" w:color="auto" w:fill="auto"/>
          </w:tcPr>
          <w:p w14:paraId="0CB47F5C" w14:textId="1A163F10" w:rsidR="00860088" w:rsidRPr="00481F9A" w:rsidRDefault="00860088" w:rsidP="00481F9A">
            <w:pPr>
              <w:pStyle w:val="TableCellYear"/>
            </w:pPr>
            <w:r w:rsidRPr="00481F9A">
              <w:t>12</w:t>
            </w:r>
          </w:p>
        </w:tc>
        <w:tc>
          <w:tcPr>
            <w:tcW w:w="0" w:type="pct"/>
            <w:shd w:val="clear" w:color="auto" w:fill="auto"/>
          </w:tcPr>
          <w:p w14:paraId="0386A67F" w14:textId="5648D9EA" w:rsidR="00860088" w:rsidRDefault="00860088" w:rsidP="00345990">
            <w:pPr>
              <w:pStyle w:val="TableCellGeneralText"/>
            </w:pPr>
            <w:r>
              <w:t>HUD Monitoring of HOTMA Compliance Dates</w:t>
            </w:r>
          </w:p>
        </w:tc>
        <w:tc>
          <w:tcPr>
            <w:tcW w:w="0" w:type="pct"/>
            <w:shd w:val="clear" w:color="auto" w:fill="auto"/>
          </w:tcPr>
          <w:p w14:paraId="689E99C7" w14:textId="77777777" w:rsidR="00860088" w:rsidRPr="001F7EFD" w:rsidRDefault="00860088" w:rsidP="00F219D6">
            <w:pPr>
              <w:pStyle w:val="TableBullet1"/>
            </w:pPr>
            <w:r w:rsidRPr="001F7EFD">
              <w:t>Prior to the January 1, 2025, compliance date:</w:t>
            </w:r>
          </w:p>
          <w:p w14:paraId="1B46DFA3" w14:textId="028C7E9C" w:rsidR="00860088" w:rsidRDefault="00860088" w:rsidP="00345990">
            <w:pPr>
              <w:pStyle w:val="TableBullet2"/>
            </w:pPr>
            <w:r w:rsidRPr="001F7EFD">
              <w:t>MFH owners will not be penalized for HOTMA-related tenant file errors during the Management and Occupancy Reviews (MORs).</w:t>
            </w:r>
          </w:p>
          <w:p w14:paraId="32F9F6FD" w14:textId="62E1C949" w:rsidR="00860088" w:rsidRPr="001F7EFD" w:rsidRDefault="00860088" w:rsidP="00345990">
            <w:pPr>
              <w:pStyle w:val="TableBullet2"/>
            </w:pPr>
            <w:r w:rsidRPr="001F7EFD">
              <w:t>Contract Administrators will issue observations with corrective actions.</w:t>
            </w:r>
          </w:p>
          <w:p w14:paraId="3A851503" w14:textId="77777777" w:rsidR="00860088" w:rsidRPr="001F7EFD" w:rsidRDefault="00860088" w:rsidP="00345990">
            <w:pPr>
              <w:pStyle w:val="TableBullet1"/>
            </w:pPr>
            <w:r w:rsidRPr="001F7EFD">
              <w:t>On or after the January 1, 2025, compliance date:</w:t>
            </w:r>
          </w:p>
          <w:p w14:paraId="1E83EA69" w14:textId="0AF3F295" w:rsidR="00860088" w:rsidRPr="001F7EFD" w:rsidRDefault="00860088" w:rsidP="00345990">
            <w:pPr>
              <w:pStyle w:val="TableBullet2"/>
            </w:pPr>
            <w:r w:rsidRPr="001F7EFD">
              <w:t>Contract Administrators will issue HOTMA-related findings during MORs.</w:t>
            </w:r>
          </w:p>
          <w:p w14:paraId="45C47B36" w14:textId="4BADE850" w:rsidR="00860088" w:rsidRPr="001F7EFD" w:rsidRDefault="00860088" w:rsidP="00345990">
            <w:pPr>
              <w:pStyle w:val="TableBullet2"/>
            </w:pPr>
            <w:r w:rsidRPr="001F7EFD">
              <w:t>MFH owners must correct all HOTMA-related observations that were issued by Contract Administrators in 2024.</w:t>
            </w:r>
          </w:p>
          <w:p w14:paraId="49879CEF" w14:textId="031E327D" w:rsidR="00860088" w:rsidRDefault="00860088" w:rsidP="00345990">
            <w:pPr>
              <w:pStyle w:val="TableBullet1-SingleLine"/>
            </w:pPr>
            <w:r w:rsidRPr="001F7EFD">
              <w:t>MFH owners who fail to implement HOTMA may be found in default of their business agreements with HUD.</w:t>
            </w:r>
          </w:p>
        </w:tc>
      </w:tr>
      <w:tr w:rsidR="00860088" w14:paraId="08E9488A" w14:textId="77777777" w:rsidTr="5319D916">
        <w:tc>
          <w:tcPr>
            <w:tcW w:w="0" w:type="pct"/>
            <w:shd w:val="clear" w:color="auto" w:fill="auto"/>
          </w:tcPr>
          <w:p w14:paraId="5ED4C817" w14:textId="58821DFD" w:rsidR="00860088" w:rsidRPr="00481F9A" w:rsidRDefault="00860088" w:rsidP="00481F9A">
            <w:pPr>
              <w:pStyle w:val="TableCellYear"/>
            </w:pPr>
            <w:r w:rsidRPr="00481F9A">
              <w:lastRenderedPageBreak/>
              <w:t>13</w:t>
            </w:r>
          </w:p>
        </w:tc>
        <w:tc>
          <w:tcPr>
            <w:tcW w:w="0" w:type="pct"/>
            <w:shd w:val="clear" w:color="auto" w:fill="auto"/>
          </w:tcPr>
          <w:p w14:paraId="240D056E" w14:textId="65C2403F" w:rsidR="00860088" w:rsidRDefault="00860088" w:rsidP="00345990">
            <w:pPr>
              <w:pStyle w:val="TableCellGeneralText"/>
            </w:pPr>
            <w:r>
              <w:t xml:space="preserve">Updating Policies and Procedures </w:t>
            </w:r>
          </w:p>
        </w:tc>
        <w:tc>
          <w:tcPr>
            <w:tcW w:w="0" w:type="pct"/>
            <w:shd w:val="clear" w:color="auto" w:fill="auto"/>
          </w:tcPr>
          <w:p w14:paraId="38861EF6" w14:textId="63A46103" w:rsidR="00860088" w:rsidRPr="00A057E9" w:rsidRDefault="00860088" w:rsidP="00F219D6">
            <w:pPr>
              <w:pStyle w:val="TableBullet1"/>
            </w:pPr>
            <w:r w:rsidRPr="00A057E9">
              <w:t xml:space="preserve">MFH owners should immediately begin to update their Tenant Selection Plan and </w:t>
            </w:r>
            <w:r w:rsidR="004A7FCC" w:rsidRPr="00065FC8">
              <w:t>Enterprise Income Verification</w:t>
            </w:r>
            <w:r w:rsidR="004A7FCC" w:rsidRPr="0061675B">
              <w:t xml:space="preserve"> </w:t>
            </w:r>
            <w:r w:rsidRPr="00A057E9">
              <w:t>EIV policies and procedures to reflect HOTMA requirements to meet the May 31, 2024, deadline.</w:t>
            </w:r>
          </w:p>
          <w:p w14:paraId="3CFB1F37" w14:textId="412DBA09" w:rsidR="00860088" w:rsidRDefault="00860088" w:rsidP="00345990">
            <w:pPr>
              <w:pStyle w:val="TableBullet1-SingleLine"/>
            </w:pPr>
            <w:r w:rsidRPr="00A057E9">
              <w:t>HUD has prepared a List of Discretionary Policies to Implement HOTMA</w:t>
            </w:r>
            <w:r w:rsidR="002D207C">
              <w:t>,</w:t>
            </w:r>
            <w:r w:rsidRPr="00A057E9">
              <w:t xml:space="preserve"> which is a useful tool to use when updating your policies. You can find this on</w:t>
            </w:r>
            <w:r w:rsidR="003040FD">
              <w:t xml:space="preserve"> the</w:t>
            </w:r>
            <w:r w:rsidRPr="00A057E9">
              <w:t xml:space="preserve"> MFH’s HOTMA page</w:t>
            </w:r>
            <w:r w:rsidR="002D207C">
              <w:t>, located</w:t>
            </w:r>
            <w:r w:rsidRPr="00A057E9">
              <w:t xml:space="preserve"> at: </w:t>
            </w:r>
            <w:hyperlink r:id="rId13" w:history="1">
              <w:r w:rsidR="002D207C" w:rsidRPr="002D207C">
                <w:rPr>
                  <w:rStyle w:val="Hyperlink"/>
                </w:rPr>
                <w:t>https://www.hud.gov/sites/‌dfiles/‌Housing/documents/MFH_List_Discretionary_Policies_Implement_HOTMA.pdf</w:t>
              </w:r>
            </w:hyperlink>
            <w:r w:rsidR="002D207C">
              <w:t>.</w:t>
            </w:r>
          </w:p>
        </w:tc>
      </w:tr>
      <w:tr w:rsidR="00860088" w14:paraId="58568551" w14:textId="77777777" w:rsidTr="5319D916">
        <w:tc>
          <w:tcPr>
            <w:tcW w:w="0" w:type="pct"/>
            <w:shd w:val="clear" w:color="auto" w:fill="auto"/>
          </w:tcPr>
          <w:p w14:paraId="48BCC970" w14:textId="5E462B70" w:rsidR="00860088" w:rsidRPr="00481F9A" w:rsidRDefault="00860088" w:rsidP="00481F9A">
            <w:pPr>
              <w:pStyle w:val="TableCellYear"/>
            </w:pPr>
            <w:r w:rsidRPr="00481F9A">
              <w:t>14</w:t>
            </w:r>
          </w:p>
        </w:tc>
        <w:tc>
          <w:tcPr>
            <w:tcW w:w="0" w:type="pct"/>
            <w:shd w:val="clear" w:color="auto" w:fill="auto"/>
          </w:tcPr>
          <w:p w14:paraId="0D88A595" w14:textId="687147C8" w:rsidR="00860088" w:rsidRDefault="00860088" w:rsidP="00345990">
            <w:pPr>
              <w:pStyle w:val="TableCellGeneralText"/>
            </w:pPr>
            <w:r>
              <w:t>Compliance with TRACS Update</w:t>
            </w:r>
          </w:p>
        </w:tc>
        <w:tc>
          <w:tcPr>
            <w:tcW w:w="0" w:type="pct"/>
            <w:shd w:val="clear" w:color="auto" w:fill="auto"/>
          </w:tcPr>
          <w:p w14:paraId="4CA8FFC1" w14:textId="03EAB9B3" w:rsidR="00860088" w:rsidRPr="004F041D" w:rsidRDefault="00860088" w:rsidP="00345990">
            <w:pPr>
              <w:pStyle w:val="TableBullet1"/>
            </w:pPr>
            <w:r w:rsidRPr="004F041D">
              <w:t xml:space="preserve">HUD is updating </w:t>
            </w:r>
            <w:r w:rsidR="00375824">
              <w:t xml:space="preserve">the </w:t>
            </w:r>
            <w:r w:rsidRPr="004F041D">
              <w:t xml:space="preserve">TRACS </w:t>
            </w:r>
            <w:r w:rsidR="00375824">
              <w:t xml:space="preserve">system </w:t>
            </w:r>
            <w:r w:rsidRPr="004F041D">
              <w:t>for compliance with HOTMA. Once this is done, MFH owners must also ensure their software is also HOTMA</w:t>
            </w:r>
            <w:r w:rsidR="002D207C">
              <w:t>-</w:t>
            </w:r>
            <w:r w:rsidRPr="004F041D">
              <w:t xml:space="preserve">compliant (i.e., </w:t>
            </w:r>
            <w:r w:rsidR="002A4411">
              <w:t xml:space="preserve">the </w:t>
            </w:r>
            <w:r w:rsidRPr="004F041D">
              <w:t>TRACS 203</w:t>
            </w:r>
            <w:r w:rsidR="002D207C">
              <w:t>-</w:t>
            </w:r>
            <w:r w:rsidRPr="004F041D">
              <w:t xml:space="preserve">A system requirements have been fully implemented). </w:t>
            </w:r>
          </w:p>
          <w:p w14:paraId="0A687DDC" w14:textId="2CF69845" w:rsidR="00860088" w:rsidRPr="004F041D" w:rsidRDefault="00860088" w:rsidP="00F219D6">
            <w:pPr>
              <w:pStyle w:val="TableBullet1"/>
            </w:pPr>
            <w:r w:rsidRPr="004F041D">
              <w:t>Once a MFH owner’s software is HOTMA</w:t>
            </w:r>
            <w:r w:rsidR="002D207C">
              <w:t>-</w:t>
            </w:r>
            <w:r w:rsidRPr="004F041D">
              <w:t xml:space="preserve">compliant, </w:t>
            </w:r>
            <w:r w:rsidR="00A22324" w:rsidRPr="00A22324">
              <w:t>(</w:t>
            </w:r>
            <w:r w:rsidR="00A22324">
              <w:t>in other words, the</w:t>
            </w:r>
            <w:r w:rsidR="00A22324" w:rsidRPr="00A22324">
              <w:t xml:space="preserve"> software developer has fully implemented TRACS 203-A system requirements), </w:t>
            </w:r>
            <w:r w:rsidRPr="004F041D">
              <w:t>MFH owners must:</w:t>
            </w:r>
          </w:p>
          <w:p w14:paraId="65B1263B" w14:textId="02989F9B" w:rsidR="00860088" w:rsidRPr="004F041D" w:rsidRDefault="00860088" w:rsidP="00F219D6">
            <w:pPr>
              <w:pStyle w:val="TableBullet1"/>
              <w:numPr>
                <w:ilvl w:val="0"/>
                <w:numId w:val="28"/>
              </w:numPr>
            </w:pPr>
            <w:r w:rsidRPr="004F041D">
              <w:t xml:space="preserve">Provide tenants </w:t>
            </w:r>
            <w:r w:rsidR="00EA5FAC">
              <w:t xml:space="preserve">with </w:t>
            </w:r>
            <w:r w:rsidRPr="004F041D">
              <w:t xml:space="preserve">60 days’ notice </w:t>
            </w:r>
            <w:r w:rsidR="002D207C">
              <w:t xml:space="preserve">that </w:t>
            </w:r>
            <w:r w:rsidRPr="004F041D">
              <w:t>their lease will be modified</w:t>
            </w:r>
            <w:r w:rsidR="002D207C">
              <w:t>.</w:t>
            </w:r>
          </w:p>
          <w:p w14:paraId="58147FF2" w14:textId="200CD951" w:rsidR="00860088" w:rsidRPr="004F041D" w:rsidRDefault="00860088" w:rsidP="00F219D6">
            <w:pPr>
              <w:pStyle w:val="TableBullet1"/>
              <w:numPr>
                <w:ilvl w:val="0"/>
                <w:numId w:val="28"/>
              </w:numPr>
            </w:pPr>
            <w:r w:rsidRPr="004F041D">
              <w:t>Begin to implement updated HOTMA</w:t>
            </w:r>
            <w:r w:rsidR="002D207C">
              <w:t>-</w:t>
            </w:r>
            <w:r w:rsidRPr="004F041D">
              <w:t>compliant policies</w:t>
            </w:r>
            <w:r w:rsidR="002D207C">
              <w:t>.</w:t>
            </w:r>
          </w:p>
          <w:p w14:paraId="257D50F1" w14:textId="27F9AC5A" w:rsidR="00860088" w:rsidRPr="004F041D" w:rsidRDefault="00860088" w:rsidP="00F219D6">
            <w:pPr>
              <w:pStyle w:val="TableBullet1"/>
              <w:numPr>
                <w:ilvl w:val="0"/>
                <w:numId w:val="28"/>
              </w:numPr>
            </w:pPr>
            <w:r w:rsidRPr="004F041D">
              <w:t>Ensure</w:t>
            </w:r>
            <w:r w:rsidR="002D207C">
              <w:t xml:space="preserve"> that</w:t>
            </w:r>
            <w:r w:rsidRPr="004F041D">
              <w:t xml:space="preserve"> all tenant data submissions comply with HOTMA regulations</w:t>
            </w:r>
            <w:r w:rsidR="002D207C">
              <w:t>.</w:t>
            </w:r>
          </w:p>
          <w:p w14:paraId="5E6339CA" w14:textId="4388F054" w:rsidR="00860088" w:rsidRPr="004F041D" w:rsidRDefault="00860088" w:rsidP="00345990">
            <w:pPr>
              <w:pStyle w:val="TableBullet1"/>
              <w:numPr>
                <w:ilvl w:val="0"/>
                <w:numId w:val="28"/>
              </w:numPr>
            </w:pPr>
            <w:r w:rsidRPr="004F041D">
              <w:t>Use the revised Tenant Consent form (form HUD-9887/9887A)</w:t>
            </w:r>
            <w:r w:rsidR="002D207C">
              <w:t>.</w:t>
            </w:r>
          </w:p>
          <w:p w14:paraId="6F3ED3F6" w14:textId="7FC758A0" w:rsidR="00860088" w:rsidRDefault="003318F0" w:rsidP="00345990">
            <w:pPr>
              <w:pStyle w:val="TableBullet1-SingleLine"/>
            </w:pPr>
            <w:r>
              <w:t>Please</w:t>
            </w:r>
            <w:r w:rsidR="00860088" w:rsidRPr="004F041D">
              <w:t xml:space="preserve"> </w:t>
            </w:r>
            <w:proofErr w:type="gramStart"/>
            <w:r w:rsidR="00860088" w:rsidRPr="004F041D">
              <w:t>note:</w:t>
            </w:r>
            <w:proofErr w:type="gramEnd"/>
            <w:r w:rsidR="00860088" w:rsidRPr="004F041D">
              <w:t xml:space="preserve"> </w:t>
            </w:r>
            <w:r w:rsidR="0092137C">
              <w:t xml:space="preserve"> </w:t>
            </w:r>
            <w:r w:rsidR="0092137C" w:rsidRPr="0092137C">
              <w:t>HUD’s Office of Multifamily Housing Programs strongly recommends that owners align their own HOTMA implementation timeframe with the release of TRACS 203</w:t>
            </w:r>
            <w:r w:rsidR="00E260BB">
              <w:t>-</w:t>
            </w:r>
            <w:r w:rsidR="0092137C" w:rsidRPr="0092137C">
              <w:t>A (</w:t>
            </w:r>
            <w:r w:rsidR="00E260BB">
              <w:t xml:space="preserve">which is </w:t>
            </w:r>
            <w:r w:rsidR="0092137C" w:rsidRPr="0092137C">
              <w:t>anticipated</w:t>
            </w:r>
            <w:r w:rsidR="00E260BB">
              <w:t xml:space="preserve"> to be during the</w:t>
            </w:r>
            <w:r w:rsidR="0092137C" w:rsidRPr="0092137C">
              <w:t xml:space="preserve"> Summer</w:t>
            </w:r>
            <w:r w:rsidR="00E260BB">
              <w:t xml:space="preserve"> of</w:t>
            </w:r>
            <w:r w:rsidR="0092137C" w:rsidRPr="0092137C">
              <w:t xml:space="preserve"> 2024).</w:t>
            </w:r>
          </w:p>
        </w:tc>
      </w:tr>
      <w:tr w:rsidR="00860088" w14:paraId="5191C561" w14:textId="77777777" w:rsidTr="5319D916">
        <w:tc>
          <w:tcPr>
            <w:tcW w:w="0" w:type="pct"/>
            <w:shd w:val="clear" w:color="auto" w:fill="auto"/>
          </w:tcPr>
          <w:p w14:paraId="63078E65" w14:textId="032B6FE4" w:rsidR="00860088" w:rsidRPr="00481F9A" w:rsidRDefault="00860088" w:rsidP="00481F9A">
            <w:pPr>
              <w:pStyle w:val="TableCellYear"/>
            </w:pPr>
            <w:r w:rsidRPr="00481F9A">
              <w:lastRenderedPageBreak/>
              <w:t>15</w:t>
            </w:r>
          </w:p>
        </w:tc>
        <w:tc>
          <w:tcPr>
            <w:tcW w:w="0" w:type="pct"/>
            <w:shd w:val="clear" w:color="auto" w:fill="auto"/>
          </w:tcPr>
          <w:p w14:paraId="33EEA99C" w14:textId="14A67D73" w:rsidR="00860088" w:rsidRDefault="00860088" w:rsidP="00345990">
            <w:pPr>
              <w:pStyle w:val="TableCellGeneralText"/>
            </w:pPr>
            <w:r>
              <w:t>60 Days’ Notice to Tenants of Lease Modification</w:t>
            </w:r>
          </w:p>
        </w:tc>
        <w:tc>
          <w:tcPr>
            <w:tcW w:w="0" w:type="pct"/>
            <w:shd w:val="clear" w:color="auto" w:fill="auto"/>
          </w:tcPr>
          <w:p w14:paraId="19AB993D" w14:textId="2BBF0562" w:rsidR="00860088" w:rsidRPr="00BC7BE0" w:rsidRDefault="00860088" w:rsidP="00345990">
            <w:pPr>
              <w:pStyle w:val="TableBullet1"/>
            </w:pPr>
            <w:r w:rsidRPr="00BC7BE0">
              <w:t>The first required action for MFH owners once their software is compliant (i.e., TRACS 203</w:t>
            </w:r>
            <w:r w:rsidR="002D207C">
              <w:t>-</w:t>
            </w:r>
            <w:r w:rsidRPr="00BC7BE0">
              <w:t xml:space="preserve">A system requirements have been fully implemented), is to provide 60 days’ notice to tenants that their lease will be modified at the end of the current lease term. We will discuss </w:t>
            </w:r>
            <w:r w:rsidR="003044DE">
              <w:t>this</w:t>
            </w:r>
            <w:r w:rsidRPr="00BC7BE0">
              <w:t xml:space="preserve"> requirement in detail in the next few slides.</w:t>
            </w:r>
          </w:p>
          <w:p w14:paraId="672268BD" w14:textId="70733526" w:rsidR="00860088" w:rsidRPr="00BC7BE0" w:rsidRDefault="00860088" w:rsidP="00BC7BE0">
            <w:pPr>
              <w:pStyle w:val="TableBullet1"/>
            </w:pPr>
            <w:r w:rsidRPr="00BC7BE0">
              <w:t>Once MFH owners’ software is HOTMA</w:t>
            </w:r>
            <w:r w:rsidR="002D207C">
              <w:t>-</w:t>
            </w:r>
            <w:r w:rsidRPr="00BC7BE0">
              <w:t>compliant</w:t>
            </w:r>
            <w:r w:rsidR="002D207C">
              <w:t>,</w:t>
            </w:r>
            <w:r w:rsidRPr="00BC7BE0">
              <w:t xml:space="preserve"> they must provide 60 days’ notice to tenants that their lease will be modified.</w:t>
            </w:r>
          </w:p>
          <w:p w14:paraId="2E19019D" w14:textId="77777777" w:rsidR="00860088" w:rsidRPr="00BC7BE0" w:rsidRDefault="00860088" w:rsidP="00BC7BE0">
            <w:pPr>
              <w:pStyle w:val="TableBullet1"/>
            </w:pPr>
            <w:r w:rsidRPr="00BC7BE0">
              <w:t>Leases will be modified at the end of the lease term after the expiration of the 60-day notice.</w:t>
            </w:r>
          </w:p>
          <w:p w14:paraId="4191683D" w14:textId="42BF38B5" w:rsidR="00860088" w:rsidRPr="00BC7BE0" w:rsidRDefault="00860088" w:rsidP="00345990">
            <w:pPr>
              <w:pStyle w:val="TableBullet1"/>
            </w:pPr>
            <w:r w:rsidRPr="00BC7BE0">
              <w:t>MFH owners must begin to use HUD’s revised model lease at the expiration of the family’s lease.</w:t>
            </w:r>
          </w:p>
          <w:p w14:paraId="5A38D6B5" w14:textId="4878B79D" w:rsidR="00860088" w:rsidRDefault="00064D0E" w:rsidP="00345990">
            <w:pPr>
              <w:pStyle w:val="TableBullet1"/>
              <w:spacing w:after="0"/>
            </w:pPr>
            <w:r>
              <w:rPr>
                <w:rFonts w:eastAsiaTheme="minorHAnsi"/>
              </w:rPr>
              <w:t xml:space="preserve">Please </w:t>
            </w:r>
            <w:r w:rsidR="00860088" w:rsidRPr="00345990">
              <w:rPr>
                <w:rFonts w:eastAsiaTheme="minorHAnsi"/>
              </w:rPr>
              <w:t>NOTE: MFH owners must use the revised model lease for all new families immediately after their software is HOTMA</w:t>
            </w:r>
            <w:r w:rsidR="002D207C">
              <w:rPr>
                <w:rFonts w:eastAsiaTheme="minorHAnsi"/>
              </w:rPr>
              <w:t>-</w:t>
            </w:r>
            <w:r w:rsidR="00860088" w:rsidRPr="00345990">
              <w:rPr>
                <w:rFonts w:eastAsiaTheme="minorHAnsi"/>
              </w:rPr>
              <w:t>compliant.</w:t>
            </w:r>
          </w:p>
        </w:tc>
      </w:tr>
      <w:tr w:rsidR="00860088" w14:paraId="4E387338" w14:textId="77777777" w:rsidTr="5319D916">
        <w:tc>
          <w:tcPr>
            <w:tcW w:w="0" w:type="pct"/>
            <w:shd w:val="clear" w:color="auto" w:fill="auto"/>
          </w:tcPr>
          <w:p w14:paraId="07793358" w14:textId="0BA2E54D" w:rsidR="00860088" w:rsidRPr="00481F9A" w:rsidRDefault="00860088" w:rsidP="00481F9A">
            <w:pPr>
              <w:pStyle w:val="TableCellYear"/>
            </w:pPr>
            <w:r w:rsidRPr="00481F9A">
              <w:t>16</w:t>
            </w:r>
          </w:p>
        </w:tc>
        <w:tc>
          <w:tcPr>
            <w:tcW w:w="0" w:type="pct"/>
            <w:shd w:val="clear" w:color="auto" w:fill="auto"/>
          </w:tcPr>
          <w:p w14:paraId="4FB359F6" w14:textId="20C43815" w:rsidR="00860088" w:rsidRDefault="00860088" w:rsidP="00345990">
            <w:pPr>
              <w:pStyle w:val="TableCellGeneralText"/>
            </w:pPr>
            <w:r>
              <w:t>60 Days’ Notice to Tenants of Lease Modification (Con.)</w:t>
            </w:r>
          </w:p>
        </w:tc>
        <w:tc>
          <w:tcPr>
            <w:tcW w:w="0" w:type="pct"/>
            <w:shd w:val="clear" w:color="auto" w:fill="auto"/>
          </w:tcPr>
          <w:p w14:paraId="01E8597C" w14:textId="48B0AEC2" w:rsidR="00860088" w:rsidRPr="00BC7BE0" w:rsidRDefault="00860088" w:rsidP="00345990">
            <w:pPr>
              <w:pStyle w:val="TableBullet1"/>
            </w:pPr>
            <w:r w:rsidRPr="00BC7BE0">
              <w:t>In this example, the</w:t>
            </w:r>
            <w:r w:rsidR="00B343A7">
              <w:t xml:space="preserve"> Smith</w:t>
            </w:r>
            <w:r w:rsidRPr="00BC7BE0">
              <w:t xml:space="preserve"> family is in their initial 1-year lease term, which means that they will sign the modified lease at the later of either (1) the end of the initial term of the lease, or (2) the end of the 60-day period.</w:t>
            </w:r>
          </w:p>
          <w:p w14:paraId="3FD44A70" w14:textId="04130D07" w:rsidR="00860088" w:rsidRPr="00BC7BE0" w:rsidRDefault="00860088" w:rsidP="00345990">
            <w:pPr>
              <w:pStyle w:val="TableBullet1"/>
              <w:spacing w:after="0"/>
            </w:pPr>
            <w:r w:rsidRPr="00BC7BE0">
              <w:t xml:space="preserve">The owners’ software became compliant on September 15, 2024. Promptly thereafter, the owner sent a 60 </w:t>
            </w:r>
            <w:r w:rsidR="00B343A7" w:rsidRPr="00BC7BE0">
              <w:t>days’ notice</w:t>
            </w:r>
            <w:r w:rsidRPr="00BC7BE0">
              <w:t xml:space="preserve"> to the family for the period covering October 1 through November 30. The family will sign the modified lease to be effective January 1, 2025, which is the </w:t>
            </w:r>
            <w:r w:rsidRPr="00345990">
              <w:rPr>
                <w:bCs w:val="0"/>
                <w:i/>
                <w:iCs/>
              </w:rPr>
              <w:t>later</w:t>
            </w:r>
            <w:r w:rsidRPr="00BC7BE0">
              <w:t xml:space="preserve"> of the December 31, 2024, end of the initial lease period date; and the end of the 60-day notice, which is November 30.</w:t>
            </w:r>
          </w:p>
        </w:tc>
      </w:tr>
      <w:tr w:rsidR="00860088" w14:paraId="4A93763C" w14:textId="77777777" w:rsidTr="5319D916">
        <w:tc>
          <w:tcPr>
            <w:tcW w:w="0" w:type="pct"/>
            <w:shd w:val="clear" w:color="auto" w:fill="auto"/>
          </w:tcPr>
          <w:p w14:paraId="0AA37ABB" w14:textId="291FDAA4" w:rsidR="00860088" w:rsidRPr="00481F9A" w:rsidRDefault="00860088" w:rsidP="00481F9A">
            <w:pPr>
              <w:pStyle w:val="TableCellYear"/>
            </w:pPr>
            <w:r w:rsidRPr="00481F9A">
              <w:t>17</w:t>
            </w:r>
          </w:p>
        </w:tc>
        <w:tc>
          <w:tcPr>
            <w:tcW w:w="0" w:type="pct"/>
            <w:shd w:val="clear" w:color="auto" w:fill="auto"/>
          </w:tcPr>
          <w:p w14:paraId="3CA820B1" w14:textId="7A225A2D" w:rsidR="00860088" w:rsidRDefault="00860088" w:rsidP="00345990">
            <w:pPr>
              <w:pStyle w:val="TableCellGeneralText"/>
            </w:pPr>
            <w:r>
              <w:t>60 Days’ Notice to Tenants of Lease Modification (Con.)</w:t>
            </w:r>
          </w:p>
        </w:tc>
        <w:tc>
          <w:tcPr>
            <w:tcW w:w="0" w:type="pct"/>
            <w:shd w:val="clear" w:color="auto" w:fill="auto"/>
          </w:tcPr>
          <w:p w14:paraId="1F4CB177" w14:textId="0FF7A570" w:rsidR="00860088" w:rsidRPr="00BC7BE0" w:rsidRDefault="00860088" w:rsidP="00345990">
            <w:pPr>
              <w:pStyle w:val="TableBullet1"/>
            </w:pPr>
            <w:r w:rsidRPr="00BC7BE0">
              <w:t>In this example, the</w:t>
            </w:r>
            <w:r w:rsidR="00B343A7">
              <w:t xml:space="preserve"> Wilson</w:t>
            </w:r>
            <w:r w:rsidRPr="00BC7BE0">
              <w:t xml:space="preserve"> family is on a month-to-month lease term, which means that they will sign the modified lease at the end of the 60-day period.</w:t>
            </w:r>
          </w:p>
          <w:p w14:paraId="6CA68043" w14:textId="548DA87A" w:rsidR="00860088" w:rsidRPr="00BC7BE0" w:rsidRDefault="00860088" w:rsidP="00345990">
            <w:pPr>
              <w:pStyle w:val="TableBullet1"/>
              <w:spacing w:after="0"/>
            </w:pPr>
            <w:r w:rsidRPr="00BC7BE0">
              <w:t xml:space="preserve">The owners’ software became compliant on September 15, 2024. Promptly thereafter, the owner sent a 60 </w:t>
            </w:r>
            <w:r w:rsidR="00204B87" w:rsidRPr="00BC7BE0">
              <w:t>days’ notice</w:t>
            </w:r>
            <w:r w:rsidRPr="00BC7BE0">
              <w:t xml:space="preserve"> to the family for the period covering October 1 through November 30. The family will sign the modified lease to be effective December 1, 2024, which is </w:t>
            </w:r>
            <w:r w:rsidR="00204B87" w:rsidRPr="00BC7BE0">
              <w:t>at the</w:t>
            </w:r>
            <w:r w:rsidRPr="00BC7BE0">
              <w:t xml:space="preserve"> end of the 60-day notice, November 30.</w:t>
            </w:r>
          </w:p>
        </w:tc>
      </w:tr>
      <w:tr w:rsidR="00860088" w14:paraId="0F0368D9" w14:textId="77777777" w:rsidTr="5319D916">
        <w:tc>
          <w:tcPr>
            <w:tcW w:w="0" w:type="pct"/>
            <w:shd w:val="clear" w:color="auto" w:fill="auto"/>
          </w:tcPr>
          <w:p w14:paraId="541773E1" w14:textId="7884AF93" w:rsidR="00860088" w:rsidRPr="00481F9A" w:rsidRDefault="00860088" w:rsidP="00481F9A">
            <w:pPr>
              <w:pStyle w:val="TableCellYear"/>
            </w:pPr>
            <w:r w:rsidRPr="00481F9A">
              <w:lastRenderedPageBreak/>
              <w:t>18</w:t>
            </w:r>
          </w:p>
        </w:tc>
        <w:tc>
          <w:tcPr>
            <w:tcW w:w="0" w:type="pct"/>
            <w:shd w:val="clear" w:color="auto" w:fill="auto"/>
          </w:tcPr>
          <w:p w14:paraId="22C55F8C" w14:textId="121D326B" w:rsidR="00860088" w:rsidRDefault="00860088" w:rsidP="00345990">
            <w:pPr>
              <w:pStyle w:val="TableCellGeneralText"/>
            </w:pPr>
            <w:r>
              <w:t>Revised Model Lease</w:t>
            </w:r>
          </w:p>
        </w:tc>
        <w:tc>
          <w:tcPr>
            <w:tcW w:w="0" w:type="pct"/>
            <w:shd w:val="clear" w:color="auto" w:fill="auto"/>
          </w:tcPr>
          <w:p w14:paraId="21A78635" w14:textId="77777777" w:rsidR="00860088" w:rsidRPr="00790824" w:rsidRDefault="00860088" w:rsidP="00F219D6">
            <w:pPr>
              <w:pStyle w:val="TableBullet1"/>
              <w:numPr>
                <w:ilvl w:val="0"/>
                <w:numId w:val="13"/>
              </w:numPr>
            </w:pPr>
            <w:r w:rsidRPr="00790824">
              <w:t>HUD is updating model leases to conform with the requirements of the HOTMA Final Rule for the five affected MFH programs:</w:t>
            </w:r>
          </w:p>
          <w:p w14:paraId="32D46F94" w14:textId="5CD64F4D" w:rsidR="00790824" w:rsidRPr="00790824" w:rsidRDefault="00790824" w:rsidP="00345990">
            <w:pPr>
              <w:pStyle w:val="TableBullet2-SingleLine"/>
            </w:pPr>
            <w:r w:rsidRPr="00790824">
              <w:t>Section 8 PBRA</w:t>
            </w:r>
            <w:r w:rsidR="00B343A7">
              <w:t>.</w:t>
            </w:r>
          </w:p>
          <w:p w14:paraId="1AC94FD1" w14:textId="65A307C1" w:rsidR="00860088" w:rsidRPr="00790824" w:rsidRDefault="00860088" w:rsidP="00345990">
            <w:pPr>
              <w:pStyle w:val="TableBullet2-SingleLine"/>
            </w:pPr>
            <w:r w:rsidRPr="00790824">
              <w:t>202/8</w:t>
            </w:r>
            <w:r w:rsidR="00B343A7">
              <w:t>.</w:t>
            </w:r>
          </w:p>
          <w:p w14:paraId="3807D09B" w14:textId="3BF47523" w:rsidR="00860088" w:rsidRPr="00790824" w:rsidRDefault="00860088" w:rsidP="00345990">
            <w:pPr>
              <w:pStyle w:val="TableBullet2-SingleLine"/>
            </w:pPr>
            <w:r w:rsidRPr="00790824">
              <w:t>202 PRAC</w:t>
            </w:r>
            <w:r w:rsidR="00B343A7">
              <w:t>.</w:t>
            </w:r>
          </w:p>
          <w:p w14:paraId="1EDA8F52" w14:textId="79D377FC" w:rsidR="00860088" w:rsidRPr="00790824" w:rsidRDefault="00860088" w:rsidP="00345990">
            <w:pPr>
              <w:pStyle w:val="TableBullet2-SingleLine"/>
            </w:pPr>
            <w:r w:rsidRPr="00790824">
              <w:t>811 PRAC</w:t>
            </w:r>
            <w:r w:rsidR="00B343A7">
              <w:t>.</w:t>
            </w:r>
          </w:p>
          <w:p w14:paraId="41B8FB6E" w14:textId="6B291D3C" w:rsidR="00860088" w:rsidRPr="00790824" w:rsidRDefault="00860088" w:rsidP="00345990">
            <w:pPr>
              <w:pStyle w:val="TableBullet2-SingleLine"/>
              <w:spacing w:after="120"/>
            </w:pPr>
            <w:r w:rsidRPr="00790824">
              <w:t>811 PRA</w:t>
            </w:r>
            <w:r w:rsidR="00B343A7">
              <w:t>.</w:t>
            </w:r>
          </w:p>
          <w:p w14:paraId="70927F1A" w14:textId="77777777" w:rsidR="00860088" w:rsidRPr="00790824" w:rsidRDefault="00860088" w:rsidP="00F219D6">
            <w:pPr>
              <w:pStyle w:val="TableBullet1"/>
              <w:numPr>
                <w:ilvl w:val="0"/>
                <w:numId w:val="13"/>
              </w:numPr>
            </w:pPr>
            <w:r w:rsidRPr="00790824">
              <w:t xml:space="preserve">Existing leases must be modified by using the updated model lease only at the end of </w:t>
            </w:r>
            <w:proofErr w:type="gramStart"/>
            <w:r w:rsidRPr="00790824">
              <w:t>a current</w:t>
            </w:r>
            <w:proofErr w:type="gramEnd"/>
            <w:r w:rsidRPr="00790824">
              <w:t xml:space="preserve"> lease term.</w:t>
            </w:r>
          </w:p>
          <w:p w14:paraId="3F2307F9" w14:textId="77777777" w:rsidR="00860088" w:rsidRPr="00790824" w:rsidRDefault="00860088" w:rsidP="00F219D6">
            <w:pPr>
              <w:pStyle w:val="TableBullet1"/>
              <w:numPr>
                <w:ilvl w:val="0"/>
                <w:numId w:val="13"/>
              </w:numPr>
            </w:pPr>
            <w:r w:rsidRPr="00790824">
              <w:t xml:space="preserve">No other modifications may be made to the model lease without HUD’s approval. </w:t>
            </w:r>
          </w:p>
          <w:p w14:paraId="3DF5BB4A" w14:textId="741C93B3" w:rsidR="00860088" w:rsidRPr="00790824" w:rsidRDefault="00860088" w:rsidP="00F219D6">
            <w:pPr>
              <w:pStyle w:val="TableBullet1"/>
              <w:numPr>
                <w:ilvl w:val="0"/>
                <w:numId w:val="13"/>
              </w:numPr>
            </w:pPr>
            <w:r w:rsidRPr="00790824">
              <w:t xml:space="preserve">MFH </w:t>
            </w:r>
            <w:r w:rsidR="00B343A7" w:rsidRPr="00790824">
              <w:t xml:space="preserve">owners </w:t>
            </w:r>
            <w:r w:rsidRPr="00790824">
              <w:t>may incorporate existing HUD-approved lease addenda into the revised model leases if the addenda do not conflict with the requirements of the HOTMA Final Rule.</w:t>
            </w:r>
          </w:p>
          <w:p w14:paraId="55F0B959" w14:textId="04741193" w:rsidR="00860088" w:rsidRDefault="00860088" w:rsidP="00345990">
            <w:pPr>
              <w:pStyle w:val="TableBullet1-SingleLine"/>
            </w:pPr>
            <w:r w:rsidRPr="00790824">
              <w:t xml:space="preserve">The box to the </w:t>
            </w:r>
            <w:r w:rsidR="00B343A7">
              <w:t>right</w:t>
            </w:r>
            <w:r w:rsidR="00B343A7" w:rsidRPr="00790824">
              <w:t xml:space="preserve"> </w:t>
            </w:r>
            <w:r w:rsidRPr="00790824">
              <w:t>shows the paragraphs within the model leases where lease terms are located.</w:t>
            </w:r>
          </w:p>
        </w:tc>
      </w:tr>
      <w:tr w:rsidR="00860088" w14:paraId="3CE847CA" w14:textId="77777777" w:rsidTr="5319D916">
        <w:tc>
          <w:tcPr>
            <w:tcW w:w="0" w:type="pct"/>
            <w:shd w:val="clear" w:color="auto" w:fill="auto"/>
          </w:tcPr>
          <w:p w14:paraId="2DCC4D15" w14:textId="2162E291" w:rsidR="00860088" w:rsidRPr="00481F9A" w:rsidRDefault="00860088" w:rsidP="00481F9A">
            <w:pPr>
              <w:pStyle w:val="TableCellYear"/>
            </w:pPr>
            <w:r w:rsidRPr="00481F9A">
              <w:t>19</w:t>
            </w:r>
          </w:p>
        </w:tc>
        <w:tc>
          <w:tcPr>
            <w:tcW w:w="0" w:type="pct"/>
            <w:shd w:val="clear" w:color="auto" w:fill="auto"/>
          </w:tcPr>
          <w:p w14:paraId="11B5F3D3" w14:textId="34F001CC" w:rsidR="00860088" w:rsidRDefault="00860088" w:rsidP="00345990">
            <w:pPr>
              <w:pStyle w:val="TableCellGeneralText"/>
            </w:pPr>
            <w:r>
              <w:t xml:space="preserve">Renewing Families Under the Revised Lease </w:t>
            </w:r>
          </w:p>
        </w:tc>
        <w:tc>
          <w:tcPr>
            <w:tcW w:w="0" w:type="pct"/>
            <w:shd w:val="clear" w:color="auto" w:fill="auto"/>
          </w:tcPr>
          <w:p w14:paraId="3A23B5F2" w14:textId="0C7D6DBA" w:rsidR="00860088" w:rsidRPr="00BC7BE0" w:rsidRDefault="00860088" w:rsidP="00345990">
            <w:pPr>
              <w:pStyle w:val="TableBullet1"/>
            </w:pPr>
            <w:r w:rsidRPr="00BC7BE0">
              <w:t>MFH owners must provide families with copies of the revised HUD-approved lease at least 60 days prior to the end of a family’s lease term</w:t>
            </w:r>
            <w:r w:rsidR="00EA5FAC">
              <w:t>.</w:t>
            </w:r>
          </w:p>
          <w:p w14:paraId="0707E679" w14:textId="43A2DB3F" w:rsidR="00860088" w:rsidRPr="00BC7BE0" w:rsidRDefault="00860088" w:rsidP="00345990">
            <w:pPr>
              <w:pStyle w:val="TableBullet1"/>
            </w:pPr>
            <w:r w:rsidRPr="00BC7BE0">
              <w:t xml:space="preserve">MFH owners must include a letter clearly stating the family can either accept the modification or move. </w:t>
            </w:r>
            <w:r w:rsidR="00204B87" w:rsidRPr="00BC7BE0">
              <w:t>The letter</w:t>
            </w:r>
            <w:r w:rsidRPr="00BC7BE0">
              <w:t xml:space="preserve"> must also indicate that a response is due from the family in 30 days.</w:t>
            </w:r>
          </w:p>
          <w:p w14:paraId="55217677" w14:textId="658003C2" w:rsidR="00860088" w:rsidRPr="00BC7BE0" w:rsidRDefault="00860088" w:rsidP="00345990">
            <w:pPr>
              <w:pStyle w:val="TableBullet1"/>
            </w:pPr>
            <w:r w:rsidRPr="00BC7BE0">
              <w:t>Families must either</w:t>
            </w:r>
            <w:r w:rsidR="00EA5FAC">
              <w:t>:</w:t>
            </w:r>
          </w:p>
          <w:p w14:paraId="7FCA8A25" w14:textId="77777777" w:rsidR="00860088" w:rsidRPr="000810FD" w:rsidRDefault="00860088" w:rsidP="00345990">
            <w:pPr>
              <w:pStyle w:val="TableBullet2"/>
            </w:pPr>
            <w:r w:rsidRPr="000810FD">
              <w:t xml:space="preserve">Accept, sign the modification, and return; </w:t>
            </w:r>
            <w:r w:rsidRPr="00345990">
              <w:rPr>
                <w:b/>
                <w:bCs/>
              </w:rPr>
              <w:t>or</w:t>
            </w:r>
          </w:p>
          <w:p w14:paraId="1822A242" w14:textId="2CF1BD27" w:rsidR="00860088" w:rsidRPr="000810FD" w:rsidRDefault="00860088" w:rsidP="00345990">
            <w:pPr>
              <w:pStyle w:val="TableBullet2"/>
            </w:pPr>
            <w:r w:rsidRPr="000810FD">
              <w:t>Refuse and give 30-day notice of intent to vacate</w:t>
            </w:r>
            <w:r w:rsidR="00EA5FAC">
              <w:t>.</w:t>
            </w:r>
          </w:p>
          <w:p w14:paraId="03B7785A" w14:textId="77777777" w:rsidR="00860088" w:rsidRPr="00BC7BE0" w:rsidRDefault="00860088" w:rsidP="00345990">
            <w:pPr>
              <w:pStyle w:val="TableBullet1"/>
            </w:pPr>
            <w:r w:rsidRPr="00BC7BE0">
              <w:t>If the family indicates the modification is unacceptable or does not respond within 30 days, the MFH owner may begin procedures to terminate tenancy.</w:t>
            </w:r>
          </w:p>
          <w:p w14:paraId="7745695F" w14:textId="54B86CA2" w:rsidR="00860088" w:rsidRDefault="008B46BA" w:rsidP="00345990">
            <w:pPr>
              <w:pStyle w:val="TableBullet1-SingleLine"/>
            </w:pPr>
            <w:r>
              <w:t xml:space="preserve">Please note, the </w:t>
            </w:r>
            <w:r w:rsidR="00860088" w:rsidRPr="00BC7BE0">
              <w:t xml:space="preserve">Key </w:t>
            </w:r>
            <w:r w:rsidR="00EA5FAC" w:rsidRPr="00BC7BE0">
              <w:t>Best Practice</w:t>
            </w:r>
            <w:r w:rsidR="00946608">
              <w:t xml:space="preserve"> here is to</w:t>
            </w:r>
            <w:r w:rsidR="00EA5FAC">
              <w:t xml:space="preserve"> I</w:t>
            </w:r>
            <w:r w:rsidR="00860088" w:rsidRPr="00BC7BE0">
              <w:t>nclude both the required notice that the lease will be modified and the new lease and required letter in the same mailing.</w:t>
            </w:r>
          </w:p>
        </w:tc>
      </w:tr>
      <w:tr w:rsidR="00860088" w14:paraId="2EE9D4A8" w14:textId="77777777" w:rsidTr="5319D916">
        <w:tc>
          <w:tcPr>
            <w:tcW w:w="0" w:type="pct"/>
            <w:shd w:val="clear" w:color="auto" w:fill="auto"/>
          </w:tcPr>
          <w:p w14:paraId="32BA599C" w14:textId="3294E918" w:rsidR="00860088" w:rsidRPr="00481F9A" w:rsidRDefault="00860088" w:rsidP="00481F9A">
            <w:pPr>
              <w:pStyle w:val="TableCellYear"/>
            </w:pPr>
            <w:r w:rsidRPr="00481F9A">
              <w:lastRenderedPageBreak/>
              <w:t>20</w:t>
            </w:r>
          </w:p>
        </w:tc>
        <w:tc>
          <w:tcPr>
            <w:tcW w:w="0" w:type="pct"/>
            <w:shd w:val="clear" w:color="auto" w:fill="auto"/>
          </w:tcPr>
          <w:p w14:paraId="320C973B" w14:textId="63BE41F6" w:rsidR="00860088" w:rsidRDefault="00860088" w:rsidP="00345990">
            <w:pPr>
              <w:pStyle w:val="TableCellGeneralText"/>
            </w:pPr>
            <w:r>
              <w:t>Delivering the Notice of Lease Modification</w:t>
            </w:r>
          </w:p>
        </w:tc>
        <w:tc>
          <w:tcPr>
            <w:tcW w:w="0" w:type="pct"/>
            <w:shd w:val="clear" w:color="auto" w:fill="auto"/>
          </w:tcPr>
          <w:p w14:paraId="26A9A50C" w14:textId="77777777" w:rsidR="004B26C7" w:rsidRPr="00EA5FAC" w:rsidRDefault="004B26C7" w:rsidP="00345990">
            <w:pPr>
              <w:pStyle w:val="TableBullet1"/>
            </w:pPr>
            <w:r w:rsidRPr="00EA5FAC">
              <w:t>The lease modification notice must be served to families in the following manner:</w:t>
            </w:r>
          </w:p>
          <w:p w14:paraId="552D745B" w14:textId="3802B44B" w:rsidR="004B26C7" w:rsidRPr="00EA5FAC" w:rsidRDefault="004B26C7" w:rsidP="00345990">
            <w:pPr>
              <w:pStyle w:val="TableBullet2"/>
            </w:pPr>
            <w:r w:rsidRPr="00EA5FAC">
              <w:t>The MFH owner must send a letter by first-class mail, properly stamped, addressed</w:t>
            </w:r>
            <w:r w:rsidR="00EA5FAC">
              <w:t>,</w:t>
            </w:r>
            <w:r w:rsidRPr="00EA5FAC">
              <w:t xml:space="preserve"> and including a return address, to the family at the unit address; </w:t>
            </w:r>
            <w:r w:rsidRPr="00345990">
              <w:rPr>
                <w:b/>
                <w:bCs/>
              </w:rPr>
              <w:t>and</w:t>
            </w:r>
            <w:r w:rsidRPr="00EA5FAC">
              <w:t xml:space="preserve"> </w:t>
            </w:r>
          </w:p>
          <w:p w14:paraId="4BD5AD56" w14:textId="77777777" w:rsidR="004B26C7" w:rsidRPr="00EA5FAC" w:rsidRDefault="004B26C7" w:rsidP="00345990">
            <w:pPr>
              <w:pStyle w:val="TableBullet2"/>
            </w:pPr>
            <w:r w:rsidRPr="00EA5FAC">
              <w:t>The MFH owner must deliver a copy of the notice to any adult person answering the door at the unit. If no adult answers the door, the person serving the notice may place it under or through the door or affix it to the door.</w:t>
            </w:r>
          </w:p>
          <w:p w14:paraId="6137A60B" w14:textId="79EAB75A" w:rsidR="00860088" w:rsidRDefault="00860088" w:rsidP="00345990">
            <w:pPr>
              <w:pStyle w:val="TableBullet1-SingleLine"/>
            </w:pPr>
            <w:r w:rsidRPr="00EA5FAC">
              <w:t xml:space="preserve">MFH </w:t>
            </w:r>
            <w:r w:rsidR="00EA5FAC" w:rsidRPr="00EA5FAC">
              <w:t xml:space="preserve">owners </w:t>
            </w:r>
            <w:r w:rsidRPr="00EA5FAC">
              <w:t>are not permitted to deliver lease modification notices to families electronically.</w:t>
            </w:r>
          </w:p>
        </w:tc>
      </w:tr>
      <w:tr w:rsidR="00860088" w14:paraId="20A8E021" w14:textId="77777777" w:rsidTr="5319D916">
        <w:tc>
          <w:tcPr>
            <w:tcW w:w="0" w:type="pct"/>
            <w:shd w:val="clear" w:color="auto" w:fill="auto"/>
          </w:tcPr>
          <w:p w14:paraId="30C3AC5B" w14:textId="4A1DF9EF" w:rsidR="00860088" w:rsidRPr="00481F9A" w:rsidRDefault="00860088" w:rsidP="00481F9A">
            <w:pPr>
              <w:pStyle w:val="TableCellYear"/>
            </w:pPr>
            <w:r w:rsidRPr="00481F9A">
              <w:t>21</w:t>
            </w:r>
          </w:p>
        </w:tc>
        <w:tc>
          <w:tcPr>
            <w:tcW w:w="0" w:type="pct"/>
            <w:shd w:val="clear" w:color="auto" w:fill="auto"/>
          </w:tcPr>
          <w:p w14:paraId="5DB7F872" w14:textId="44DC3E17" w:rsidR="00860088" w:rsidRDefault="00860088" w:rsidP="00345990">
            <w:pPr>
              <w:pStyle w:val="TableCellGeneralText"/>
            </w:pPr>
            <w:r>
              <w:t>Effective Date of Notice Delivery</w:t>
            </w:r>
          </w:p>
        </w:tc>
        <w:tc>
          <w:tcPr>
            <w:tcW w:w="0" w:type="pct"/>
            <w:shd w:val="clear" w:color="auto" w:fill="auto"/>
          </w:tcPr>
          <w:p w14:paraId="0A1864CF" w14:textId="3C88FEB7" w:rsidR="001D12F2" w:rsidRPr="001D12F2" w:rsidRDefault="001D12F2" w:rsidP="00345990">
            <w:pPr>
              <w:pStyle w:val="TableBullet1"/>
            </w:pPr>
            <w:r w:rsidRPr="001D12F2">
              <w:t xml:space="preserve">The date on which the notice is deemed </w:t>
            </w:r>
            <w:r w:rsidR="00EA5FAC">
              <w:t>“</w:t>
            </w:r>
            <w:r w:rsidRPr="001D12F2">
              <w:t>received</w:t>
            </w:r>
            <w:r w:rsidR="00EA5FAC">
              <w:t>”</w:t>
            </w:r>
            <w:r w:rsidRPr="001D12F2">
              <w:t xml:space="preserve"> by the family is the later of:</w:t>
            </w:r>
          </w:p>
          <w:p w14:paraId="64E00375" w14:textId="77777777" w:rsidR="001D12F2" w:rsidRPr="001D12F2" w:rsidRDefault="001D12F2" w:rsidP="00345990">
            <w:pPr>
              <w:pStyle w:val="TableBullet2"/>
            </w:pPr>
            <w:r w:rsidRPr="001D12F2">
              <w:t xml:space="preserve">The date the first-class letter is mailed; or </w:t>
            </w:r>
          </w:p>
          <w:p w14:paraId="00F18A6E" w14:textId="77777777" w:rsidR="001D12F2" w:rsidRPr="001D12F2" w:rsidRDefault="001D12F2" w:rsidP="00345990">
            <w:pPr>
              <w:pStyle w:val="TableBullet2"/>
            </w:pPr>
            <w:r w:rsidRPr="001D12F2">
              <w:t xml:space="preserve">The date the notice is properly given. </w:t>
            </w:r>
          </w:p>
          <w:p w14:paraId="3F00E6F3" w14:textId="29C5197A" w:rsidR="00860088" w:rsidRDefault="00860088" w:rsidP="00345990">
            <w:pPr>
              <w:pStyle w:val="TableBullet1-SingleLine"/>
            </w:pPr>
            <w:r w:rsidRPr="001D12F2">
              <w:t>Service of the notice is deemed effective once the notice has been both mailed and hand-delivered.</w:t>
            </w:r>
          </w:p>
        </w:tc>
      </w:tr>
      <w:tr w:rsidR="00860088" w14:paraId="7FD78FEB" w14:textId="77777777" w:rsidTr="5319D916">
        <w:tc>
          <w:tcPr>
            <w:tcW w:w="0" w:type="pct"/>
            <w:shd w:val="clear" w:color="auto" w:fill="auto"/>
          </w:tcPr>
          <w:p w14:paraId="71758A76" w14:textId="5373CB4C" w:rsidR="00860088" w:rsidRPr="00481F9A" w:rsidRDefault="00860088" w:rsidP="00481F9A">
            <w:pPr>
              <w:pStyle w:val="TableCellYear"/>
            </w:pPr>
            <w:r w:rsidRPr="00481F9A">
              <w:t>22</w:t>
            </w:r>
          </w:p>
        </w:tc>
        <w:tc>
          <w:tcPr>
            <w:tcW w:w="0" w:type="pct"/>
            <w:shd w:val="clear" w:color="auto" w:fill="auto"/>
          </w:tcPr>
          <w:p w14:paraId="454DC17C" w14:textId="79475C5B" w:rsidR="00860088" w:rsidRDefault="00860088" w:rsidP="00345990">
            <w:pPr>
              <w:pStyle w:val="TableCellGeneralText"/>
            </w:pPr>
            <w:r>
              <w:t>Implement Updated Policies and Procedures</w:t>
            </w:r>
          </w:p>
        </w:tc>
        <w:tc>
          <w:tcPr>
            <w:tcW w:w="0" w:type="pct"/>
            <w:shd w:val="clear" w:color="auto" w:fill="auto"/>
          </w:tcPr>
          <w:p w14:paraId="33433581" w14:textId="1202CD56" w:rsidR="00860088" w:rsidRPr="00BC7BE0" w:rsidRDefault="00860088" w:rsidP="00345990">
            <w:pPr>
              <w:pStyle w:val="TableBullet1"/>
            </w:pPr>
            <w:r w:rsidRPr="00BC7BE0">
              <w:t>The second required action for MFH owners once their software is HOTMA</w:t>
            </w:r>
            <w:r w:rsidR="00EA5FAC">
              <w:t>-</w:t>
            </w:r>
            <w:r w:rsidRPr="00BC7BE0">
              <w:t xml:space="preserve">compliant is to implement the revised Tenant Selection Plans and </w:t>
            </w:r>
            <w:r w:rsidR="005A2058" w:rsidRPr="005A2058">
              <w:t xml:space="preserve">Enterprise Income Verification </w:t>
            </w:r>
            <w:r w:rsidRPr="00BC7BE0">
              <w:t>EIV policies and procedures.</w:t>
            </w:r>
          </w:p>
          <w:p w14:paraId="3468527B" w14:textId="08B2A7F2" w:rsidR="00860088" w:rsidRPr="00BC7BE0" w:rsidRDefault="00860088" w:rsidP="00345990">
            <w:pPr>
              <w:pStyle w:val="TableBullet1"/>
            </w:pPr>
            <w:r w:rsidRPr="00BC7BE0">
              <w:t xml:space="preserve">Families who are under old leases after the MFH </w:t>
            </w:r>
            <w:r w:rsidR="00EA5FAC" w:rsidRPr="00BC7BE0">
              <w:t xml:space="preserve">owner </w:t>
            </w:r>
            <w:r w:rsidRPr="00BC7BE0">
              <w:t>becomes compliant with HOTMA must continue to report income and household composition changes between annual reexaminations in accordance with their existing leases until they sign a revised lease.</w:t>
            </w:r>
          </w:p>
          <w:p w14:paraId="21311080" w14:textId="48E191FB" w:rsidR="00860088" w:rsidRPr="00BC7BE0" w:rsidRDefault="00860088" w:rsidP="00345990">
            <w:pPr>
              <w:pStyle w:val="TableBullet1"/>
            </w:pPr>
            <w:r w:rsidRPr="00BC7BE0">
              <w:t xml:space="preserve">MFH </w:t>
            </w:r>
            <w:r w:rsidR="00EA5FAC" w:rsidRPr="00BC7BE0">
              <w:t xml:space="preserve">owners </w:t>
            </w:r>
            <w:r w:rsidRPr="00BC7BE0">
              <w:t>are required to determine whether changes reported by families under the old lease will require an interim reexamination consistent with HOTMA’s requirements.</w:t>
            </w:r>
          </w:p>
          <w:p w14:paraId="6623A0AA" w14:textId="3F96EB26" w:rsidR="00860088" w:rsidRDefault="00860088" w:rsidP="00345990">
            <w:pPr>
              <w:pStyle w:val="TableBullet1-SingleLine"/>
            </w:pPr>
            <w:r w:rsidRPr="00BC7BE0">
              <w:t>Since the remaining final rule provisions reflect changes to existing regulatory provisions during the period of an existing lease, all other HOTMA final rule provisions can be implemented without the family’s execution of a revised lease.</w:t>
            </w:r>
          </w:p>
        </w:tc>
      </w:tr>
      <w:tr w:rsidR="00860088" w14:paraId="19FE74D0" w14:textId="77777777" w:rsidTr="5319D916">
        <w:tc>
          <w:tcPr>
            <w:tcW w:w="0" w:type="pct"/>
          </w:tcPr>
          <w:p w14:paraId="0EC2B7BE" w14:textId="4FB10C52" w:rsidR="00860088" w:rsidRPr="00481F9A" w:rsidRDefault="00860088" w:rsidP="00481F9A">
            <w:pPr>
              <w:pStyle w:val="TableCellYear"/>
            </w:pPr>
            <w:r w:rsidRPr="00481F9A">
              <w:lastRenderedPageBreak/>
              <w:t>23</w:t>
            </w:r>
          </w:p>
        </w:tc>
        <w:tc>
          <w:tcPr>
            <w:tcW w:w="0" w:type="pct"/>
          </w:tcPr>
          <w:p w14:paraId="5F0FABD8" w14:textId="0C4E018B" w:rsidR="00860088" w:rsidRPr="00156C98" w:rsidRDefault="00860088" w:rsidP="00345990">
            <w:pPr>
              <w:pStyle w:val="TableCellGeneralText"/>
              <w:rPr>
                <w:rFonts w:cs="Times New Roman"/>
              </w:rPr>
            </w:pPr>
            <w:r>
              <w:t>HOTMA Compliant Tenant Data Submissions</w:t>
            </w:r>
          </w:p>
        </w:tc>
        <w:tc>
          <w:tcPr>
            <w:tcW w:w="0" w:type="pct"/>
          </w:tcPr>
          <w:p w14:paraId="213C0BE9" w14:textId="18FA1364" w:rsidR="00860088" w:rsidRPr="00DE4082" w:rsidRDefault="00860088" w:rsidP="00D037C9">
            <w:pPr>
              <w:pStyle w:val="TableBullet1"/>
            </w:pPr>
            <w:r w:rsidRPr="00DE4082">
              <w:t>The third required action for MFH owners once their software is HOTMA compliant is that</w:t>
            </w:r>
            <w:r w:rsidR="00EA5FAC">
              <w:t xml:space="preserve"> a</w:t>
            </w:r>
            <w:r w:rsidRPr="00DE4082">
              <w:t>ll tenant data submissions must comply with the HOTMA regulations.</w:t>
            </w:r>
          </w:p>
          <w:p w14:paraId="17A1B21A" w14:textId="419D14AB" w:rsidR="00860088" w:rsidRPr="00DE4082" w:rsidRDefault="00860088" w:rsidP="00EA5FAC">
            <w:pPr>
              <w:pStyle w:val="TableBullet1"/>
            </w:pPr>
            <w:r w:rsidRPr="00DE4082">
              <w:t xml:space="preserve">Prior to their first </w:t>
            </w:r>
            <w:r w:rsidRPr="00BC7BE0">
              <w:t>reexaminations</w:t>
            </w:r>
            <w:r w:rsidRPr="00DE4082">
              <w:t xml:space="preserve"> under HOTMA, MFH </w:t>
            </w:r>
            <w:r w:rsidR="00EA5FAC" w:rsidRPr="00DE4082">
              <w:t xml:space="preserve">owners </w:t>
            </w:r>
            <w:r w:rsidRPr="00DE4082">
              <w:t>must inform families that their income determinations will be conducted in accordance with the HOTMA final rule.</w:t>
            </w:r>
          </w:p>
          <w:p w14:paraId="7BCA4678" w14:textId="256299EA" w:rsidR="00860088" w:rsidRPr="00BC7BE0" w:rsidRDefault="00860088" w:rsidP="00345990">
            <w:pPr>
              <w:pStyle w:val="TableBullet1-SingleLine"/>
            </w:pPr>
            <w:r w:rsidRPr="00345990">
              <w:rPr>
                <w:rFonts w:eastAsiaTheme="minorHAnsi"/>
              </w:rPr>
              <w:t xml:space="preserve">As a best practice, HUD recommends that MFH </w:t>
            </w:r>
            <w:r w:rsidR="00EA5FAC" w:rsidRPr="00EA5FAC">
              <w:rPr>
                <w:rFonts w:eastAsiaTheme="minorHAnsi"/>
              </w:rPr>
              <w:t xml:space="preserve">owners </w:t>
            </w:r>
            <w:r w:rsidRPr="00345990">
              <w:rPr>
                <w:rFonts w:eastAsiaTheme="minorHAnsi"/>
              </w:rPr>
              <w:t>describe to families how their income determinations will change with the implementation of the final rule.</w:t>
            </w:r>
          </w:p>
        </w:tc>
      </w:tr>
      <w:tr w:rsidR="00860088" w14:paraId="5859757A" w14:textId="77777777" w:rsidTr="5319D916">
        <w:tc>
          <w:tcPr>
            <w:tcW w:w="0" w:type="pct"/>
          </w:tcPr>
          <w:p w14:paraId="0EE7AFFA" w14:textId="49A28345" w:rsidR="00860088" w:rsidRPr="00481F9A" w:rsidRDefault="00860088" w:rsidP="00481F9A">
            <w:pPr>
              <w:pStyle w:val="TableCellYear"/>
            </w:pPr>
            <w:r w:rsidRPr="00481F9A">
              <w:t>24</w:t>
            </w:r>
          </w:p>
        </w:tc>
        <w:tc>
          <w:tcPr>
            <w:tcW w:w="0" w:type="pct"/>
          </w:tcPr>
          <w:p w14:paraId="6956B5BA" w14:textId="4BA74F26" w:rsidR="00860088" w:rsidRDefault="00860088" w:rsidP="00345990">
            <w:pPr>
              <w:pStyle w:val="TableCellGeneralText"/>
            </w:pPr>
            <w:r>
              <w:t>Revised Tenant Consent Form</w:t>
            </w:r>
          </w:p>
        </w:tc>
        <w:tc>
          <w:tcPr>
            <w:tcW w:w="0" w:type="pct"/>
          </w:tcPr>
          <w:p w14:paraId="714AA99A" w14:textId="28F32412" w:rsidR="00860088" w:rsidRPr="00BC7BE0" w:rsidRDefault="00860088" w:rsidP="00345990">
            <w:pPr>
              <w:pStyle w:val="TableBullet1-SingleLine"/>
            </w:pPr>
            <w:r w:rsidRPr="00BC7BE0">
              <w:t xml:space="preserve">The fourth required action for MFH owners once their software is compliant is that they </w:t>
            </w:r>
            <w:r w:rsidR="00185A72" w:rsidRPr="00345990">
              <w:rPr>
                <w:b/>
                <w:bCs w:val="0"/>
              </w:rPr>
              <w:t>must</w:t>
            </w:r>
            <w:r w:rsidR="00185A72" w:rsidRPr="00BC7BE0">
              <w:t xml:space="preserve"> </w:t>
            </w:r>
            <w:r w:rsidRPr="00BC7BE0">
              <w:t xml:space="preserve">begin to use the revised Tenant Consent Form (Form HUD-9887/9887A) and </w:t>
            </w:r>
            <w:r w:rsidR="00185A72" w:rsidRPr="00BC7BE0">
              <w:t xml:space="preserve">fact sheets </w:t>
            </w:r>
            <w:r w:rsidRPr="00BC7BE0">
              <w:t>(“How Your Rent is Determined”)</w:t>
            </w:r>
            <w:r w:rsidR="00185A72">
              <w:t>.</w:t>
            </w:r>
          </w:p>
        </w:tc>
      </w:tr>
      <w:tr w:rsidR="00860088" w14:paraId="49D8B5FB" w14:textId="77777777" w:rsidTr="5319D916">
        <w:tc>
          <w:tcPr>
            <w:tcW w:w="0" w:type="pct"/>
            <w:shd w:val="clear" w:color="auto" w:fill="auto"/>
          </w:tcPr>
          <w:p w14:paraId="0CA432DF" w14:textId="00348AE5" w:rsidR="00860088" w:rsidRDefault="00860088" w:rsidP="00E83C5A">
            <w:pPr>
              <w:pStyle w:val="TableCellYear"/>
            </w:pPr>
            <w:r>
              <w:lastRenderedPageBreak/>
              <w:t>25</w:t>
            </w:r>
          </w:p>
        </w:tc>
        <w:tc>
          <w:tcPr>
            <w:tcW w:w="0" w:type="pct"/>
            <w:shd w:val="clear" w:color="auto" w:fill="auto"/>
          </w:tcPr>
          <w:p w14:paraId="124054DB" w14:textId="3B591FF2" w:rsidR="00860088" w:rsidRDefault="00860088" w:rsidP="00345990">
            <w:pPr>
              <w:pStyle w:val="TableCellGeneralText"/>
            </w:pPr>
            <w:r>
              <w:t>Suggested Roadmap for HOTMA Compliance</w:t>
            </w:r>
          </w:p>
        </w:tc>
        <w:tc>
          <w:tcPr>
            <w:tcW w:w="0" w:type="pct"/>
            <w:shd w:val="clear" w:color="auto" w:fill="auto"/>
          </w:tcPr>
          <w:p w14:paraId="435243B8" w14:textId="076293B7" w:rsidR="00D46F0F" w:rsidRDefault="00D46F0F" w:rsidP="00BC7BE0">
            <w:pPr>
              <w:pStyle w:val="TableBullet1"/>
            </w:pPr>
            <w:r>
              <w:t>For the Suggested Roadmap for HOTMA Compliance</w:t>
            </w:r>
          </w:p>
          <w:p w14:paraId="7BBF4241" w14:textId="6F0AFAAB" w:rsidR="00860088" w:rsidRPr="00BC7BE0" w:rsidRDefault="00BB3A3F" w:rsidP="00BC7BE0">
            <w:pPr>
              <w:pStyle w:val="TableBullet1"/>
            </w:pPr>
            <w:r>
              <w:t xml:space="preserve">On </w:t>
            </w:r>
            <w:r w:rsidR="00860088" w:rsidRPr="00BC7BE0">
              <w:t>October 2023:</w:t>
            </w:r>
            <w:r w:rsidR="00F36FD6">
              <w:t>You should begin</w:t>
            </w:r>
            <w:r w:rsidR="00860088" w:rsidRPr="00BC7BE0">
              <w:t xml:space="preserve"> updating Tenant Selection Plan and </w:t>
            </w:r>
            <w:r w:rsidR="008212CB" w:rsidRPr="005A2058">
              <w:t xml:space="preserve">Enterprise Income Verification </w:t>
            </w:r>
            <w:r w:rsidR="00860088" w:rsidRPr="00BC7BE0">
              <w:t>EIV policies and procedures</w:t>
            </w:r>
            <w:r w:rsidR="007E255B">
              <w:t xml:space="preserve"> </w:t>
            </w:r>
          </w:p>
          <w:p w14:paraId="735DB304" w14:textId="7A8EA078" w:rsidR="00860088" w:rsidRPr="00BC7BE0" w:rsidRDefault="007E255B" w:rsidP="00BC7BE0">
            <w:pPr>
              <w:pStyle w:val="TableBullet1"/>
            </w:pPr>
            <w:r>
              <w:t xml:space="preserve">During </w:t>
            </w:r>
            <w:r w:rsidR="00860088" w:rsidRPr="00BC7BE0">
              <w:t xml:space="preserve">Early Spring 2024: </w:t>
            </w:r>
            <w:r>
              <w:t xml:space="preserve">you should </w:t>
            </w:r>
            <w:r w:rsidR="00860088" w:rsidRPr="00BC7BE0">
              <w:t>Be in communication with software provider on status of HOTMA/TRACS updates. </w:t>
            </w:r>
          </w:p>
          <w:p w14:paraId="6CA9A6F2" w14:textId="086BD488" w:rsidR="00860088" w:rsidRPr="00BC7BE0" w:rsidRDefault="007E255B" w:rsidP="00BC7BE0">
            <w:pPr>
              <w:pStyle w:val="TableBullet1"/>
            </w:pPr>
            <w:r>
              <w:t xml:space="preserve">From </w:t>
            </w:r>
            <w:r w:rsidR="00860088" w:rsidRPr="00BC7BE0">
              <w:t xml:space="preserve">May 31, 2024: </w:t>
            </w:r>
            <w:r>
              <w:t xml:space="preserve">begin to </w:t>
            </w:r>
            <w:r w:rsidR="00860088" w:rsidRPr="00BC7BE0">
              <w:t>Finalize Tenant Selection Plan and</w:t>
            </w:r>
            <w:r w:rsidR="00DA4F0C">
              <w:t xml:space="preserve"> </w:t>
            </w:r>
            <w:r w:rsidR="00DA4F0C" w:rsidRPr="005A2058">
              <w:t>Enterprise Income Verification</w:t>
            </w:r>
            <w:r w:rsidR="00860088" w:rsidRPr="00BC7BE0">
              <w:t xml:space="preserve"> EIV policies </w:t>
            </w:r>
            <w:r w:rsidR="001A74D2" w:rsidRPr="00BC7BE0">
              <w:t>and</w:t>
            </w:r>
            <w:r w:rsidR="00860088" w:rsidRPr="00BC7BE0">
              <w:t xml:space="preserve"> make publicly available.</w:t>
            </w:r>
          </w:p>
          <w:p w14:paraId="3715578B" w14:textId="7E5D586E" w:rsidR="00860088" w:rsidRPr="00BC7BE0" w:rsidRDefault="00D46F0F" w:rsidP="00345990">
            <w:pPr>
              <w:pStyle w:val="TableBullet1"/>
            </w:pPr>
            <w:r>
              <w:t xml:space="preserve">During </w:t>
            </w:r>
            <w:r w:rsidR="00847B36">
              <w:t>Late Summer</w:t>
            </w:r>
            <w:r w:rsidR="00860088" w:rsidRPr="00BC7BE0">
              <w:t xml:space="preserve">, 2024: </w:t>
            </w:r>
            <w:r w:rsidR="00F00ED3">
              <w:t xml:space="preserve">is the </w:t>
            </w:r>
            <w:r w:rsidR="00860088" w:rsidRPr="00BC7BE0">
              <w:t>Estimated</w:t>
            </w:r>
            <w:r w:rsidR="00F00ED3">
              <w:t xml:space="preserve"> time frame when</w:t>
            </w:r>
            <w:r w:rsidR="00860088" w:rsidRPr="00BC7BE0">
              <w:t xml:space="preserve"> </w:t>
            </w:r>
            <w:r w:rsidR="00185A72" w:rsidRPr="00BC7BE0">
              <w:t>owners</w:t>
            </w:r>
            <w:r w:rsidR="00185A72">
              <w:t>’</w:t>
            </w:r>
            <w:r w:rsidR="00185A72" w:rsidRPr="00BC7BE0">
              <w:t xml:space="preserve"> </w:t>
            </w:r>
            <w:r w:rsidR="00860088" w:rsidRPr="00BC7BE0">
              <w:t>software</w:t>
            </w:r>
            <w:r w:rsidR="00F00ED3">
              <w:t xml:space="preserve"> </w:t>
            </w:r>
            <w:r w:rsidR="00185A72">
              <w:t>-</w:t>
            </w:r>
            <w:r w:rsidR="00860088" w:rsidRPr="00BC7BE0">
              <w:t>complian</w:t>
            </w:r>
            <w:r w:rsidR="00185A72">
              <w:t>t</w:t>
            </w:r>
            <w:r w:rsidR="00860088" w:rsidRPr="00BC7BE0">
              <w:t xml:space="preserve"> date.</w:t>
            </w:r>
          </w:p>
          <w:p w14:paraId="48CC39AD" w14:textId="159A9873" w:rsidR="00860088" w:rsidRPr="00BC7BE0" w:rsidRDefault="00503658" w:rsidP="00345990">
            <w:pPr>
              <w:pStyle w:val="TableBullet1"/>
            </w:pPr>
            <w:r>
              <w:t xml:space="preserve">By </w:t>
            </w:r>
            <w:r w:rsidR="00860088" w:rsidRPr="00BC7BE0">
              <w:t>Fall 2024:</w:t>
            </w:r>
          </w:p>
          <w:p w14:paraId="5DCD74F1" w14:textId="19FB30B7" w:rsidR="00860088" w:rsidRPr="00080568" w:rsidRDefault="009F7A9A" w:rsidP="00345990">
            <w:pPr>
              <w:pStyle w:val="TableBullet2"/>
            </w:pPr>
            <w:r>
              <w:t xml:space="preserve">Owners should </w:t>
            </w:r>
            <w:r w:rsidR="00860088" w:rsidRPr="00080568">
              <w:t xml:space="preserve">Implement </w:t>
            </w:r>
            <w:r w:rsidR="00185A72" w:rsidRPr="00080568">
              <w:t xml:space="preserve">updated </w:t>
            </w:r>
            <w:r w:rsidR="00860088" w:rsidRPr="00080568">
              <w:t xml:space="preserve">Tenant Selection Plan and </w:t>
            </w:r>
            <w:r w:rsidR="00DA4F0C" w:rsidRPr="005A2058">
              <w:t xml:space="preserve">Enterprise Income Verification </w:t>
            </w:r>
            <w:r w:rsidR="00860088" w:rsidRPr="00080568">
              <w:t>EIV policies and procedures.</w:t>
            </w:r>
          </w:p>
          <w:p w14:paraId="2E0C2C40" w14:textId="2B51CA02" w:rsidR="00860088" w:rsidRPr="00080568" w:rsidRDefault="00860088" w:rsidP="00345990">
            <w:pPr>
              <w:pStyle w:val="TableBullet3"/>
            </w:pPr>
            <w:r w:rsidRPr="00080568">
              <w:t>Determine whether interim reexaminations under old lease require reexamination consistent with HOTMA’s requirements and proceed accordingly until all families are under updated model lease.</w:t>
            </w:r>
          </w:p>
          <w:p w14:paraId="240A5FE7" w14:textId="77777777" w:rsidR="00860088" w:rsidRPr="00080568" w:rsidRDefault="00860088" w:rsidP="00345990">
            <w:pPr>
              <w:pStyle w:val="TableBullet2"/>
            </w:pPr>
            <w:r w:rsidRPr="00080568">
              <w:t>Ensure all tenant data submissions comply with HOTMA regulations.</w:t>
            </w:r>
          </w:p>
          <w:p w14:paraId="3D0DF3CA" w14:textId="77777777" w:rsidR="00860088" w:rsidRPr="00080568" w:rsidRDefault="00860088" w:rsidP="00345990">
            <w:pPr>
              <w:pStyle w:val="TableBullet3"/>
            </w:pPr>
            <w:r w:rsidRPr="00080568">
              <w:t>Notify families that their next income determination will be conducted in accordance with HOTMA Final Rule.</w:t>
            </w:r>
          </w:p>
          <w:p w14:paraId="06878E89" w14:textId="77777777" w:rsidR="00860088" w:rsidRPr="00080568" w:rsidRDefault="00860088" w:rsidP="00345990">
            <w:pPr>
              <w:pStyle w:val="TableBullet2"/>
            </w:pPr>
            <w:r w:rsidRPr="00080568">
              <w:t>Use the revised Tenant Consent Form (form HUD-9887/9887A), as available.</w:t>
            </w:r>
          </w:p>
          <w:p w14:paraId="1973D7C4" w14:textId="1788E205" w:rsidR="00860088" w:rsidRPr="00080568" w:rsidRDefault="00860088" w:rsidP="00345990">
            <w:pPr>
              <w:pStyle w:val="TableBullet2"/>
            </w:pPr>
            <w:r w:rsidRPr="00080568">
              <w:t>Begin delivering tenant 60-days’ notice for modified lease, as available.</w:t>
            </w:r>
          </w:p>
          <w:p w14:paraId="0C294450" w14:textId="5B1C3136" w:rsidR="00860088" w:rsidRPr="00080568" w:rsidRDefault="006F5CAE" w:rsidP="00F219D6">
            <w:pPr>
              <w:pStyle w:val="TableBullet1"/>
            </w:pPr>
            <w:proofErr w:type="gramStart"/>
            <w:r>
              <w:t>Also</w:t>
            </w:r>
            <w:proofErr w:type="gramEnd"/>
            <w:r>
              <w:t xml:space="preserve"> during </w:t>
            </w:r>
            <w:r w:rsidR="00860088" w:rsidRPr="00080568">
              <w:t>Fall 2024 into Winter and Spring 2025</w:t>
            </w:r>
            <w:r w:rsidR="00F20B49">
              <w:t>:</w:t>
            </w:r>
            <w:r w:rsidR="00860088" w:rsidRPr="00080568">
              <w:t xml:space="preserve"> </w:t>
            </w:r>
            <w:r w:rsidR="00596572">
              <w:t>Complete M</w:t>
            </w:r>
            <w:r w:rsidR="00596572" w:rsidRPr="00080568">
              <w:t>odif</w:t>
            </w:r>
            <w:r w:rsidR="00596572">
              <w:t>ied</w:t>
            </w:r>
            <w:r w:rsidR="00F20B49" w:rsidRPr="00080568">
              <w:t xml:space="preserve"> </w:t>
            </w:r>
            <w:r w:rsidR="00860088" w:rsidRPr="00080568">
              <w:t>tenant lease</w:t>
            </w:r>
            <w:r w:rsidR="00F20B49">
              <w:t>(s)</w:t>
            </w:r>
            <w:r w:rsidR="00860088" w:rsidRPr="00080568">
              <w:t xml:space="preserve"> with revised model leas</w:t>
            </w:r>
            <w:r w:rsidR="00F20B49">
              <w:t>e</w:t>
            </w:r>
            <w:r w:rsidR="00860088" w:rsidRPr="00080568">
              <w:t xml:space="preserve"> at expiration date.</w:t>
            </w:r>
          </w:p>
          <w:p w14:paraId="2D0F9520" w14:textId="72526BE9" w:rsidR="00860088" w:rsidRDefault="00596572" w:rsidP="00345990">
            <w:pPr>
              <w:pStyle w:val="TableBullet1-SingleLine"/>
            </w:pPr>
            <w:r>
              <w:t xml:space="preserve">Please </w:t>
            </w:r>
            <w:r w:rsidR="00860088" w:rsidRPr="00080568">
              <w:t xml:space="preserve">NOTE: Since the current lease cannot be modified with the revised model lease until the expiration date, it may take a full year after software </w:t>
            </w:r>
            <w:r w:rsidR="00F20B49">
              <w:t>becomes</w:t>
            </w:r>
            <w:r w:rsidR="00F20B49" w:rsidRPr="00080568">
              <w:t xml:space="preserve"> </w:t>
            </w:r>
            <w:r w:rsidR="00860088" w:rsidRPr="00080568">
              <w:t>HOTMA</w:t>
            </w:r>
            <w:r w:rsidR="00F20B49">
              <w:t>-</w:t>
            </w:r>
            <w:r w:rsidR="00860088" w:rsidRPr="00080568">
              <w:t>compliant before all leases are modified.</w:t>
            </w:r>
          </w:p>
        </w:tc>
      </w:tr>
      <w:tr w:rsidR="00860088" w14:paraId="06DD52C5" w14:textId="77777777" w:rsidTr="5319D916">
        <w:tc>
          <w:tcPr>
            <w:tcW w:w="0" w:type="pct"/>
          </w:tcPr>
          <w:p w14:paraId="51D415EB" w14:textId="6AC0F8CA" w:rsidR="00860088" w:rsidRDefault="00860088" w:rsidP="00A52728">
            <w:pPr>
              <w:pStyle w:val="TableCellYear"/>
            </w:pPr>
            <w:r>
              <w:t>26</w:t>
            </w:r>
          </w:p>
        </w:tc>
        <w:tc>
          <w:tcPr>
            <w:tcW w:w="0" w:type="pct"/>
          </w:tcPr>
          <w:p w14:paraId="5059C7B7" w14:textId="5F998C53" w:rsidR="00860088" w:rsidRPr="0095223E" w:rsidRDefault="00860088" w:rsidP="00345990">
            <w:pPr>
              <w:pStyle w:val="TableCellGeneralText"/>
              <w:rPr>
                <w:rFonts w:cs="Times New Roman"/>
              </w:rPr>
            </w:pPr>
            <w:r>
              <w:rPr>
                <w:rFonts w:cs="Times New Roman"/>
              </w:rPr>
              <w:t>Divider Page</w:t>
            </w:r>
          </w:p>
        </w:tc>
        <w:tc>
          <w:tcPr>
            <w:tcW w:w="0" w:type="pct"/>
          </w:tcPr>
          <w:p w14:paraId="7FB2BBD8" w14:textId="068B5124" w:rsidR="00860088" w:rsidRDefault="00860088" w:rsidP="00345990">
            <w:pPr>
              <w:pStyle w:val="TableBullet1-SingleLine"/>
            </w:pPr>
            <w:r w:rsidRPr="00EC7F68">
              <w:t>In this section we will review notices and guidance superseded and rescinded by HOTMA.</w:t>
            </w:r>
          </w:p>
        </w:tc>
      </w:tr>
      <w:tr w:rsidR="00860088" w14:paraId="41988BAA" w14:textId="77777777" w:rsidTr="5319D916">
        <w:tc>
          <w:tcPr>
            <w:tcW w:w="0" w:type="pct"/>
          </w:tcPr>
          <w:p w14:paraId="24D8E088" w14:textId="33E4AECF" w:rsidR="00860088" w:rsidRDefault="00860088" w:rsidP="00A52728">
            <w:pPr>
              <w:pStyle w:val="TableCellYear"/>
            </w:pPr>
            <w:r>
              <w:lastRenderedPageBreak/>
              <w:t>27</w:t>
            </w:r>
          </w:p>
        </w:tc>
        <w:tc>
          <w:tcPr>
            <w:tcW w:w="0" w:type="pct"/>
          </w:tcPr>
          <w:p w14:paraId="2F2A8FEF" w14:textId="0AF247F1" w:rsidR="00860088" w:rsidRDefault="00860088" w:rsidP="00345990">
            <w:pPr>
              <w:pStyle w:val="TableCellGeneralText"/>
              <w:rPr>
                <w:rFonts w:cs="Times New Roman"/>
              </w:rPr>
            </w:pPr>
            <w:r>
              <w:t>Superseded and Rescinded Guidance</w:t>
            </w:r>
          </w:p>
        </w:tc>
        <w:tc>
          <w:tcPr>
            <w:tcW w:w="0" w:type="pct"/>
          </w:tcPr>
          <w:p w14:paraId="41485071" w14:textId="4C847ADE" w:rsidR="00860088" w:rsidRPr="00BC7BE0" w:rsidRDefault="00860088" w:rsidP="00345990">
            <w:pPr>
              <w:pStyle w:val="TableBullet1"/>
            </w:pPr>
            <w:r w:rsidRPr="00BC7BE0">
              <w:t>Notice H 2023-10 supersedes the following portions of the HUD Handbook 4350.3: Occupancy Requirements of Subsidized Multifamily Housing Programs:</w:t>
            </w:r>
          </w:p>
          <w:p w14:paraId="0E42DC31" w14:textId="116A6720" w:rsidR="00240897" w:rsidRPr="00BC7BE0" w:rsidRDefault="00240897" w:rsidP="00345990">
            <w:pPr>
              <w:pStyle w:val="TableBullet2-SingleLine"/>
            </w:pPr>
            <w:r w:rsidRPr="00BC7BE0">
              <w:t>Chapter 3. Eligibility for Assistance and Occupancy</w:t>
            </w:r>
            <w:r w:rsidR="00DA2FC7">
              <w:t>.</w:t>
            </w:r>
          </w:p>
          <w:p w14:paraId="3605EED0" w14:textId="2091BE17" w:rsidR="00240897" w:rsidRPr="00BC7BE0" w:rsidRDefault="00240897" w:rsidP="00345990">
            <w:pPr>
              <w:pStyle w:val="TableBullet2-SingleLine"/>
            </w:pPr>
            <w:r w:rsidRPr="00BC7BE0">
              <w:t>Chapter 4. Waiting List and Tenant Selection</w:t>
            </w:r>
            <w:r w:rsidR="00DA2FC7">
              <w:t>.</w:t>
            </w:r>
          </w:p>
          <w:p w14:paraId="1CA75F15" w14:textId="10484102" w:rsidR="00240897" w:rsidRPr="00BC7BE0" w:rsidRDefault="00240897" w:rsidP="00345990">
            <w:pPr>
              <w:pStyle w:val="TableBullet2-SingleLine"/>
            </w:pPr>
            <w:r w:rsidRPr="00BC7BE0">
              <w:t>Chapter 5. Determining Income and Calculating Rent</w:t>
            </w:r>
            <w:r w:rsidR="00DA2FC7">
              <w:t>.</w:t>
            </w:r>
          </w:p>
          <w:p w14:paraId="5BF760F9" w14:textId="3A02ED40" w:rsidR="00240897" w:rsidRPr="00BC7BE0" w:rsidRDefault="00240897" w:rsidP="00345990">
            <w:pPr>
              <w:pStyle w:val="TableBullet2-SingleLine"/>
            </w:pPr>
            <w:r w:rsidRPr="00BC7BE0">
              <w:t>Chapter 7. Recertification, Unit Transfers, and Gross Rent Changes</w:t>
            </w:r>
            <w:r w:rsidR="00DA2FC7">
              <w:t>.</w:t>
            </w:r>
          </w:p>
          <w:p w14:paraId="3C502113" w14:textId="11F31149" w:rsidR="00240897" w:rsidRPr="00BC7BE0" w:rsidRDefault="00240897" w:rsidP="00345990">
            <w:pPr>
              <w:pStyle w:val="TableBullet2-SingleLine"/>
            </w:pPr>
            <w:r w:rsidRPr="00BC7BE0">
              <w:t>Chapter 9: Enterprise Income Verification (EIV)</w:t>
            </w:r>
            <w:r w:rsidR="00DA2FC7">
              <w:t>.</w:t>
            </w:r>
          </w:p>
          <w:p w14:paraId="6911AFF7" w14:textId="2CFBE1E8" w:rsidR="00240897" w:rsidRPr="00BC7BE0" w:rsidRDefault="00240897" w:rsidP="00345990">
            <w:pPr>
              <w:pStyle w:val="TableBullet2-SingleLine"/>
              <w:spacing w:after="120"/>
            </w:pPr>
            <w:r w:rsidRPr="00BC7BE0">
              <w:t>Glossary</w:t>
            </w:r>
            <w:r w:rsidR="00DA2FC7">
              <w:t>.</w:t>
            </w:r>
          </w:p>
          <w:p w14:paraId="40A629A6" w14:textId="3AF71118" w:rsidR="00860088" w:rsidRDefault="00860088" w:rsidP="00345990">
            <w:pPr>
              <w:pStyle w:val="TableBullet1-SingleLine"/>
            </w:pPr>
            <w:r w:rsidRPr="00240897">
              <w:t>HUD plans to update and post these sections to their website.</w:t>
            </w:r>
            <w:r w:rsidR="00BC7BE0">
              <w:t xml:space="preserve"> </w:t>
            </w:r>
            <w:r w:rsidRPr="00240897">
              <w:t>Please note</w:t>
            </w:r>
            <w:r w:rsidR="00DA2FC7">
              <w:t xml:space="preserve"> that </w:t>
            </w:r>
            <w:r w:rsidRPr="00240897">
              <w:t xml:space="preserve">before consulting any of these resources, </w:t>
            </w:r>
            <w:r w:rsidR="00790C37">
              <w:t xml:space="preserve">you should check to </w:t>
            </w:r>
            <w:r w:rsidRPr="00240897">
              <w:t xml:space="preserve">be sure you are using a version dated </w:t>
            </w:r>
            <w:r w:rsidRPr="00345990">
              <w:rPr>
                <w:bCs w:val="0"/>
                <w:i/>
                <w:iCs/>
              </w:rPr>
              <w:t>after</w:t>
            </w:r>
            <w:r w:rsidRPr="00240897">
              <w:t xml:space="preserve"> publication of this notice.</w:t>
            </w:r>
          </w:p>
        </w:tc>
      </w:tr>
      <w:tr w:rsidR="00860088" w14:paraId="50BE0D5B" w14:textId="77777777" w:rsidTr="5319D916">
        <w:tc>
          <w:tcPr>
            <w:tcW w:w="0" w:type="pct"/>
          </w:tcPr>
          <w:p w14:paraId="66981818" w14:textId="42310E50" w:rsidR="00860088" w:rsidRDefault="00860088" w:rsidP="008D26D3">
            <w:pPr>
              <w:pStyle w:val="TableCellYear"/>
            </w:pPr>
            <w:r>
              <w:t>28</w:t>
            </w:r>
          </w:p>
        </w:tc>
        <w:tc>
          <w:tcPr>
            <w:tcW w:w="0" w:type="pct"/>
          </w:tcPr>
          <w:p w14:paraId="73E1351F" w14:textId="60636123" w:rsidR="00860088" w:rsidRDefault="00860088" w:rsidP="00345990">
            <w:pPr>
              <w:pStyle w:val="TableCellGeneralText"/>
            </w:pPr>
            <w:r>
              <w:t>Superseded and Rescinded Notices</w:t>
            </w:r>
          </w:p>
        </w:tc>
        <w:tc>
          <w:tcPr>
            <w:tcW w:w="0" w:type="pct"/>
          </w:tcPr>
          <w:p w14:paraId="0E94EF6F" w14:textId="77777777" w:rsidR="00860088" w:rsidRPr="00BC7BE0" w:rsidRDefault="00860088" w:rsidP="00345990">
            <w:pPr>
              <w:pStyle w:val="TableBullet1"/>
            </w:pPr>
            <w:r w:rsidRPr="00BC7BE0">
              <w:t>Notice H 2023-10 also supersedes and replaces guidance provided by the following notices:</w:t>
            </w:r>
          </w:p>
          <w:p w14:paraId="07C2D2ED" w14:textId="4671CBA1" w:rsidR="00860088" w:rsidRPr="00BC7BE0" w:rsidRDefault="00860088" w:rsidP="00345990">
            <w:pPr>
              <w:pStyle w:val="TableBullet2-SingleLine"/>
            </w:pPr>
            <w:r w:rsidRPr="00BC7BE0">
              <w:t>Exclusion from Annual Income of Temporary Employment from the U.S. Census Bureau (H 2020–06)</w:t>
            </w:r>
            <w:r w:rsidR="00790C37">
              <w:t>.</w:t>
            </w:r>
          </w:p>
          <w:p w14:paraId="5822737D" w14:textId="1FF66A3D" w:rsidR="00860088" w:rsidRPr="00BC7BE0" w:rsidRDefault="00860088" w:rsidP="00345990">
            <w:pPr>
              <w:pStyle w:val="TableBullet2-SingleLine"/>
            </w:pPr>
            <w:r w:rsidRPr="00BC7BE0">
              <w:t>Passbook Savings Rate Effective February 1, 2016 (H 2016–01)</w:t>
            </w:r>
            <w:r w:rsidR="00790C37">
              <w:t>.</w:t>
            </w:r>
          </w:p>
          <w:p w14:paraId="3CB56562" w14:textId="1FD18487" w:rsidR="00860088" w:rsidRPr="00BC7BE0" w:rsidRDefault="00860088" w:rsidP="00345990">
            <w:pPr>
              <w:pStyle w:val="TableBullet2-SingleLine"/>
            </w:pPr>
            <w:r w:rsidRPr="00BC7BE0">
              <w:t>Amendment to the Definition of Tuition (PIH 2015–21/H 2015–12)</w:t>
            </w:r>
            <w:r w:rsidR="00790C37">
              <w:t>.</w:t>
            </w:r>
          </w:p>
          <w:p w14:paraId="78D9D098" w14:textId="77777777" w:rsidR="00860088" w:rsidRPr="00BC7BE0" w:rsidRDefault="00860088" w:rsidP="00345990">
            <w:pPr>
              <w:pStyle w:val="TableBullet1"/>
              <w:spacing w:before="120"/>
            </w:pPr>
            <w:r w:rsidRPr="00BC7BE0">
              <w:t>The following notices are rescinded by Notice H 2023-10:</w:t>
            </w:r>
          </w:p>
          <w:p w14:paraId="2718491F" w14:textId="74F94603" w:rsidR="00860088" w:rsidRPr="00BC7BE0" w:rsidRDefault="00860088" w:rsidP="00345990">
            <w:pPr>
              <w:pStyle w:val="TableBullet2-SingleLine"/>
            </w:pPr>
            <w:r w:rsidRPr="00BC7BE0">
              <w:t>Streamlining Administrative Regulations for Multifamily Housing Programs (H 2016–09)</w:t>
            </w:r>
            <w:r w:rsidR="00790C37">
              <w:t>.</w:t>
            </w:r>
          </w:p>
          <w:p w14:paraId="69B9E574" w14:textId="5537FBFB" w:rsidR="00860088" w:rsidRPr="00BC7BE0" w:rsidRDefault="00860088" w:rsidP="00345990">
            <w:pPr>
              <w:pStyle w:val="TableBullet2-SingleLine"/>
            </w:pPr>
            <w:r w:rsidRPr="00BC7BE0">
              <w:t>Section 811 Project Rental Assistance (PRA) Occupancy Interim Notice (H 2013–24)</w:t>
            </w:r>
            <w:r w:rsidR="00790C37">
              <w:t>.</w:t>
            </w:r>
          </w:p>
          <w:p w14:paraId="1BA48004" w14:textId="78E60A39" w:rsidR="00860088" w:rsidRPr="00BC7BE0" w:rsidRDefault="00860088" w:rsidP="00345990">
            <w:pPr>
              <w:pStyle w:val="TableBullet2-SingleLine"/>
            </w:pPr>
            <w:r w:rsidRPr="00BC7BE0">
              <w:t>Enterprise Income Verification (EIV) System (H 2013–06)</w:t>
            </w:r>
            <w:r w:rsidR="00790C37">
              <w:t>.</w:t>
            </w:r>
          </w:p>
          <w:p w14:paraId="1FE28968" w14:textId="384A02D1" w:rsidR="00860088" w:rsidRDefault="00860088" w:rsidP="00797CC5">
            <w:pPr>
              <w:pStyle w:val="TableBullet1-SingleLine"/>
            </w:pPr>
            <w:r w:rsidRPr="00345990">
              <w:rPr>
                <w:rFonts w:eastAsiaTheme="minorHAnsi"/>
              </w:rPr>
              <w:t xml:space="preserve">Again, since Notice H 2023-10 is a joint publication between MFH and </w:t>
            </w:r>
            <w:r w:rsidR="006650D8">
              <w:rPr>
                <w:rFonts w:eastAsiaTheme="minorHAnsi"/>
              </w:rPr>
              <w:t>P</w:t>
            </w:r>
            <w:r w:rsidR="00797CC5" w:rsidRPr="00797CC5">
              <w:rPr>
                <w:rFonts w:eastAsiaTheme="minorHAnsi"/>
              </w:rPr>
              <w:t xml:space="preserve">ublic and </w:t>
            </w:r>
            <w:r w:rsidR="006650D8" w:rsidRPr="00797CC5">
              <w:rPr>
                <w:rFonts w:eastAsiaTheme="minorHAnsi"/>
              </w:rPr>
              <w:t>Indian</w:t>
            </w:r>
            <w:r w:rsidR="00797CC5" w:rsidRPr="00797CC5">
              <w:rPr>
                <w:rFonts w:eastAsiaTheme="minorHAnsi"/>
              </w:rPr>
              <w:t xml:space="preserve"> housing </w:t>
            </w:r>
            <w:r w:rsidRPr="00345990">
              <w:rPr>
                <w:rFonts w:eastAsiaTheme="minorHAnsi"/>
              </w:rPr>
              <w:t xml:space="preserve">PIH, the list of superseded and rescinded notices includes notices relevant to </w:t>
            </w:r>
            <w:r w:rsidR="006650D8">
              <w:rPr>
                <w:rFonts w:eastAsiaTheme="minorHAnsi"/>
              </w:rPr>
              <w:t>P</w:t>
            </w:r>
            <w:r w:rsidR="006650D8" w:rsidRPr="00797CC5">
              <w:rPr>
                <w:rFonts w:eastAsiaTheme="minorHAnsi"/>
              </w:rPr>
              <w:t xml:space="preserve">ublic and Indian housing </w:t>
            </w:r>
            <w:r w:rsidRPr="00345990">
              <w:rPr>
                <w:rFonts w:eastAsiaTheme="minorHAnsi"/>
              </w:rPr>
              <w:t>PIH as well as MFH. MFH owners should focus on MFH notices only.</w:t>
            </w:r>
          </w:p>
        </w:tc>
      </w:tr>
      <w:tr w:rsidR="00860088" w14:paraId="456AE533" w14:textId="77777777" w:rsidTr="5319D916">
        <w:tc>
          <w:tcPr>
            <w:tcW w:w="0" w:type="pct"/>
          </w:tcPr>
          <w:p w14:paraId="26134D34" w14:textId="7ACCD11E" w:rsidR="00860088" w:rsidRDefault="00860088" w:rsidP="008D26D3">
            <w:pPr>
              <w:pStyle w:val="TableCellYear"/>
            </w:pPr>
            <w:r>
              <w:lastRenderedPageBreak/>
              <w:t>29</w:t>
            </w:r>
          </w:p>
        </w:tc>
        <w:tc>
          <w:tcPr>
            <w:tcW w:w="0" w:type="pct"/>
          </w:tcPr>
          <w:p w14:paraId="4D858201" w14:textId="3AFA5821" w:rsidR="00860088" w:rsidRDefault="00860088" w:rsidP="00345990">
            <w:pPr>
              <w:pStyle w:val="TableCellGeneralText"/>
            </w:pPr>
            <w:r>
              <w:t>Divider Page</w:t>
            </w:r>
          </w:p>
        </w:tc>
        <w:tc>
          <w:tcPr>
            <w:tcW w:w="0" w:type="pct"/>
          </w:tcPr>
          <w:p w14:paraId="40DA6C9E" w14:textId="77777777" w:rsidR="00860088" w:rsidRPr="00BC7BE0" w:rsidRDefault="00860088" w:rsidP="00345990">
            <w:pPr>
              <w:pStyle w:val="TableBullet1"/>
            </w:pPr>
            <w:r w:rsidRPr="00BC7BE0">
              <w:t>Notice H 2023-10 is organized by distinct topic areas to assist MFH owners in identifying programmatic changes that affect their operations. Each topic area is presented as an attachment to the notice, and is organized into four areas:</w:t>
            </w:r>
          </w:p>
          <w:p w14:paraId="246EEF08" w14:textId="1CBD4568" w:rsidR="00C17F06" w:rsidRPr="00C17F06" w:rsidRDefault="00860088" w:rsidP="00345990">
            <w:pPr>
              <w:pStyle w:val="TableBullet1-SingleLineLast"/>
              <w:ind w:left="619"/>
            </w:pPr>
            <w:r w:rsidRPr="00C17F06">
              <w:t> </w:t>
            </w:r>
            <w:r w:rsidR="00C17F06" w:rsidRPr="00C17F06">
              <w:t>Regulations</w:t>
            </w:r>
            <w:r w:rsidR="00790C37">
              <w:t>.</w:t>
            </w:r>
          </w:p>
          <w:p w14:paraId="4ED4D8A0" w14:textId="76AC81B6" w:rsidR="00C17F06" w:rsidRPr="00C17F06" w:rsidRDefault="00C17F06" w:rsidP="00345990">
            <w:pPr>
              <w:pStyle w:val="TableBullet1-SingleLineLast"/>
              <w:ind w:left="619"/>
            </w:pPr>
            <w:r w:rsidRPr="00C17F06">
              <w:t>Affected programs</w:t>
            </w:r>
            <w:r w:rsidR="00790C37">
              <w:t>.</w:t>
            </w:r>
          </w:p>
          <w:p w14:paraId="56876058" w14:textId="753D8B5B" w:rsidR="00C17F06" w:rsidRPr="00C17F06" w:rsidRDefault="00C17F06" w:rsidP="00345990">
            <w:pPr>
              <w:pStyle w:val="TableBullet1-SingleLineLast"/>
              <w:ind w:left="619"/>
            </w:pPr>
            <w:r w:rsidRPr="00C17F06">
              <w:t>Summary of changes, and when necessary</w:t>
            </w:r>
          </w:p>
          <w:p w14:paraId="543E0F11" w14:textId="1AFA88AB" w:rsidR="00860088" w:rsidRPr="00C17F06" w:rsidRDefault="00C17F06" w:rsidP="00345990">
            <w:pPr>
              <w:pStyle w:val="TableBullet1-SingleLineLast"/>
              <w:spacing w:after="120"/>
              <w:ind w:left="619"/>
            </w:pPr>
            <w:r w:rsidRPr="00C17F06">
              <w:t>Subtopics</w:t>
            </w:r>
            <w:r w:rsidR="00790C37">
              <w:t>.</w:t>
            </w:r>
          </w:p>
          <w:p w14:paraId="6030A65B" w14:textId="451CDAFF" w:rsidR="00860088" w:rsidRDefault="00860088" w:rsidP="00345990">
            <w:pPr>
              <w:pStyle w:val="TableBullet1-SingleLine"/>
            </w:pPr>
            <w:r w:rsidRPr="00C17F06">
              <w:t xml:space="preserve">In this final section of our presentation, we will look briefly at each of the </w:t>
            </w:r>
            <w:r w:rsidR="00790C37">
              <w:t>10</w:t>
            </w:r>
            <w:r w:rsidR="00790C37" w:rsidRPr="00C17F06">
              <w:t xml:space="preserve"> </w:t>
            </w:r>
            <w:r w:rsidRPr="00C17F06">
              <w:t>attachments.</w:t>
            </w:r>
          </w:p>
        </w:tc>
      </w:tr>
      <w:tr w:rsidR="00860088" w14:paraId="200B9F8C" w14:textId="77777777" w:rsidTr="5319D916">
        <w:tc>
          <w:tcPr>
            <w:tcW w:w="0" w:type="pct"/>
          </w:tcPr>
          <w:p w14:paraId="015A8F66" w14:textId="6B017E3C" w:rsidR="00860088" w:rsidRDefault="00860088" w:rsidP="008D26D3">
            <w:pPr>
              <w:pStyle w:val="TableCellYear"/>
            </w:pPr>
            <w:r>
              <w:t>30</w:t>
            </w:r>
          </w:p>
        </w:tc>
        <w:tc>
          <w:tcPr>
            <w:tcW w:w="0" w:type="pct"/>
          </w:tcPr>
          <w:p w14:paraId="0A3BF3BB" w14:textId="6FF52CAF" w:rsidR="00860088" w:rsidRDefault="00860088" w:rsidP="00345990">
            <w:pPr>
              <w:pStyle w:val="TableCellGeneralText"/>
            </w:pPr>
            <w:r>
              <w:t>Attachments to Notice H 2023-10</w:t>
            </w:r>
          </w:p>
        </w:tc>
        <w:tc>
          <w:tcPr>
            <w:tcW w:w="0" w:type="pct"/>
          </w:tcPr>
          <w:p w14:paraId="63FDF0CC" w14:textId="0AF6EB98" w:rsidR="00860088" w:rsidRPr="00C17F06" w:rsidRDefault="00860088" w:rsidP="00345990">
            <w:pPr>
              <w:pStyle w:val="TableBullet1-SingleLine"/>
            </w:pPr>
            <w:r w:rsidRPr="00C17F06">
              <w:t>Here we list the ten topic areas, listed alphabetically, that will be introduced in Notice H 2023-10</w:t>
            </w:r>
            <w:r w:rsidR="00790C37">
              <w:t>.</w:t>
            </w:r>
          </w:p>
        </w:tc>
      </w:tr>
      <w:tr w:rsidR="00860088" w14:paraId="238329DB" w14:textId="77777777" w:rsidTr="5319D916">
        <w:tc>
          <w:tcPr>
            <w:tcW w:w="0" w:type="pct"/>
          </w:tcPr>
          <w:p w14:paraId="30E79DD6" w14:textId="5EFDCF73" w:rsidR="00860088" w:rsidRDefault="00860088" w:rsidP="008D26D3">
            <w:pPr>
              <w:pStyle w:val="TableCellYear"/>
            </w:pPr>
            <w:r>
              <w:t>31</w:t>
            </w:r>
          </w:p>
        </w:tc>
        <w:tc>
          <w:tcPr>
            <w:tcW w:w="0" w:type="pct"/>
          </w:tcPr>
          <w:p w14:paraId="409ED915" w14:textId="2BC03567" w:rsidR="00860088" w:rsidRDefault="00860088" w:rsidP="00345990">
            <w:pPr>
              <w:pStyle w:val="TableCellGeneralText"/>
            </w:pPr>
            <w:r>
              <w:t>Attachment A: Asset Limitation</w:t>
            </w:r>
          </w:p>
        </w:tc>
        <w:tc>
          <w:tcPr>
            <w:tcW w:w="0" w:type="pct"/>
          </w:tcPr>
          <w:p w14:paraId="5A93DEA8" w14:textId="77777777" w:rsidR="00860088" w:rsidRPr="00AA63C6" w:rsidRDefault="00860088" w:rsidP="00345990">
            <w:pPr>
              <w:pStyle w:val="TableBullet1"/>
            </w:pPr>
            <w:r w:rsidRPr="00AA63C6">
              <w:t>Section 104 of HOTMA creates a restriction on a family’s eligibility to receive assistance if the family:</w:t>
            </w:r>
          </w:p>
          <w:p w14:paraId="75D1AE11" w14:textId="07CD85C4" w:rsidR="00AA63C6" w:rsidRPr="00AA63C6" w:rsidRDefault="00AA63C6" w:rsidP="00345990">
            <w:pPr>
              <w:pStyle w:val="TableBullet2-SingleLine"/>
            </w:pPr>
            <w:r w:rsidRPr="00AA63C6">
              <w:t>Owns real property that is suitable for occupancy</w:t>
            </w:r>
            <w:r w:rsidR="00790C37">
              <w:t>, or</w:t>
            </w:r>
          </w:p>
          <w:p w14:paraId="080FB69E" w14:textId="77777777" w:rsidR="00AA63C6" w:rsidRPr="00AA63C6" w:rsidRDefault="00AA63C6" w:rsidP="00345990">
            <w:pPr>
              <w:pStyle w:val="TableBullet2-SingleLine"/>
            </w:pPr>
            <w:r w:rsidRPr="00AA63C6">
              <w:t>Has assets in excess of $100,000, as adjusted annually for inflation.</w:t>
            </w:r>
          </w:p>
          <w:p w14:paraId="5DDD895D" w14:textId="77777777" w:rsidR="00860088" w:rsidRPr="00AA63C6" w:rsidRDefault="00860088" w:rsidP="00345990">
            <w:pPr>
              <w:pStyle w:val="TableBullet1"/>
              <w:spacing w:before="120"/>
            </w:pPr>
            <w:r w:rsidRPr="00AA63C6">
              <w:t>Pursuant to 24 CFR 5.618(c), MFH owners are given discretion at reexamination in enforcing the asset limitation on eligibility.</w:t>
            </w:r>
          </w:p>
          <w:p w14:paraId="16EB96F2" w14:textId="77777777" w:rsidR="00AA63C6" w:rsidRPr="00AA63C6" w:rsidRDefault="00AA63C6" w:rsidP="00345990">
            <w:pPr>
              <w:pStyle w:val="TableBullet2"/>
            </w:pPr>
            <w:r w:rsidRPr="00AA63C6">
              <w:t>Refer to HUD’s guidance on the use of discretionary authority.</w:t>
            </w:r>
          </w:p>
          <w:p w14:paraId="25AE1C5F" w14:textId="3D532250" w:rsidR="00860088" w:rsidRDefault="00860088" w:rsidP="00345990">
            <w:pPr>
              <w:pStyle w:val="TableBullet1-SingleLine"/>
            </w:pPr>
            <w:r w:rsidRPr="00AA63C6">
              <w:t>The Asset Limitation provision is applicable to Section 8 (PBRA) and Section 202/8. It is not applicable to Section 202/81 PRAC, Section 236 IRP, Section 811 PRA, and SPRAC.</w:t>
            </w:r>
          </w:p>
        </w:tc>
      </w:tr>
      <w:tr w:rsidR="00860088" w14:paraId="087BB423" w14:textId="77777777" w:rsidTr="5319D916">
        <w:tc>
          <w:tcPr>
            <w:tcW w:w="0" w:type="pct"/>
          </w:tcPr>
          <w:p w14:paraId="0F0BBD5C" w14:textId="15DAF629" w:rsidR="00860088" w:rsidRDefault="00860088" w:rsidP="008D26D3">
            <w:pPr>
              <w:pStyle w:val="TableCellYear"/>
            </w:pPr>
            <w:r>
              <w:lastRenderedPageBreak/>
              <w:t>32</w:t>
            </w:r>
          </w:p>
        </w:tc>
        <w:tc>
          <w:tcPr>
            <w:tcW w:w="0" w:type="pct"/>
          </w:tcPr>
          <w:p w14:paraId="506C1D2B" w14:textId="15148F0E" w:rsidR="00860088" w:rsidRDefault="00860088" w:rsidP="00345990">
            <w:pPr>
              <w:pStyle w:val="TableCellGeneralText"/>
            </w:pPr>
            <w:r>
              <w:t>Attachment B: Calculating Income</w:t>
            </w:r>
          </w:p>
        </w:tc>
        <w:tc>
          <w:tcPr>
            <w:tcW w:w="0" w:type="pct"/>
          </w:tcPr>
          <w:p w14:paraId="05FAFCC2" w14:textId="3958279C" w:rsidR="00F53838" w:rsidRPr="00F53838" w:rsidRDefault="00F53838" w:rsidP="00F219D6">
            <w:pPr>
              <w:pStyle w:val="TableBullet1"/>
              <w:numPr>
                <w:ilvl w:val="0"/>
                <w:numId w:val="13"/>
              </w:numPr>
            </w:pPr>
            <w:r w:rsidRPr="00F53838">
              <w:t xml:space="preserve">This attachment discusses </w:t>
            </w:r>
            <w:r w:rsidR="00790C37" w:rsidRPr="00F53838">
              <w:t xml:space="preserve">income calculations </w:t>
            </w:r>
            <w:r w:rsidRPr="00F53838">
              <w:t>at New Admissions and Interim Reexaminations, for which owners must use the family’s anticipated income for the upcoming 12-month period. This requirement has not changed under HOTMA.</w:t>
            </w:r>
          </w:p>
          <w:p w14:paraId="08BF5002" w14:textId="03BBC021" w:rsidR="00F53838" w:rsidRPr="00F53838" w:rsidRDefault="00F53838" w:rsidP="00F219D6">
            <w:pPr>
              <w:pStyle w:val="TableBullet1"/>
              <w:numPr>
                <w:ilvl w:val="0"/>
                <w:numId w:val="13"/>
              </w:numPr>
            </w:pPr>
            <w:r>
              <w:t>The attachment also expounds on the new HOTMA requirement for annual reexaminations, for which owners must now use the family’s income from the previous 12-month period, except when using “streamlined income determinations.</w:t>
            </w:r>
            <w:r w:rsidR="00790C37">
              <w:t>”</w:t>
            </w:r>
            <w:r>
              <w:t xml:space="preserve"> Owners do have the option to use safe harbor</w:t>
            </w:r>
            <w:r w:rsidR="16717C39">
              <w:t xml:space="preserve"> verification</w:t>
            </w:r>
            <w:r>
              <w:t xml:space="preserve">, which </w:t>
            </w:r>
            <w:r w:rsidR="6CFC3D1A">
              <w:t>is</w:t>
            </w:r>
            <w:r>
              <w:t xml:space="preserve"> discussed in detail. It should be noted that adjustments to reflect current income must be made and income from assets is always anticipated, regardless of when the examination takes place.</w:t>
            </w:r>
          </w:p>
          <w:p w14:paraId="75C10221" w14:textId="4B216BCD" w:rsidR="00860088" w:rsidRDefault="00860088" w:rsidP="00345990">
            <w:pPr>
              <w:pStyle w:val="TableBullet1-SingleLine"/>
            </w:pPr>
            <w:r w:rsidRPr="00F53838">
              <w:t>In this attachment</w:t>
            </w:r>
            <w:r w:rsidR="00790C37">
              <w:t>,</w:t>
            </w:r>
            <w:r w:rsidRPr="00F53838">
              <w:t xml:space="preserve"> HUD provides four detailed examples of calculating income under the new HOTMA requirements.</w:t>
            </w:r>
          </w:p>
        </w:tc>
      </w:tr>
      <w:tr w:rsidR="00860088" w14:paraId="4AAB3ABC" w14:textId="77777777" w:rsidTr="5319D916">
        <w:tc>
          <w:tcPr>
            <w:tcW w:w="0" w:type="pct"/>
          </w:tcPr>
          <w:p w14:paraId="0CBA57D8" w14:textId="61EFCB47" w:rsidR="00860088" w:rsidRDefault="00860088" w:rsidP="008D26D3">
            <w:pPr>
              <w:pStyle w:val="TableCellYear"/>
            </w:pPr>
            <w:r>
              <w:t>33</w:t>
            </w:r>
          </w:p>
        </w:tc>
        <w:tc>
          <w:tcPr>
            <w:tcW w:w="0" w:type="pct"/>
          </w:tcPr>
          <w:p w14:paraId="63C8A4A0" w14:textId="0C11D98B" w:rsidR="00860088" w:rsidRDefault="00860088" w:rsidP="00345990">
            <w:pPr>
              <w:pStyle w:val="TableCellGeneralText"/>
            </w:pPr>
            <w:r>
              <w:t>Attachments C: Deductions and Expenses</w:t>
            </w:r>
          </w:p>
        </w:tc>
        <w:tc>
          <w:tcPr>
            <w:tcW w:w="0" w:type="pct"/>
          </w:tcPr>
          <w:p w14:paraId="374AC66E" w14:textId="1A09641A" w:rsidR="00860088" w:rsidRPr="00BC7BE0" w:rsidRDefault="00860088" w:rsidP="00345990">
            <w:pPr>
              <w:pStyle w:val="TableBullet1-SingleLine"/>
            </w:pPr>
            <w:r w:rsidRPr="00BC7BE0">
              <w:t xml:space="preserve">Attachment C </w:t>
            </w:r>
            <w:r w:rsidR="00790C37">
              <w:t>d</w:t>
            </w:r>
            <w:r w:rsidR="00790C37" w:rsidRPr="00BC7BE0">
              <w:t>iscusses deductions and expenses</w:t>
            </w:r>
            <w:r w:rsidRPr="00BC7BE0">
              <w:t xml:space="preserve">, including annual inflationary adjustments to the dependent deduction, an increase in the elderly/disabled deduction </w:t>
            </w:r>
            <w:r w:rsidR="00790C37">
              <w:t xml:space="preserve">(which is </w:t>
            </w:r>
            <w:r w:rsidRPr="00BC7BE0">
              <w:t>also to be adjusted annually for inflation</w:t>
            </w:r>
            <w:r w:rsidR="00790C37">
              <w:t>)</w:t>
            </w:r>
            <w:r w:rsidRPr="00BC7BE0">
              <w:t>, and how to handle medical, childcare, and other expenses.</w:t>
            </w:r>
          </w:p>
        </w:tc>
      </w:tr>
      <w:tr w:rsidR="00860088" w14:paraId="4CF7D273" w14:textId="77777777" w:rsidTr="5319D916">
        <w:tc>
          <w:tcPr>
            <w:tcW w:w="0" w:type="pct"/>
          </w:tcPr>
          <w:p w14:paraId="25F910CB" w14:textId="396E7F9B" w:rsidR="00860088" w:rsidRDefault="00860088" w:rsidP="008D26D3">
            <w:pPr>
              <w:pStyle w:val="TableCellYear"/>
            </w:pPr>
            <w:r>
              <w:t>34</w:t>
            </w:r>
          </w:p>
        </w:tc>
        <w:tc>
          <w:tcPr>
            <w:tcW w:w="0" w:type="pct"/>
          </w:tcPr>
          <w:p w14:paraId="5F06150F" w14:textId="11A0E621" w:rsidR="00860088" w:rsidRDefault="00860088" w:rsidP="00345990">
            <w:pPr>
              <w:pStyle w:val="TableCellGeneralText"/>
            </w:pPr>
            <w:r>
              <w:t>Attachment D: Applicable Fair Housing and Civil Rights Requirements</w:t>
            </w:r>
          </w:p>
        </w:tc>
        <w:tc>
          <w:tcPr>
            <w:tcW w:w="0" w:type="pct"/>
          </w:tcPr>
          <w:p w14:paraId="2D2CD8EB" w14:textId="77777777" w:rsidR="00860766" w:rsidRPr="00860766" w:rsidRDefault="00860766" w:rsidP="00345990">
            <w:pPr>
              <w:pStyle w:val="TableBullet1"/>
            </w:pPr>
            <w:r w:rsidRPr="00860766">
              <w:t>Attachment D: Applicable Fair Housing and Civil Rights Requirements reminds MFH owners to continue to comply with Fair Housing and Civil Rights laws, including:</w:t>
            </w:r>
          </w:p>
          <w:p w14:paraId="2C8A88E9" w14:textId="7551FE74" w:rsidR="00860088" w:rsidRPr="00860766" w:rsidRDefault="00860088" w:rsidP="00345990">
            <w:pPr>
              <w:pStyle w:val="TableBullet2-SingleLine"/>
            </w:pPr>
            <w:r w:rsidRPr="00860766">
              <w:t>The Fair Housing Act</w:t>
            </w:r>
            <w:r w:rsidR="00790C37">
              <w:t>.</w:t>
            </w:r>
          </w:p>
          <w:p w14:paraId="59B32ECE" w14:textId="659B8D24" w:rsidR="00860088" w:rsidRPr="00860766" w:rsidRDefault="00860088" w:rsidP="00345990">
            <w:pPr>
              <w:pStyle w:val="TableBullet2-SingleLine"/>
            </w:pPr>
            <w:r w:rsidRPr="00860766">
              <w:t>Section 504 of the Rehabilitation Act of 1973</w:t>
            </w:r>
            <w:r w:rsidR="00790C37">
              <w:t>.</w:t>
            </w:r>
          </w:p>
          <w:p w14:paraId="4A177EB6" w14:textId="1B829897" w:rsidR="00860088" w:rsidRPr="00860766" w:rsidRDefault="00860088" w:rsidP="00345990">
            <w:pPr>
              <w:pStyle w:val="TableBullet2-SingleLine"/>
            </w:pPr>
            <w:r w:rsidRPr="00860766">
              <w:t>Title VI of the Civil Rights Act of 1964</w:t>
            </w:r>
            <w:r w:rsidR="00790C37">
              <w:t>.</w:t>
            </w:r>
          </w:p>
          <w:p w14:paraId="0264D8D9" w14:textId="7C248BA7" w:rsidR="00860088" w:rsidRPr="00860766" w:rsidRDefault="00860088" w:rsidP="00345990">
            <w:pPr>
              <w:pStyle w:val="TableBullet2-SingleLine"/>
            </w:pPr>
            <w:r w:rsidRPr="00860766">
              <w:t>The Age Discrimination Act</w:t>
            </w:r>
            <w:r w:rsidR="00790C37">
              <w:t>.</w:t>
            </w:r>
          </w:p>
          <w:p w14:paraId="5CFAE523" w14:textId="210E8BB8" w:rsidR="00790C37" w:rsidRDefault="00860088" w:rsidP="00345990">
            <w:pPr>
              <w:pStyle w:val="TableBullet2-SingleLine"/>
            </w:pPr>
            <w:r w:rsidRPr="00860766">
              <w:t>HUD’s Equal Access Rule</w:t>
            </w:r>
            <w:r w:rsidR="00790C37">
              <w:t>.</w:t>
            </w:r>
          </w:p>
          <w:p w14:paraId="34982CB4" w14:textId="0E5FEAAA" w:rsidR="00860088" w:rsidRDefault="00860088" w:rsidP="00345990">
            <w:pPr>
              <w:pStyle w:val="TableBullet2-SingleLine"/>
            </w:pPr>
            <w:r w:rsidRPr="00860766">
              <w:t>Title II of the Americans with Disabilities Act of 1990.</w:t>
            </w:r>
          </w:p>
        </w:tc>
      </w:tr>
      <w:tr w:rsidR="00860088" w14:paraId="65FBF3F2" w14:textId="77777777" w:rsidTr="5319D916">
        <w:tc>
          <w:tcPr>
            <w:tcW w:w="0" w:type="pct"/>
          </w:tcPr>
          <w:p w14:paraId="5A51768B" w14:textId="59E265F3" w:rsidR="00860088" w:rsidRDefault="00860088" w:rsidP="008D26D3">
            <w:pPr>
              <w:pStyle w:val="TableCellYear"/>
            </w:pPr>
            <w:r>
              <w:t>35</w:t>
            </w:r>
          </w:p>
        </w:tc>
        <w:tc>
          <w:tcPr>
            <w:tcW w:w="0" w:type="pct"/>
          </w:tcPr>
          <w:p w14:paraId="023D9A80" w14:textId="33987453" w:rsidR="00860088" w:rsidRPr="00EA5A2B" w:rsidRDefault="00860088" w:rsidP="00345990">
            <w:pPr>
              <w:pStyle w:val="TableCellGeneralText"/>
              <w:rPr>
                <w:rFonts w:cs="Times New Roman"/>
              </w:rPr>
            </w:pPr>
            <w:r>
              <w:rPr>
                <w:rFonts w:cs="Times New Roman"/>
              </w:rPr>
              <w:t>Attachment E: Household Income</w:t>
            </w:r>
          </w:p>
        </w:tc>
        <w:tc>
          <w:tcPr>
            <w:tcW w:w="0" w:type="pct"/>
          </w:tcPr>
          <w:p w14:paraId="193D769C" w14:textId="0BCC69DC" w:rsidR="00860088" w:rsidRDefault="00860088" w:rsidP="00345990">
            <w:pPr>
              <w:pStyle w:val="TableBullet1-SingleLine"/>
            </w:pPr>
            <w:r w:rsidRPr="00F92487">
              <w:t>Attachment E discusses revisions to the definition of family, as well as the new definitions for foster adult and foster child. It also sets forth alignment of the definition of family across programs.</w:t>
            </w:r>
          </w:p>
        </w:tc>
      </w:tr>
      <w:tr w:rsidR="00860088" w14:paraId="75340691" w14:textId="77777777" w:rsidTr="5319D916">
        <w:tc>
          <w:tcPr>
            <w:tcW w:w="0" w:type="pct"/>
          </w:tcPr>
          <w:p w14:paraId="0DCA6A60" w14:textId="40C35243" w:rsidR="00860088" w:rsidRDefault="00860088" w:rsidP="008D26D3">
            <w:pPr>
              <w:pStyle w:val="TableCellYear"/>
            </w:pPr>
            <w:r>
              <w:t>36</w:t>
            </w:r>
          </w:p>
        </w:tc>
        <w:tc>
          <w:tcPr>
            <w:tcW w:w="0" w:type="pct"/>
          </w:tcPr>
          <w:p w14:paraId="295FA816" w14:textId="2C8DF6D1" w:rsidR="00860088" w:rsidRPr="00AD3088" w:rsidRDefault="00860088" w:rsidP="00345990">
            <w:pPr>
              <w:pStyle w:val="TableCellGeneralText"/>
              <w:rPr>
                <w:rFonts w:cs="Times New Roman"/>
              </w:rPr>
            </w:pPr>
            <w:r>
              <w:rPr>
                <w:rFonts w:cs="Times New Roman"/>
              </w:rPr>
              <w:t>Attachment F: Income</w:t>
            </w:r>
          </w:p>
        </w:tc>
        <w:tc>
          <w:tcPr>
            <w:tcW w:w="0" w:type="pct"/>
          </w:tcPr>
          <w:p w14:paraId="68A74CA3" w14:textId="53E96955" w:rsidR="00860088" w:rsidRDefault="00860088" w:rsidP="00345990">
            <w:pPr>
              <w:pStyle w:val="TableBullet1-SingleLine"/>
            </w:pPr>
            <w:r w:rsidRPr="003C73F2">
              <w:t xml:space="preserve">Attachment F </w:t>
            </w:r>
            <w:proofErr w:type="gramStart"/>
            <w:r w:rsidRPr="003C73F2">
              <w:t>discusses</w:t>
            </w:r>
            <w:proofErr w:type="gramEnd"/>
            <w:r w:rsidRPr="003C73F2">
              <w:t xml:space="preserve"> annual income and earned income</w:t>
            </w:r>
            <w:r w:rsidR="005572A8">
              <w:t>,</w:t>
            </w:r>
            <w:r w:rsidRPr="003C73F2">
              <w:t xml:space="preserve"> covers new program definitions, and walks through key information related to assets.</w:t>
            </w:r>
          </w:p>
        </w:tc>
      </w:tr>
      <w:tr w:rsidR="00860088" w14:paraId="6A8B0905" w14:textId="77777777" w:rsidTr="5319D916">
        <w:tc>
          <w:tcPr>
            <w:tcW w:w="0" w:type="pct"/>
          </w:tcPr>
          <w:p w14:paraId="63E97EBC" w14:textId="4F8EAC1D" w:rsidR="00860088" w:rsidRDefault="00860088" w:rsidP="008D26D3">
            <w:pPr>
              <w:pStyle w:val="TableCellYear"/>
            </w:pPr>
            <w:r>
              <w:t>37</w:t>
            </w:r>
          </w:p>
        </w:tc>
        <w:tc>
          <w:tcPr>
            <w:tcW w:w="0" w:type="pct"/>
          </w:tcPr>
          <w:p w14:paraId="0FAFDBB9" w14:textId="67F05911" w:rsidR="00860088" w:rsidRDefault="00860088" w:rsidP="00345990">
            <w:pPr>
              <w:pStyle w:val="TableCellGeneralText"/>
            </w:pPr>
            <w:r>
              <w:t>Attachment G: Income Exclusions</w:t>
            </w:r>
          </w:p>
        </w:tc>
        <w:tc>
          <w:tcPr>
            <w:tcW w:w="0" w:type="pct"/>
          </w:tcPr>
          <w:p w14:paraId="0EF1BA76" w14:textId="4CB8E6C0" w:rsidR="00860088" w:rsidRDefault="00860088" w:rsidP="5319D916">
            <w:pPr>
              <w:pStyle w:val="TableBullet1-SingleLine"/>
              <w:numPr>
                <w:ilvl w:val="0"/>
                <w:numId w:val="0"/>
              </w:numPr>
            </w:pPr>
            <w:r>
              <w:t xml:space="preserve">Attachment G walks through new and updated income </w:t>
            </w:r>
            <w:r w:rsidR="5CA594C0">
              <w:t>ex</w:t>
            </w:r>
            <w:r>
              <w:t>clusions. The attachment includes only those income exclusions that are newly added or updated by the HOTMA final rule.</w:t>
            </w:r>
          </w:p>
        </w:tc>
      </w:tr>
      <w:tr w:rsidR="00860088" w14:paraId="3FF76122" w14:textId="77777777" w:rsidTr="5319D916">
        <w:tc>
          <w:tcPr>
            <w:tcW w:w="0" w:type="pct"/>
          </w:tcPr>
          <w:p w14:paraId="0CAE2D33" w14:textId="563A8222" w:rsidR="00860088" w:rsidRDefault="00860088" w:rsidP="008D26D3">
            <w:pPr>
              <w:pStyle w:val="TableCellYear"/>
            </w:pPr>
            <w:r>
              <w:lastRenderedPageBreak/>
              <w:t>38</w:t>
            </w:r>
          </w:p>
        </w:tc>
        <w:tc>
          <w:tcPr>
            <w:tcW w:w="0" w:type="pct"/>
          </w:tcPr>
          <w:p w14:paraId="1108C3D0" w14:textId="2E7AC76B" w:rsidR="00860088" w:rsidRPr="00F101C3" w:rsidRDefault="00860088" w:rsidP="00345990">
            <w:pPr>
              <w:pStyle w:val="TableCellGeneralText"/>
              <w:rPr>
                <w:rFonts w:cs="Times New Roman"/>
              </w:rPr>
            </w:pPr>
            <w:r>
              <w:rPr>
                <w:rFonts w:cs="Times New Roman"/>
              </w:rPr>
              <w:t>Attachment H: Inflationary Adjustments</w:t>
            </w:r>
          </w:p>
        </w:tc>
        <w:tc>
          <w:tcPr>
            <w:tcW w:w="0" w:type="pct"/>
          </w:tcPr>
          <w:p w14:paraId="14148C9B" w14:textId="0E46F280" w:rsidR="00860088" w:rsidRPr="00BC7BE0" w:rsidRDefault="00860088" w:rsidP="00BC7BE0">
            <w:pPr>
              <w:pStyle w:val="TableBullet1"/>
            </w:pPr>
            <w:r w:rsidRPr="00BC7BE0">
              <w:t xml:space="preserve">Attachment H discusses the eight inflationary adjustments and includes a large, detailed table showing the item requiring the annual adjustment, lists the applicable CFR reference, and identifies in which </w:t>
            </w:r>
            <w:r w:rsidR="0094780D" w:rsidRPr="00BC7BE0">
              <w:t xml:space="preserve">attachment </w:t>
            </w:r>
            <w:r w:rsidRPr="00BC7BE0">
              <w:t>of the notice the item can be found.</w:t>
            </w:r>
          </w:p>
          <w:p w14:paraId="7362BFAB" w14:textId="070F0C5D" w:rsidR="00860088" w:rsidRPr="00BC7BE0" w:rsidRDefault="00860088" w:rsidP="00BC7BE0">
            <w:pPr>
              <w:pStyle w:val="TableBullet1"/>
            </w:pPr>
            <w:r w:rsidRPr="00BC7BE0">
              <w:t>HUD will annually publish the eight inflation-adjusted items no later than September 1</w:t>
            </w:r>
            <w:r w:rsidR="0094780D">
              <w:t>.</w:t>
            </w:r>
            <w:r w:rsidRPr="00BC7BE0">
              <w:t xml:space="preserve"> </w:t>
            </w:r>
            <w:r w:rsidR="0094780D">
              <w:t>T</w:t>
            </w:r>
            <w:r w:rsidRPr="00BC7BE0">
              <w:t xml:space="preserve">he updated values will be shared online at the </w:t>
            </w:r>
            <w:proofErr w:type="spellStart"/>
            <w:r w:rsidRPr="00BC7BE0">
              <w:t>HUDUser</w:t>
            </w:r>
            <w:proofErr w:type="spellEnd"/>
            <w:r w:rsidRPr="00BC7BE0">
              <w:t xml:space="preserve"> </w:t>
            </w:r>
            <w:r w:rsidR="0094780D" w:rsidRPr="00BC7BE0">
              <w:t>web</w:t>
            </w:r>
            <w:r w:rsidRPr="00BC7BE0">
              <w:t>site.</w:t>
            </w:r>
          </w:p>
          <w:p w14:paraId="2E5FE727" w14:textId="675A1357" w:rsidR="00860088" w:rsidRPr="00BC7BE0" w:rsidRDefault="00860088" w:rsidP="00BC7BE0">
            <w:pPr>
              <w:pStyle w:val="TableBullet1"/>
            </w:pPr>
            <w:r w:rsidRPr="00BC7BE0">
              <w:t>The publication will apply to both MFH and PIH programs.</w:t>
            </w:r>
          </w:p>
          <w:p w14:paraId="30338987" w14:textId="05A4DC5B" w:rsidR="00860088" w:rsidRPr="00BC7BE0" w:rsidRDefault="00860088" w:rsidP="00BC7BE0">
            <w:pPr>
              <w:pStyle w:val="TableBullet1"/>
            </w:pPr>
            <w:r w:rsidRPr="00BC7BE0">
              <w:t>The revised amounts will be effective on January 1 of the following year.</w:t>
            </w:r>
          </w:p>
          <w:p w14:paraId="21471B84" w14:textId="442FC906" w:rsidR="00860088" w:rsidRDefault="00860088" w:rsidP="00345990">
            <w:pPr>
              <w:pStyle w:val="TableBullet1-SingleLine"/>
            </w:pPr>
            <w:r w:rsidRPr="00345990">
              <w:rPr>
                <w:rFonts w:eastAsiaTheme="minorHAnsi"/>
              </w:rPr>
              <w:t>The first set of adjustments for inflation will be made effective January 1, 2025.</w:t>
            </w:r>
          </w:p>
        </w:tc>
      </w:tr>
      <w:tr w:rsidR="00860088" w14:paraId="46571BDB" w14:textId="77777777" w:rsidTr="5319D916">
        <w:tc>
          <w:tcPr>
            <w:tcW w:w="0" w:type="pct"/>
          </w:tcPr>
          <w:p w14:paraId="67ECE475" w14:textId="63C28EFB" w:rsidR="00860088" w:rsidRDefault="00860088" w:rsidP="008D26D3">
            <w:pPr>
              <w:pStyle w:val="TableCellYear"/>
            </w:pPr>
            <w:r>
              <w:t>39</w:t>
            </w:r>
          </w:p>
        </w:tc>
        <w:tc>
          <w:tcPr>
            <w:tcW w:w="0" w:type="pct"/>
          </w:tcPr>
          <w:p w14:paraId="0605390B" w14:textId="092FBD62" w:rsidR="00860088" w:rsidRPr="000A2279" w:rsidRDefault="00860088" w:rsidP="00345990">
            <w:pPr>
              <w:pStyle w:val="TableCellGeneralText"/>
              <w:rPr>
                <w:rFonts w:cs="Times New Roman"/>
              </w:rPr>
            </w:pPr>
            <w:r>
              <w:rPr>
                <w:rFonts w:cs="Times New Roman"/>
              </w:rPr>
              <w:t>Attachments I: Interim Reexaminations</w:t>
            </w:r>
          </w:p>
        </w:tc>
        <w:tc>
          <w:tcPr>
            <w:tcW w:w="0" w:type="pct"/>
          </w:tcPr>
          <w:p w14:paraId="41082AAD" w14:textId="20A64A2E" w:rsidR="00091AD1" w:rsidRPr="00BC7BE0" w:rsidRDefault="00091AD1" w:rsidP="00345990">
            <w:pPr>
              <w:pStyle w:val="TableBullet1"/>
            </w:pPr>
            <w:r w:rsidRPr="00BC7BE0">
              <w:t xml:space="preserve">Attachment I focuses on HOTMA </w:t>
            </w:r>
            <w:r w:rsidR="0094780D" w:rsidRPr="00BC7BE0">
              <w:t xml:space="preserve">revisions </w:t>
            </w:r>
            <w:r w:rsidRPr="00BC7BE0">
              <w:t xml:space="preserve">to income reexamination requirements and includes detail on MFH owner discretion related to the policies. It also includes a number of helpful examples. </w:t>
            </w:r>
          </w:p>
          <w:p w14:paraId="715A0251" w14:textId="2808487E" w:rsidR="00091AD1" w:rsidRPr="00BC7BE0" w:rsidRDefault="00091AD1" w:rsidP="00345990">
            <w:pPr>
              <w:pStyle w:val="TableBullet2-SingleLine"/>
            </w:pPr>
            <w:r w:rsidRPr="00BC7BE0">
              <w:t>Decreases and increases in adjusted income</w:t>
            </w:r>
            <w:r w:rsidR="0094780D">
              <w:t>.</w:t>
            </w:r>
          </w:p>
          <w:p w14:paraId="2517C49B" w14:textId="701F352F" w:rsidR="00091AD1" w:rsidRPr="00BC7BE0" w:rsidRDefault="00091AD1" w:rsidP="00345990">
            <w:pPr>
              <w:pStyle w:val="TableBullet2-SingleLine"/>
            </w:pPr>
            <w:r w:rsidRPr="00BC7BE0">
              <w:t>Over income</w:t>
            </w:r>
            <w:r w:rsidR="0094780D">
              <w:t>.</w:t>
            </w:r>
          </w:p>
          <w:p w14:paraId="1BDE266F" w14:textId="449AEE90" w:rsidR="00091AD1" w:rsidRPr="00BC7BE0" w:rsidRDefault="00091AD1" w:rsidP="00345990">
            <w:pPr>
              <w:pStyle w:val="TableBullet2-SingleLine"/>
            </w:pPr>
            <w:r w:rsidRPr="00BC7BE0">
              <w:t>Non-interim reexamination transactions</w:t>
            </w:r>
            <w:r w:rsidR="0094780D">
              <w:t>.</w:t>
            </w:r>
          </w:p>
          <w:p w14:paraId="347525AD" w14:textId="156ADBBD" w:rsidR="00091AD1" w:rsidRPr="00BC7BE0" w:rsidRDefault="00091AD1" w:rsidP="00345990">
            <w:pPr>
              <w:pStyle w:val="TableBullet2-SingleLine"/>
            </w:pPr>
            <w:r w:rsidRPr="00BC7BE0">
              <w:t>Policies for reporting income or household composition changes</w:t>
            </w:r>
            <w:r w:rsidR="0094780D">
              <w:t>.</w:t>
            </w:r>
          </w:p>
          <w:p w14:paraId="0D331DEA" w14:textId="136D519B" w:rsidR="00091AD1" w:rsidRPr="00BC7BE0" w:rsidRDefault="00091AD1" w:rsidP="00345990">
            <w:pPr>
              <w:pStyle w:val="TableBullet2-SingleLine"/>
            </w:pPr>
            <w:r w:rsidRPr="00BC7BE0">
              <w:t>Processing time and effective dates</w:t>
            </w:r>
            <w:r w:rsidR="0094780D">
              <w:t>.</w:t>
            </w:r>
          </w:p>
          <w:p w14:paraId="7D0F5918" w14:textId="0A8B0B3A" w:rsidR="00091AD1" w:rsidRPr="00BC7BE0" w:rsidRDefault="00091AD1" w:rsidP="00345990">
            <w:pPr>
              <w:pStyle w:val="TableBullet2-SingleLine"/>
            </w:pPr>
            <w:r w:rsidRPr="00BC7BE0">
              <w:t>Streamlined income determination</w:t>
            </w:r>
            <w:r w:rsidR="0094780D">
              <w:t>.</w:t>
            </w:r>
          </w:p>
          <w:p w14:paraId="291FDC67" w14:textId="70BA84F5" w:rsidR="00860088" w:rsidRDefault="00091AD1" w:rsidP="00345990">
            <w:pPr>
              <w:pStyle w:val="TableBullet2-SingleLine"/>
            </w:pPr>
            <w:r w:rsidRPr="00BC7BE0">
              <w:t>Impact on FSS programs</w:t>
            </w:r>
            <w:r w:rsidR="0094780D">
              <w:t>.</w:t>
            </w:r>
          </w:p>
        </w:tc>
      </w:tr>
      <w:tr w:rsidR="00860088" w14:paraId="35BDBA8D" w14:textId="77777777" w:rsidTr="5319D916">
        <w:tc>
          <w:tcPr>
            <w:tcW w:w="0" w:type="pct"/>
          </w:tcPr>
          <w:p w14:paraId="16D4827E" w14:textId="17A74950" w:rsidR="00860088" w:rsidRDefault="00860088" w:rsidP="008D26D3">
            <w:pPr>
              <w:pStyle w:val="TableCellYear"/>
            </w:pPr>
            <w:r>
              <w:t>40</w:t>
            </w:r>
          </w:p>
        </w:tc>
        <w:tc>
          <w:tcPr>
            <w:tcW w:w="0" w:type="pct"/>
          </w:tcPr>
          <w:p w14:paraId="719EDEC2" w14:textId="3EED40EE" w:rsidR="00860088" w:rsidRPr="007E3EB8" w:rsidRDefault="00860088" w:rsidP="00345990">
            <w:pPr>
              <w:pStyle w:val="TableCellGeneralText"/>
              <w:rPr>
                <w:rFonts w:cs="Times New Roman"/>
              </w:rPr>
            </w:pPr>
            <w:r>
              <w:rPr>
                <w:rFonts w:cs="Times New Roman"/>
              </w:rPr>
              <w:t>Attachment J: Verification</w:t>
            </w:r>
          </w:p>
        </w:tc>
        <w:tc>
          <w:tcPr>
            <w:tcW w:w="0" w:type="pct"/>
          </w:tcPr>
          <w:p w14:paraId="1EB3D895" w14:textId="77777777" w:rsidR="00F57DFD" w:rsidRPr="00F57DFD" w:rsidRDefault="00F57DFD" w:rsidP="00345990">
            <w:pPr>
              <w:pStyle w:val="TableBullet1"/>
            </w:pPr>
            <w:r w:rsidRPr="00F57DFD">
              <w:t xml:space="preserve">Attachment J discusses updates to verification of income requirements, covering the following topics: </w:t>
            </w:r>
          </w:p>
          <w:p w14:paraId="748898B4" w14:textId="10227800" w:rsidR="00F57DFD" w:rsidRPr="00F57DFD" w:rsidRDefault="00F57DFD" w:rsidP="00345990">
            <w:pPr>
              <w:pStyle w:val="TableBullet2-SingleLine"/>
            </w:pPr>
            <w:r w:rsidRPr="00F57DFD">
              <w:t>Authorization for the Release of Information</w:t>
            </w:r>
            <w:r w:rsidR="0094780D">
              <w:t>.</w:t>
            </w:r>
          </w:p>
          <w:p w14:paraId="375723A8" w14:textId="3E8B8F55" w:rsidR="00F57DFD" w:rsidRPr="00F57DFD" w:rsidRDefault="00F57DFD" w:rsidP="00345990">
            <w:pPr>
              <w:pStyle w:val="TableBullet2-SingleLine"/>
            </w:pPr>
            <w:r w:rsidRPr="00F57DFD">
              <w:t>Revocation of consent</w:t>
            </w:r>
            <w:r w:rsidR="0094780D">
              <w:t>.</w:t>
            </w:r>
          </w:p>
          <w:p w14:paraId="24FFBE06" w14:textId="4E7CDA46" w:rsidR="00F57DFD" w:rsidRPr="00F57DFD" w:rsidRDefault="00F57DFD" w:rsidP="00345990">
            <w:pPr>
              <w:pStyle w:val="TableBullet2-SingleLine"/>
            </w:pPr>
            <w:r w:rsidRPr="00F57DFD">
              <w:t>Mandated and discretionary use of EIV system</w:t>
            </w:r>
            <w:r w:rsidR="0094780D">
              <w:t>.</w:t>
            </w:r>
          </w:p>
          <w:p w14:paraId="0229A56E" w14:textId="0D7A2E21" w:rsidR="00F57DFD" w:rsidRPr="00F57DFD" w:rsidRDefault="00F57DFD" w:rsidP="00345990">
            <w:pPr>
              <w:pStyle w:val="TableBullet2-SingleLine"/>
            </w:pPr>
            <w:r w:rsidRPr="00F57DFD">
              <w:t>Determining income using other means (or “Safe Harbor”)</w:t>
            </w:r>
            <w:r w:rsidR="0094780D">
              <w:t>.</w:t>
            </w:r>
          </w:p>
          <w:p w14:paraId="12BC17C0" w14:textId="1EB89542" w:rsidR="00F57DFD" w:rsidRPr="00F57DFD" w:rsidRDefault="00F57DFD" w:rsidP="00345990">
            <w:pPr>
              <w:pStyle w:val="TableBullet2-SingleLine"/>
            </w:pPr>
            <w:r w:rsidRPr="00F57DFD">
              <w:t>Verification hierarchy, descriptions, and guidance</w:t>
            </w:r>
            <w:r w:rsidR="0094780D">
              <w:t>.</w:t>
            </w:r>
          </w:p>
          <w:p w14:paraId="54E7C95D" w14:textId="235267F0" w:rsidR="00F57DFD" w:rsidRPr="00F57DFD" w:rsidRDefault="00F57DFD" w:rsidP="00345990">
            <w:pPr>
              <w:pStyle w:val="TableBullet2-SingleLine"/>
            </w:pPr>
            <w:r w:rsidRPr="00F57DFD">
              <w:t>Verification of social security numbers</w:t>
            </w:r>
            <w:r w:rsidR="0094780D">
              <w:t>.</w:t>
            </w:r>
          </w:p>
          <w:p w14:paraId="5B24D07F" w14:textId="3BB85AA0" w:rsidR="00F57DFD" w:rsidRPr="00F57DFD" w:rsidRDefault="00F57DFD" w:rsidP="00345990">
            <w:pPr>
              <w:pStyle w:val="TableBullet2-SingleLine"/>
            </w:pPr>
            <w:r w:rsidRPr="00F57DFD">
              <w:t>Verification of excluded income</w:t>
            </w:r>
            <w:r w:rsidR="0094780D">
              <w:t>.</w:t>
            </w:r>
          </w:p>
          <w:p w14:paraId="19719715" w14:textId="68B9DA18" w:rsidR="00860088" w:rsidRDefault="00F57DFD" w:rsidP="00345990">
            <w:pPr>
              <w:pStyle w:val="TableBullet2-SingleLine"/>
            </w:pPr>
            <w:r w:rsidRPr="00F57DFD">
              <w:t>Zero income reviews</w:t>
            </w:r>
            <w:r w:rsidR="0094780D">
              <w:t>.</w:t>
            </w:r>
          </w:p>
        </w:tc>
      </w:tr>
      <w:tr w:rsidR="00860088" w14:paraId="3342CE2D" w14:textId="77777777" w:rsidTr="5319D916">
        <w:tc>
          <w:tcPr>
            <w:tcW w:w="0" w:type="pct"/>
          </w:tcPr>
          <w:p w14:paraId="14297D2F" w14:textId="5441D8C0" w:rsidR="00860088" w:rsidRDefault="00860088" w:rsidP="008D26D3">
            <w:pPr>
              <w:pStyle w:val="TableCellYear"/>
            </w:pPr>
            <w:r>
              <w:lastRenderedPageBreak/>
              <w:t>41</w:t>
            </w:r>
          </w:p>
        </w:tc>
        <w:tc>
          <w:tcPr>
            <w:tcW w:w="0" w:type="pct"/>
          </w:tcPr>
          <w:p w14:paraId="16B430B2" w14:textId="77777777" w:rsidR="00860088" w:rsidRDefault="00860088" w:rsidP="00345990">
            <w:pPr>
              <w:pStyle w:val="TableCellGeneralText"/>
            </w:pPr>
            <w:r>
              <w:t>Resources</w:t>
            </w:r>
          </w:p>
        </w:tc>
        <w:tc>
          <w:tcPr>
            <w:tcW w:w="0" w:type="pct"/>
          </w:tcPr>
          <w:p w14:paraId="4127B75D" w14:textId="3EE17575" w:rsidR="00860088" w:rsidRPr="001770EC" w:rsidRDefault="00860088" w:rsidP="00345990">
            <w:pPr>
              <w:pStyle w:val="TableCellGeneralText"/>
              <w:spacing w:after="120"/>
            </w:pPr>
            <w:r w:rsidRPr="001770EC">
              <w:t xml:space="preserve">For additional </w:t>
            </w:r>
            <w:r w:rsidRPr="00BC7BE0">
              <w:t>information</w:t>
            </w:r>
            <w:ins w:id="0" w:author="Econometrica " w:date="2024-04-11T13:39:00Z">
              <w:r w:rsidR="0035440C">
                <w:t>, the fo</w:t>
              </w:r>
            </w:ins>
            <w:ins w:id="1" w:author="Econometrica " w:date="2024-04-11T13:40:00Z">
              <w:r w:rsidR="0035440C">
                <w:t>llowing</w:t>
              </w:r>
            </w:ins>
            <w:del w:id="2" w:author="Econometrica " w:date="2024-04-11T13:36:00Z">
              <w:r w:rsidRPr="001770EC" w:rsidDel="0068169C">
                <w:delText>, please see the following additional</w:delText>
              </w:r>
            </w:del>
            <w:r w:rsidRPr="001770EC">
              <w:t xml:space="preserve"> resources</w:t>
            </w:r>
            <w:ins w:id="3" w:author="Econometrica " w:date="2024-04-11T13:36:00Z">
              <w:r w:rsidR="004553E1">
                <w:t xml:space="preserve"> </w:t>
              </w:r>
              <w:r w:rsidR="0068169C">
                <w:t xml:space="preserve">can be found </w:t>
              </w:r>
              <w:r w:rsidR="00454839">
                <w:t>on</w:t>
              </w:r>
              <w:r w:rsidR="0068169C">
                <w:t xml:space="preserve"> HUDs website </w:t>
              </w:r>
            </w:ins>
            <w:r w:rsidRPr="001770EC">
              <w:t>:</w:t>
            </w:r>
          </w:p>
          <w:p w14:paraId="733B860F" w14:textId="15080CAB" w:rsidR="001770EC" w:rsidRPr="001770EC" w:rsidRDefault="00860088" w:rsidP="00345990">
            <w:pPr>
              <w:pStyle w:val="TableBullet1"/>
            </w:pPr>
            <w:r w:rsidRPr="001770EC">
              <w:t> </w:t>
            </w:r>
            <w:r w:rsidR="001770EC" w:rsidRPr="001770EC">
              <w:t xml:space="preserve">HOTMA Final Rule, </w:t>
            </w:r>
            <w:r w:rsidR="001770EC" w:rsidRPr="00952346">
              <w:rPr>
                <w:strike/>
                <w:rPrChange w:id="4" w:author="Econometrica " w:date="2024-04-11T13:38:00Z">
                  <w:rPr/>
                </w:rPrChange>
              </w:rPr>
              <w:t xml:space="preserve">which can be found at </w:t>
            </w:r>
            <w:r w:rsidRPr="00952346">
              <w:rPr>
                <w:strike/>
                <w:rPrChange w:id="5" w:author="Econometrica " w:date="2024-04-11T13:38:00Z">
                  <w:rPr/>
                </w:rPrChange>
              </w:rPr>
              <w:fldChar w:fldCharType="begin"/>
            </w:r>
            <w:r w:rsidRPr="00952346">
              <w:rPr>
                <w:strike/>
                <w:rPrChange w:id="6" w:author="Econometrica " w:date="2024-04-11T13:38:00Z">
                  <w:rPr/>
                </w:rPrChange>
              </w:rPr>
              <w:instrText>HYPERLINK "https://www.hud.gov/sites/dfiles/OCHCO/documents/2023-10hsgn.pdf"</w:instrText>
            </w:r>
            <w:r w:rsidRPr="00302D9D">
              <w:rPr>
                <w:strike/>
              </w:rPr>
            </w:r>
            <w:r w:rsidRPr="00952346">
              <w:rPr>
                <w:strike/>
                <w:rPrChange w:id="7" w:author="Econometrica " w:date="2024-04-11T13:38:00Z">
                  <w:rPr>
                    <w:rStyle w:val="Hyperlink"/>
                  </w:rPr>
                </w:rPrChange>
              </w:rPr>
              <w:fldChar w:fldCharType="separate"/>
            </w:r>
            <w:r w:rsidR="001770EC" w:rsidRPr="00952346">
              <w:rPr>
                <w:rStyle w:val="Hyperlink"/>
                <w:strike/>
                <w:rPrChange w:id="8" w:author="Econometrica " w:date="2024-04-11T13:38:00Z">
                  <w:rPr>
                    <w:rStyle w:val="Hyperlink"/>
                  </w:rPr>
                </w:rPrChange>
              </w:rPr>
              <w:t>https://www.hud.gov/sites/dfiles/OCHCO/documents/2023-10hsgn.pdf</w:t>
            </w:r>
            <w:r w:rsidRPr="00952346">
              <w:rPr>
                <w:rStyle w:val="Hyperlink"/>
                <w:strike/>
                <w:rPrChange w:id="9" w:author="Econometrica " w:date="2024-04-11T13:38:00Z">
                  <w:rPr>
                    <w:rStyle w:val="Hyperlink"/>
                  </w:rPr>
                </w:rPrChange>
              </w:rPr>
              <w:fldChar w:fldCharType="end"/>
            </w:r>
            <w:r w:rsidR="0094780D" w:rsidRPr="00952346">
              <w:rPr>
                <w:strike/>
                <w:rPrChange w:id="10" w:author="Econometrica " w:date="2024-04-11T13:38:00Z">
                  <w:rPr/>
                </w:rPrChange>
              </w:rPr>
              <w:t>.</w:t>
            </w:r>
          </w:p>
          <w:p w14:paraId="1677EB14" w14:textId="1806EE9B" w:rsidR="00860088" w:rsidRPr="001770EC" w:rsidRDefault="001770EC" w:rsidP="00345990">
            <w:pPr>
              <w:pStyle w:val="TableBullet1"/>
            </w:pPr>
            <w:r w:rsidRPr="00345990">
              <w:rPr>
                <w:bCs w:val="0"/>
              </w:rPr>
              <w:t>Notice H 2023-10</w:t>
            </w:r>
            <w:r w:rsidRPr="00952346">
              <w:rPr>
                <w:bCs w:val="0"/>
                <w:strike/>
                <w:rPrChange w:id="11" w:author="Econometrica " w:date="2024-04-11T13:38:00Z">
                  <w:rPr>
                    <w:bCs w:val="0"/>
                  </w:rPr>
                </w:rPrChange>
              </w:rPr>
              <w:t>, which you can locate at</w:t>
            </w:r>
            <w:r w:rsidR="00BC7BE0" w:rsidRPr="00952346">
              <w:rPr>
                <w:bCs w:val="0"/>
                <w:strike/>
                <w:rPrChange w:id="12" w:author="Econometrica " w:date="2024-04-11T13:38:00Z">
                  <w:rPr>
                    <w:bCs w:val="0"/>
                  </w:rPr>
                </w:rPrChange>
              </w:rPr>
              <w:t xml:space="preserve"> </w:t>
            </w:r>
            <w:r w:rsidRPr="00952346">
              <w:rPr>
                <w:strike/>
                <w:rPrChange w:id="13" w:author="Econometrica " w:date="2024-04-11T13:38:00Z">
                  <w:rPr/>
                </w:rPrChange>
              </w:rPr>
              <w:fldChar w:fldCharType="begin"/>
            </w:r>
            <w:r w:rsidRPr="00952346">
              <w:rPr>
                <w:strike/>
                <w:rPrChange w:id="14" w:author="Econometrica " w:date="2024-04-11T13:38:00Z">
                  <w:rPr/>
                </w:rPrChange>
              </w:rPr>
              <w:instrText>HYPERLINK "https://www.hud.gov/sites/dfiles/OCHCO/documents/2023-10hsgn.pdf"</w:instrText>
            </w:r>
            <w:r w:rsidRPr="00302D9D">
              <w:rPr>
                <w:strike/>
              </w:rPr>
            </w:r>
            <w:r w:rsidRPr="00952346">
              <w:rPr>
                <w:strike/>
                <w:rPrChange w:id="15" w:author="Econometrica " w:date="2024-04-11T13:38:00Z">
                  <w:rPr>
                    <w:rStyle w:val="Hyperlink"/>
                  </w:rPr>
                </w:rPrChange>
              </w:rPr>
              <w:fldChar w:fldCharType="separate"/>
            </w:r>
            <w:r w:rsidR="00860088" w:rsidRPr="00952346">
              <w:rPr>
                <w:rStyle w:val="Hyperlink"/>
                <w:strike/>
                <w:rPrChange w:id="16" w:author="Econometrica " w:date="2024-04-11T13:38:00Z">
                  <w:rPr>
                    <w:rStyle w:val="Hyperlink"/>
                  </w:rPr>
                </w:rPrChange>
              </w:rPr>
              <w:t>https://www.hud.gov/sites/dfiles/OCHCO/documents/2023-10hsgn.pdf</w:t>
            </w:r>
            <w:r w:rsidRPr="00952346">
              <w:rPr>
                <w:rStyle w:val="Hyperlink"/>
                <w:strike/>
                <w:rPrChange w:id="17" w:author="Econometrica " w:date="2024-04-11T13:38:00Z">
                  <w:rPr>
                    <w:rStyle w:val="Hyperlink"/>
                  </w:rPr>
                </w:rPrChange>
              </w:rPr>
              <w:fldChar w:fldCharType="end"/>
            </w:r>
            <w:r w:rsidR="0094780D" w:rsidRPr="00952346">
              <w:rPr>
                <w:strike/>
                <w:rPrChange w:id="18" w:author="Econometrica " w:date="2024-04-11T13:38:00Z">
                  <w:rPr/>
                </w:rPrChange>
              </w:rPr>
              <w:t>.</w:t>
            </w:r>
          </w:p>
          <w:p w14:paraId="4808FF83" w14:textId="69453D03" w:rsidR="00860088" w:rsidRPr="001770EC" w:rsidRDefault="001770EC" w:rsidP="00345990">
            <w:pPr>
              <w:pStyle w:val="TableBullet1"/>
            </w:pPr>
            <w:r w:rsidRPr="001770EC">
              <w:t>HUD Multifamily HOTMA Page</w:t>
            </w:r>
            <w:r w:rsidRPr="00952346">
              <w:rPr>
                <w:strike/>
                <w:rPrChange w:id="19" w:author="Econometrica " w:date="2024-04-11T13:38:00Z">
                  <w:rPr/>
                </w:rPrChange>
              </w:rPr>
              <w:t>, which you will find at</w:t>
            </w:r>
            <w:r w:rsidR="00BC7BE0" w:rsidRPr="00952346">
              <w:rPr>
                <w:strike/>
                <w:rPrChange w:id="20" w:author="Econometrica " w:date="2024-04-11T13:38:00Z">
                  <w:rPr/>
                </w:rPrChange>
              </w:rPr>
              <w:t xml:space="preserve"> </w:t>
            </w:r>
            <w:r w:rsidRPr="00952346">
              <w:rPr>
                <w:strike/>
                <w:rPrChange w:id="21" w:author="Econometrica " w:date="2024-04-11T13:38:00Z">
                  <w:rPr/>
                </w:rPrChange>
              </w:rPr>
              <w:fldChar w:fldCharType="begin"/>
            </w:r>
            <w:r w:rsidRPr="00952346">
              <w:rPr>
                <w:strike/>
                <w:rPrChange w:id="22" w:author="Econometrica " w:date="2024-04-11T13:38:00Z">
                  <w:rPr/>
                </w:rPrChange>
              </w:rPr>
              <w:instrText>HYPERLINK "https://www.hud.gov/program_offices/‌housing/‌mfh/‌hotma"</w:instrText>
            </w:r>
            <w:r w:rsidRPr="00302D9D">
              <w:rPr>
                <w:strike/>
              </w:rPr>
            </w:r>
            <w:r w:rsidRPr="00952346">
              <w:rPr>
                <w:strike/>
                <w:rPrChange w:id="23" w:author="Econometrica " w:date="2024-04-11T13:38:00Z">
                  <w:rPr>
                    <w:rStyle w:val="Hyperlink"/>
                  </w:rPr>
                </w:rPrChange>
              </w:rPr>
              <w:fldChar w:fldCharType="separate"/>
            </w:r>
            <w:r w:rsidR="0094780D" w:rsidRPr="00952346">
              <w:rPr>
                <w:rStyle w:val="Hyperlink"/>
                <w:strike/>
                <w:rPrChange w:id="24" w:author="Econometrica " w:date="2024-04-11T13:38:00Z">
                  <w:rPr>
                    <w:rStyle w:val="Hyperlink"/>
                  </w:rPr>
                </w:rPrChange>
              </w:rPr>
              <w:t>https://www.hud.gov/program_offices/‌housing/‌mfh/‌hotma</w:t>
            </w:r>
            <w:r w:rsidRPr="00952346">
              <w:rPr>
                <w:rStyle w:val="Hyperlink"/>
                <w:strike/>
                <w:rPrChange w:id="25" w:author="Econometrica " w:date="2024-04-11T13:38:00Z">
                  <w:rPr>
                    <w:rStyle w:val="Hyperlink"/>
                  </w:rPr>
                </w:rPrChange>
              </w:rPr>
              <w:fldChar w:fldCharType="end"/>
            </w:r>
            <w:r w:rsidR="0094780D" w:rsidRPr="00952346">
              <w:rPr>
                <w:strike/>
                <w:rPrChange w:id="26" w:author="Econometrica " w:date="2024-04-11T13:38:00Z">
                  <w:rPr/>
                </w:rPrChange>
              </w:rPr>
              <w:t>.</w:t>
            </w:r>
          </w:p>
          <w:p w14:paraId="3BEC9A3B" w14:textId="54E5016F" w:rsidR="00860088" w:rsidRPr="001770EC" w:rsidRDefault="001770EC" w:rsidP="00345990">
            <w:pPr>
              <w:pStyle w:val="TableBullet1"/>
            </w:pPr>
            <w:r w:rsidRPr="001770EC">
              <w:t>Summary of Key HOTMA Changes</w:t>
            </w:r>
            <w:r w:rsidRPr="00952346">
              <w:rPr>
                <w:strike/>
                <w:rPrChange w:id="27" w:author="Econometrica " w:date="2024-04-11T13:38:00Z">
                  <w:rPr/>
                </w:rPrChange>
              </w:rPr>
              <w:t xml:space="preserve">, </w:t>
            </w:r>
            <w:r w:rsidR="0094780D" w:rsidRPr="00952346">
              <w:rPr>
                <w:strike/>
                <w:rPrChange w:id="28" w:author="Econometrica " w:date="2024-04-11T13:38:00Z">
                  <w:rPr/>
                </w:rPrChange>
              </w:rPr>
              <w:t xml:space="preserve">available </w:t>
            </w:r>
            <w:r w:rsidRPr="00952346">
              <w:rPr>
                <w:strike/>
                <w:rPrChange w:id="29" w:author="Econometrica " w:date="2024-04-11T13:38:00Z">
                  <w:rPr/>
                </w:rPrChange>
              </w:rPr>
              <w:t>at</w:t>
            </w:r>
            <w:r w:rsidR="00BC7BE0" w:rsidRPr="00952346">
              <w:rPr>
                <w:strike/>
                <w:rPrChange w:id="30" w:author="Econometrica " w:date="2024-04-11T13:38:00Z">
                  <w:rPr/>
                </w:rPrChange>
              </w:rPr>
              <w:t xml:space="preserve"> </w:t>
            </w:r>
            <w:r w:rsidRPr="00952346">
              <w:rPr>
                <w:strike/>
                <w:rPrChange w:id="31" w:author="Econometrica " w:date="2024-04-11T13:38:00Z">
                  <w:rPr/>
                </w:rPrChange>
              </w:rPr>
              <w:fldChar w:fldCharType="begin"/>
            </w:r>
            <w:r w:rsidRPr="00952346">
              <w:rPr>
                <w:strike/>
                <w:rPrChange w:id="32" w:author="Econometrica " w:date="2024-04-11T13:38:00Z">
                  <w:rPr/>
                </w:rPrChange>
              </w:rPr>
              <w:instrText>HYPERLINK "https://www.hud.gov/sites/dfiles/Housing/documents/‌HOTMA_‌One_‌pager.pdf"</w:instrText>
            </w:r>
            <w:r w:rsidRPr="00302D9D">
              <w:rPr>
                <w:strike/>
              </w:rPr>
            </w:r>
            <w:r w:rsidRPr="00952346">
              <w:rPr>
                <w:strike/>
                <w:rPrChange w:id="33" w:author="Econometrica " w:date="2024-04-11T13:38:00Z">
                  <w:rPr>
                    <w:rStyle w:val="Hyperlink"/>
                  </w:rPr>
                </w:rPrChange>
              </w:rPr>
              <w:fldChar w:fldCharType="separate"/>
            </w:r>
            <w:r w:rsidR="0094780D" w:rsidRPr="00952346">
              <w:rPr>
                <w:rStyle w:val="Hyperlink"/>
                <w:strike/>
                <w:rPrChange w:id="34" w:author="Econometrica " w:date="2024-04-11T13:38:00Z">
                  <w:rPr>
                    <w:rStyle w:val="Hyperlink"/>
                  </w:rPr>
                </w:rPrChange>
              </w:rPr>
              <w:t>https://www.hud.gov/sites/dfiles/Housing/documents/‌HOTMA_‌One_‌pager.pdf</w:t>
            </w:r>
            <w:r w:rsidRPr="00952346">
              <w:rPr>
                <w:rStyle w:val="Hyperlink"/>
                <w:strike/>
                <w:rPrChange w:id="35" w:author="Econometrica " w:date="2024-04-11T13:38:00Z">
                  <w:rPr>
                    <w:rStyle w:val="Hyperlink"/>
                  </w:rPr>
                </w:rPrChange>
              </w:rPr>
              <w:fldChar w:fldCharType="end"/>
            </w:r>
            <w:r w:rsidR="0094780D">
              <w:t>.</w:t>
            </w:r>
          </w:p>
          <w:p w14:paraId="47A4C968" w14:textId="67A3239F" w:rsidR="00860088" w:rsidRPr="001770EC" w:rsidRDefault="001770EC" w:rsidP="00345990">
            <w:pPr>
              <w:pStyle w:val="TableBullet1"/>
            </w:pPr>
            <w:r w:rsidRPr="001770EC">
              <w:t xml:space="preserve">List of Discretionary Policies to Implement HOTMA: </w:t>
            </w:r>
            <w:r w:rsidRPr="00952346">
              <w:rPr>
                <w:strike/>
                <w:rPrChange w:id="36" w:author="Econometrica " w:date="2024-04-11T13:38:00Z">
                  <w:rPr/>
                </w:rPrChange>
              </w:rPr>
              <w:fldChar w:fldCharType="begin"/>
            </w:r>
            <w:r w:rsidRPr="00952346">
              <w:rPr>
                <w:strike/>
                <w:rPrChange w:id="37" w:author="Econometrica " w:date="2024-04-11T13:38:00Z">
                  <w:rPr/>
                </w:rPrChange>
              </w:rPr>
              <w:instrText>HYPERLINK "https://www.hud.gov/sites/dfiles/Housing/‌documents/‌MFH_‌List_Discretionary_Policies_Implement_HOTMA.pdf"</w:instrText>
            </w:r>
            <w:r w:rsidRPr="00302D9D">
              <w:rPr>
                <w:strike/>
              </w:rPr>
            </w:r>
            <w:r w:rsidRPr="00952346">
              <w:rPr>
                <w:strike/>
                <w:rPrChange w:id="38" w:author="Econometrica " w:date="2024-04-11T13:38:00Z">
                  <w:rPr>
                    <w:rStyle w:val="Hyperlink"/>
                  </w:rPr>
                </w:rPrChange>
              </w:rPr>
              <w:fldChar w:fldCharType="separate"/>
            </w:r>
            <w:r w:rsidR="0094780D" w:rsidRPr="00952346">
              <w:rPr>
                <w:rStyle w:val="Hyperlink"/>
                <w:strike/>
                <w:rPrChange w:id="39" w:author="Econometrica " w:date="2024-04-11T13:38:00Z">
                  <w:rPr>
                    <w:rStyle w:val="Hyperlink"/>
                  </w:rPr>
                </w:rPrChange>
              </w:rPr>
              <w:t>https://www.hud.gov/sites/dfiles/Housing/‌documents/‌MFH_‌List_Discretionary_Policies_Implement_HOTMA.pdf</w:t>
            </w:r>
            <w:r w:rsidRPr="00952346">
              <w:rPr>
                <w:rStyle w:val="Hyperlink"/>
                <w:strike/>
                <w:rPrChange w:id="40" w:author="Econometrica " w:date="2024-04-11T13:38:00Z">
                  <w:rPr>
                    <w:rStyle w:val="Hyperlink"/>
                  </w:rPr>
                </w:rPrChange>
              </w:rPr>
              <w:fldChar w:fldCharType="end"/>
            </w:r>
            <w:r w:rsidR="0094780D" w:rsidRPr="00952346">
              <w:rPr>
                <w:strike/>
                <w:rPrChange w:id="41" w:author="Econometrica " w:date="2024-04-11T13:38:00Z">
                  <w:rPr/>
                </w:rPrChange>
              </w:rPr>
              <w:t>.</w:t>
            </w:r>
          </w:p>
          <w:p w14:paraId="767CF7FE" w14:textId="58996DE4" w:rsidR="00860088" w:rsidRDefault="001770EC" w:rsidP="00345990">
            <w:pPr>
              <w:pStyle w:val="TableBullet1"/>
            </w:pPr>
            <w:r w:rsidRPr="001770EC">
              <w:t xml:space="preserve">HUD User Inflationary Adjustment Page, located at </w:t>
            </w:r>
            <w:r w:rsidRPr="00952346">
              <w:rPr>
                <w:strike/>
                <w:rPrChange w:id="42" w:author="Econometrica " w:date="2024-04-11T13:38:00Z">
                  <w:rPr/>
                </w:rPrChange>
              </w:rPr>
              <w:fldChar w:fldCharType="begin"/>
            </w:r>
            <w:r w:rsidRPr="00952346">
              <w:rPr>
                <w:strike/>
                <w:rPrChange w:id="43" w:author="Econometrica " w:date="2024-04-11T13:38:00Z">
                  <w:rPr/>
                </w:rPrChange>
              </w:rPr>
              <w:instrText>HYPERLINK "https://www.huduser.gov/portal/datasets/inflationary-adjustments-notifications.html"</w:instrText>
            </w:r>
            <w:r w:rsidRPr="00302D9D">
              <w:rPr>
                <w:strike/>
              </w:rPr>
            </w:r>
            <w:r w:rsidRPr="00952346">
              <w:rPr>
                <w:strike/>
                <w:rPrChange w:id="44" w:author="Econometrica " w:date="2024-04-11T13:38:00Z">
                  <w:rPr>
                    <w:rStyle w:val="Hyperlink"/>
                  </w:rPr>
                </w:rPrChange>
              </w:rPr>
              <w:fldChar w:fldCharType="separate"/>
            </w:r>
            <w:r w:rsidRPr="00952346">
              <w:rPr>
                <w:rStyle w:val="Hyperlink"/>
                <w:strike/>
                <w:rPrChange w:id="45" w:author="Econometrica " w:date="2024-04-11T13:38:00Z">
                  <w:rPr>
                    <w:rStyle w:val="Hyperlink"/>
                  </w:rPr>
                </w:rPrChange>
              </w:rPr>
              <w:t>https://www.huduser.gov/portal/datasets/inflationary-adjustments-notifications.html</w:t>
            </w:r>
            <w:r w:rsidRPr="00952346">
              <w:rPr>
                <w:rStyle w:val="Hyperlink"/>
                <w:strike/>
                <w:rPrChange w:id="46" w:author="Econometrica " w:date="2024-04-11T13:38:00Z">
                  <w:rPr>
                    <w:rStyle w:val="Hyperlink"/>
                  </w:rPr>
                </w:rPrChange>
              </w:rPr>
              <w:fldChar w:fldCharType="end"/>
            </w:r>
            <w:r w:rsidR="0094780D" w:rsidRPr="00952346">
              <w:rPr>
                <w:strike/>
                <w:rPrChange w:id="47" w:author="Econometrica " w:date="2024-04-11T13:38:00Z">
                  <w:rPr/>
                </w:rPrChange>
              </w:rPr>
              <w:t>.</w:t>
            </w:r>
          </w:p>
        </w:tc>
      </w:tr>
      <w:tr w:rsidR="00860088" w14:paraId="6F472C81" w14:textId="77777777" w:rsidTr="5319D916">
        <w:tc>
          <w:tcPr>
            <w:tcW w:w="0" w:type="pct"/>
          </w:tcPr>
          <w:p w14:paraId="24EC546A" w14:textId="55769248" w:rsidR="00860088" w:rsidRDefault="00860088" w:rsidP="008D26D3">
            <w:pPr>
              <w:pStyle w:val="TableCellYear"/>
            </w:pPr>
            <w:r>
              <w:t>42</w:t>
            </w:r>
          </w:p>
        </w:tc>
        <w:tc>
          <w:tcPr>
            <w:tcW w:w="0" w:type="pct"/>
          </w:tcPr>
          <w:p w14:paraId="196F259A" w14:textId="77777777" w:rsidR="00860088" w:rsidRDefault="00860088" w:rsidP="00345990">
            <w:pPr>
              <w:pStyle w:val="TableCellGeneralText"/>
            </w:pPr>
            <w:r>
              <w:t>Thank You</w:t>
            </w:r>
          </w:p>
        </w:tc>
        <w:tc>
          <w:tcPr>
            <w:tcW w:w="0" w:type="pct"/>
          </w:tcPr>
          <w:p w14:paraId="65FB2855" w14:textId="696670CE" w:rsidR="00860088" w:rsidRDefault="001E4AAE" w:rsidP="00345990">
            <w:pPr>
              <w:pStyle w:val="TableBullet1-SingleLine"/>
            </w:pPr>
            <w:r w:rsidRPr="00146CA1">
              <w:t xml:space="preserve">Thank you for watching this presentation. For technical assistance or additional questions, please contact the HOTMA Multifamily Help Desk at: </w:t>
            </w:r>
            <w:hyperlink r:id="rId14" w:history="1">
              <w:r w:rsidRPr="00CA3740">
                <w:rPr>
                  <w:rStyle w:val="Hyperlink"/>
                  <w:rFonts w:eastAsiaTheme="minorHAnsi"/>
                </w:rPr>
                <w:t>MFH_HOTMA@hud.gov</w:t>
              </w:r>
            </w:hyperlink>
          </w:p>
        </w:tc>
      </w:tr>
    </w:tbl>
    <w:p w14:paraId="72E2DCB4" w14:textId="77777777" w:rsidR="00A52728" w:rsidRPr="00202BF6" w:rsidRDefault="00A52728" w:rsidP="00202BF6"/>
    <w:sectPr w:rsidR="00A52728" w:rsidRPr="00202BF6" w:rsidSect="0096531A">
      <w:headerReference w:type="default" r:id="rId15"/>
      <w:footerReference w:type="default" r:id="rId16"/>
      <w:pgSz w:w="15840" w:h="12240" w:orient="landscape"/>
      <w:pgMar w:top="1440" w:right="1440" w:bottom="1440" w:left="1440" w:header="432" w:footer="533" w:gutter="0"/>
      <w:pgNumType w:start="1" w:chapStyle="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66FA" w14:textId="77777777" w:rsidR="0096531A" w:rsidRPr="008C41C5" w:rsidRDefault="0096531A" w:rsidP="006D441F">
      <w:pPr>
        <w:spacing w:after="0"/>
      </w:pPr>
      <w:r w:rsidRPr="008C41C5">
        <w:separator/>
      </w:r>
    </w:p>
  </w:endnote>
  <w:endnote w:type="continuationSeparator" w:id="0">
    <w:p w14:paraId="79685577" w14:textId="77777777" w:rsidR="0096531A" w:rsidRPr="008C41C5" w:rsidRDefault="0096531A" w:rsidP="006D441F">
      <w:pPr>
        <w:spacing w:after="0"/>
      </w:pPr>
      <w:r w:rsidRPr="008C41C5">
        <w:continuationSeparator/>
      </w:r>
    </w:p>
  </w:endnote>
  <w:endnote w:type="continuationNotice" w:id="1">
    <w:p w14:paraId="4DE26EC3" w14:textId="77777777" w:rsidR="0096531A" w:rsidRDefault="009653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scadia Code SemiBold">
    <w:altName w:val="Segoe UI Symbol"/>
    <w:charset w:val="00"/>
    <w:family w:val="modern"/>
    <w:pitch w:val="fixed"/>
    <w:sig w:usb0="A1002AFF" w:usb1="C000F9FB" w:usb2="00040020"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w:altName w:val="Segoe UI Symbol"/>
    <w:charset w:val="00"/>
    <w:family w:val="modern"/>
    <w:pitch w:val="fixed"/>
    <w:sig w:usb0="A1002AFF" w:usb1="C000F9FB" w:usb2="00040020"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FBD3" w14:textId="77777777" w:rsidR="00E93237" w:rsidRPr="00A54827" w:rsidRDefault="00E93237" w:rsidP="00E93237">
    <w:pPr>
      <w:pStyle w:val="Footer-PageNumber"/>
    </w:pPr>
    <w:r>
      <w:tab/>
    </w:r>
    <w:sdt>
      <w:sdtPr>
        <w:rPr>
          <w:color w:val="2B579A"/>
          <w:shd w:val="clear" w:color="auto" w:fill="E6E6E6"/>
        </w:rPr>
        <w:id w:val="1516497860"/>
        <w:docPartObj>
          <w:docPartGallery w:val="Page Numbers (Bottom of Page)"/>
          <w:docPartUnique/>
        </w:docPartObj>
      </w:sdtPr>
      <w:sdtEndPr>
        <w:rPr>
          <w:color w:val="24366F"/>
          <w:shd w:val="clear" w:color="auto" w:fill="auto"/>
        </w:rPr>
      </w:sdtEndPr>
      <w:sdtContent>
        <w:r w:rsidRPr="00A54827">
          <w:rPr>
            <w:color w:val="2B579A"/>
            <w:shd w:val="clear" w:color="auto" w:fill="E6E6E6"/>
          </w:rPr>
          <w:drawing>
            <wp:anchor distT="0" distB="0" distL="114300" distR="114300" simplePos="0" relativeHeight="251658240" behindDoc="1" locked="0" layoutInCell="1" allowOverlap="1" wp14:anchorId="238BF971" wp14:editId="4BED2490">
              <wp:simplePos x="0" y="0"/>
              <wp:positionH relativeFrom="page">
                <wp:align>left</wp:align>
              </wp:positionH>
              <wp:positionV relativeFrom="line">
                <wp:posOffset>-237490</wp:posOffset>
              </wp:positionV>
              <wp:extent cx="7772400" cy="704088"/>
              <wp:effectExtent l="0" t="0" r="0" b="127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erStyle_4.jpg"/>
                      <pic:cNvPicPr/>
                    </pic:nvPicPr>
                    <pic:blipFill>
                      <a:blip r:embed="rId1">
                        <a:extLst>
                          <a:ext uri="{28A0092B-C50C-407E-A947-70E740481C1C}">
                            <a14:useLocalDpi xmlns:a14="http://schemas.microsoft.com/office/drawing/2010/main" val="0"/>
                          </a:ext>
                        </a:extLst>
                      </a:blip>
                      <a:stretch>
                        <a:fillRect/>
                      </a:stretch>
                    </pic:blipFill>
                    <pic:spPr>
                      <a:xfrm>
                        <a:off x="0" y="0"/>
                        <a:ext cx="7772400" cy="704088"/>
                      </a:xfrm>
                      <a:prstGeom prst="rect">
                        <a:avLst/>
                      </a:prstGeom>
                    </pic:spPr>
                  </pic:pic>
                </a:graphicData>
              </a:graphic>
              <wp14:sizeRelH relativeFrom="margin">
                <wp14:pctWidth>0</wp14:pctWidth>
              </wp14:sizeRelH>
              <wp14:sizeRelV relativeFrom="margin">
                <wp14:pctHeight>0</wp14:pctHeight>
              </wp14:sizeRelV>
            </wp:anchor>
          </w:drawing>
        </w:r>
        <w:sdt>
          <w:sdtPr>
            <w:rPr>
              <w:color w:val="2B579A"/>
              <w:shd w:val="clear" w:color="auto" w:fill="E6E6E6"/>
            </w:rPr>
            <w:id w:val="962692494"/>
            <w:docPartObj>
              <w:docPartGallery w:val="Page Numbers (Bottom of Page)"/>
              <w:docPartUnique/>
            </w:docPartObj>
          </w:sdtPr>
          <w:sdtEndPr>
            <w:rPr>
              <w:color w:val="24366F"/>
              <w:shd w:val="clear" w:color="auto" w:fill="auto"/>
            </w:rPr>
          </w:sdtEndPr>
          <w:sdtContent>
            <w:r w:rsidRPr="00A54827">
              <w:t xml:space="preserve">Page </w:t>
            </w:r>
            <w:r w:rsidRPr="00A54827">
              <w:rPr>
                <w:color w:val="2B579A"/>
                <w:shd w:val="clear" w:color="auto" w:fill="E6E6E6"/>
              </w:rPr>
              <w:fldChar w:fldCharType="begin"/>
            </w:r>
            <w:r w:rsidRPr="00A54827">
              <w:instrText xml:space="preserve"> PAGE   \* MERGEFORMAT </w:instrText>
            </w:r>
            <w:r w:rsidRPr="00A54827">
              <w:rPr>
                <w:color w:val="2B579A"/>
                <w:shd w:val="clear" w:color="auto" w:fill="E6E6E6"/>
              </w:rPr>
              <w:fldChar w:fldCharType="separate"/>
            </w:r>
            <w:r>
              <w:t>1</w:t>
            </w:r>
            <w:r w:rsidRPr="00A54827">
              <w:rPr>
                <w:color w:val="2B579A"/>
                <w:shd w:val="clear" w:color="auto" w:fill="E6E6E6"/>
              </w:rPr>
              <w:fldChar w:fldCharType="end"/>
            </w:r>
          </w:sdtContent>
        </w:sdt>
        <w:r>
          <w:t xml:space="preserve"> </w:t>
        </w:r>
        <w:r>
          <w:tab/>
          <w:t>Econometrica, Inc.</w:t>
        </w:r>
      </w:sdtContent>
    </w:sdt>
  </w:p>
  <w:p w14:paraId="0863C085" w14:textId="70A5EC03" w:rsidR="00E4214B" w:rsidRPr="00E93237" w:rsidRDefault="00E93237" w:rsidP="00E93237">
    <w:pPr>
      <w:pStyle w:val="Footer"/>
    </w:pPr>
    <w:r w:rsidRPr="00A54827">
      <w:tab/>
      <w:t>Proprietary and Confidential</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50C37" w14:textId="77777777" w:rsidR="0096531A" w:rsidRPr="008C41C5" w:rsidRDefault="0096531A" w:rsidP="006D441F">
      <w:pPr>
        <w:spacing w:after="0"/>
      </w:pPr>
      <w:r w:rsidRPr="008C41C5">
        <w:separator/>
      </w:r>
    </w:p>
  </w:footnote>
  <w:footnote w:type="continuationSeparator" w:id="0">
    <w:p w14:paraId="7B217379" w14:textId="77777777" w:rsidR="0096531A" w:rsidRPr="008C41C5" w:rsidRDefault="0096531A" w:rsidP="006D441F">
      <w:pPr>
        <w:spacing w:after="0"/>
      </w:pPr>
      <w:r w:rsidRPr="008C41C5">
        <w:continuationSeparator/>
      </w:r>
    </w:p>
  </w:footnote>
  <w:footnote w:type="continuationNotice" w:id="1">
    <w:p w14:paraId="3DB2FD02" w14:textId="77777777" w:rsidR="0096531A" w:rsidRPr="00A333AA" w:rsidRDefault="0096531A">
      <w:pPr>
        <w:spacing w:after="0"/>
        <w:rPr>
          <w:sz w:val="4"/>
          <w:szCs w:val="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E1E3E" w14:textId="11FB5599" w:rsidR="00E4214B" w:rsidRDefault="003C7C63" w:rsidP="00BB691E">
    <w:pPr>
      <w:pStyle w:val="Header"/>
      <w:rPr>
        <w:rFonts w:eastAsiaTheme="minorEastAsia"/>
      </w:rPr>
    </w:pPr>
    <w:r>
      <w:rPr>
        <w:rFonts w:eastAsiaTheme="minorEastAsia"/>
      </w:rPr>
      <w:t>HUD</w:t>
    </w:r>
    <w:r w:rsidR="004C1BE9">
      <w:rPr>
        <w:rFonts w:eastAsiaTheme="minorEastAsia"/>
      </w:rPr>
      <w:t xml:space="preserve"> Office of Multifamily Housin</w:t>
    </w:r>
    <w:r w:rsidR="00BB691E">
      <w:rPr>
        <w:rFonts w:eastAsiaTheme="minorEastAsia"/>
      </w:rPr>
      <w:t>g</w:t>
    </w:r>
    <w:r w:rsidR="00BB691E">
      <w:rPr>
        <w:rFonts w:eastAsiaTheme="minorEastAsia"/>
      </w:rPr>
      <w:tab/>
    </w:r>
    <w:r w:rsidR="00910E4A">
      <w:rPr>
        <w:rFonts w:eastAsiaTheme="minorEastAsia"/>
      </w:rPr>
      <w:t>HOTMA Training and Technical Assistance</w:t>
    </w:r>
  </w:p>
  <w:p w14:paraId="5961BB15" w14:textId="77777777" w:rsidR="007F4F71" w:rsidRPr="007F4F71" w:rsidRDefault="007F4F71" w:rsidP="007F4F71">
    <w:pPr>
      <w:pStyle w:val="Header-BottomRow"/>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0262"/>
    <w:multiLevelType w:val="hybridMultilevel"/>
    <w:tmpl w:val="93F83A08"/>
    <w:lvl w:ilvl="0" w:tplc="B746A96C">
      <w:start w:val="1"/>
      <w:numFmt w:val="bullet"/>
      <w:pStyle w:val="ListBullet2"/>
      <w:lvlText w:val="○"/>
      <w:lvlJc w:val="left"/>
      <w:pPr>
        <w:ind w:left="1080" w:hanging="360"/>
      </w:pPr>
      <w:rPr>
        <w:rFonts w:ascii="Cascadia Code SemiBold" w:hAnsi="Cascadia Code SemiBold" w:hint="default"/>
        <w:b w:val="0"/>
        <w:bCs w:val="0"/>
        <w:color w:val="00AEEF" w:themeColor="accent1"/>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676F6"/>
    <w:multiLevelType w:val="hybridMultilevel"/>
    <w:tmpl w:val="5470B94C"/>
    <w:lvl w:ilvl="0" w:tplc="EEDE755A">
      <w:start w:val="1"/>
      <w:numFmt w:val="bullet"/>
      <w:pStyle w:val="PPTable-7Bullet1"/>
      <w:lvlText w:val="●"/>
      <w:lvlJc w:val="left"/>
      <w:pPr>
        <w:ind w:left="360" w:hanging="360"/>
      </w:pPr>
      <w:rPr>
        <w:rFonts w:ascii="Cascadia Code SemiBold" w:hAnsi="Cascadia Code SemiBold" w:hint="default"/>
        <w:b w:val="0"/>
        <w:bCs w:val="0"/>
        <w:color w:val="00AEEF" w:themeColor="accent1"/>
        <w:sz w:val="16"/>
        <w:szCs w:val="16"/>
      </w:rPr>
    </w:lvl>
    <w:lvl w:ilvl="1" w:tplc="CCCC389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1EA6"/>
    <w:multiLevelType w:val="multilevel"/>
    <w:tmpl w:val="8E5CC48A"/>
    <w:styleLink w:val="ExecutiveSummary"/>
    <w:lvl w:ilvl="0">
      <w:start w:val="1"/>
      <w:numFmt w:val="none"/>
      <w:lvlText w:val=""/>
      <w:lvlJc w:val="left"/>
      <w:pPr>
        <w:ind w:left="0" w:firstLine="0"/>
      </w:pPr>
      <w:rPr>
        <w:rFonts w:hint="default"/>
      </w:rPr>
    </w:lvl>
    <w:lvl w:ilvl="1">
      <w:start w:val="1"/>
      <w:numFmt w:val="decimal"/>
      <w:lvlText w:val="ES.%2."/>
      <w:lvlJc w:val="left"/>
      <w:pPr>
        <w:tabs>
          <w:tab w:val="num" w:pos="0"/>
        </w:tabs>
        <w:ind w:left="0" w:firstLine="0"/>
      </w:pPr>
      <w:rPr>
        <w:rFonts w:hint="default"/>
      </w:rPr>
    </w:lvl>
    <w:lvl w:ilvl="2">
      <w:start w:val="1"/>
      <w:numFmt w:val="decimal"/>
      <w:lvlText w:val="ES.%2.%3."/>
      <w:lvlJc w:val="left"/>
      <w:pPr>
        <w:ind w:left="0" w:firstLine="0"/>
      </w:pPr>
      <w:rPr>
        <w:rFonts w:hint="default"/>
      </w:rPr>
    </w:lvl>
    <w:lvl w:ilvl="3">
      <w:start w:val="1"/>
      <w:numFmt w:val="decimal"/>
      <w:lvlText w:val="ES.%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D00592"/>
    <w:multiLevelType w:val="hybridMultilevel"/>
    <w:tmpl w:val="9DBE22BE"/>
    <w:lvl w:ilvl="0" w:tplc="45645E34">
      <w:start w:val="1"/>
      <w:numFmt w:val="bullet"/>
      <w:lvlText w:val=""/>
      <w:lvlJc w:val="left"/>
      <w:pPr>
        <w:tabs>
          <w:tab w:val="num" w:pos="720"/>
        </w:tabs>
        <w:ind w:left="720" w:hanging="360"/>
      </w:pPr>
      <w:rPr>
        <w:rFonts w:ascii="Symbol" w:hAnsi="Symbol" w:hint="default"/>
      </w:rPr>
    </w:lvl>
    <w:lvl w:ilvl="1" w:tplc="7820FD96" w:tentative="1">
      <w:start w:val="1"/>
      <w:numFmt w:val="bullet"/>
      <w:lvlText w:val=""/>
      <w:lvlJc w:val="left"/>
      <w:pPr>
        <w:tabs>
          <w:tab w:val="num" w:pos="1440"/>
        </w:tabs>
        <w:ind w:left="1440" w:hanging="360"/>
      </w:pPr>
      <w:rPr>
        <w:rFonts w:ascii="Symbol" w:hAnsi="Symbol" w:hint="default"/>
      </w:rPr>
    </w:lvl>
    <w:lvl w:ilvl="2" w:tplc="E89C4B30" w:tentative="1">
      <w:start w:val="1"/>
      <w:numFmt w:val="bullet"/>
      <w:lvlText w:val=""/>
      <w:lvlJc w:val="left"/>
      <w:pPr>
        <w:tabs>
          <w:tab w:val="num" w:pos="2160"/>
        </w:tabs>
        <w:ind w:left="2160" w:hanging="360"/>
      </w:pPr>
      <w:rPr>
        <w:rFonts w:ascii="Symbol" w:hAnsi="Symbol" w:hint="default"/>
      </w:rPr>
    </w:lvl>
    <w:lvl w:ilvl="3" w:tplc="C008949C" w:tentative="1">
      <w:start w:val="1"/>
      <w:numFmt w:val="bullet"/>
      <w:lvlText w:val=""/>
      <w:lvlJc w:val="left"/>
      <w:pPr>
        <w:tabs>
          <w:tab w:val="num" w:pos="2880"/>
        </w:tabs>
        <w:ind w:left="2880" w:hanging="360"/>
      </w:pPr>
      <w:rPr>
        <w:rFonts w:ascii="Symbol" w:hAnsi="Symbol" w:hint="default"/>
      </w:rPr>
    </w:lvl>
    <w:lvl w:ilvl="4" w:tplc="95CE97DA" w:tentative="1">
      <w:start w:val="1"/>
      <w:numFmt w:val="bullet"/>
      <w:lvlText w:val=""/>
      <w:lvlJc w:val="left"/>
      <w:pPr>
        <w:tabs>
          <w:tab w:val="num" w:pos="3600"/>
        </w:tabs>
        <w:ind w:left="3600" w:hanging="360"/>
      </w:pPr>
      <w:rPr>
        <w:rFonts w:ascii="Symbol" w:hAnsi="Symbol" w:hint="default"/>
      </w:rPr>
    </w:lvl>
    <w:lvl w:ilvl="5" w:tplc="0C0C9B68" w:tentative="1">
      <w:start w:val="1"/>
      <w:numFmt w:val="bullet"/>
      <w:lvlText w:val=""/>
      <w:lvlJc w:val="left"/>
      <w:pPr>
        <w:tabs>
          <w:tab w:val="num" w:pos="4320"/>
        </w:tabs>
        <w:ind w:left="4320" w:hanging="360"/>
      </w:pPr>
      <w:rPr>
        <w:rFonts w:ascii="Symbol" w:hAnsi="Symbol" w:hint="default"/>
      </w:rPr>
    </w:lvl>
    <w:lvl w:ilvl="6" w:tplc="7D349328" w:tentative="1">
      <w:start w:val="1"/>
      <w:numFmt w:val="bullet"/>
      <w:lvlText w:val=""/>
      <w:lvlJc w:val="left"/>
      <w:pPr>
        <w:tabs>
          <w:tab w:val="num" w:pos="5040"/>
        </w:tabs>
        <w:ind w:left="5040" w:hanging="360"/>
      </w:pPr>
      <w:rPr>
        <w:rFonts w:ascii="Symbol" w:hAnsi="Symbol" w:hint="default"/>
      </w:rPr>
    </w:lvl>
    <w:lvl w:ilvl="7" w:tplc="D7E87DEA" w:tentative="1">
      <w:start w:val="1"/>
      <w:numFmt w:val="bullet"/>
      <w:lvlText w:val=""/>
      <w:lvlJc w:val="left"/>
      <w:pPr>
        <w:tabs>
          <w:tab w:val="num" w:pos="5760"/>
        </w:tabs>
        <w:ind w:left="5760" w:hanging="360"/>
      </w:pPr>
      <w:rPr>
        <w:rFonts w:ascii="Symbol" w:hAnsi="Symbol" w:hint="default"/>
      </w:rPr>
    </w:lvl>
    <w:lvl w:ilvl="8" w:tplc="E660A96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2E3CC9"/>
    <w:multiLevelType w:val="hybridMultilevel"/>
    <w:tmpl w:val="9C248A70"/>
    <w:lvl w:ilvl="0" w:tplc="64ACB974">
      <w:start w:val="1"/>
      <w:numFmt w:val="bullet"/>
      <w:pStyle w:val="ListBullet5"/>
      <w:lvlText w:val="◈"/>
      <w:lvlJc w:val="left"/>
      <w:pPr>
        <w:ind w:left="5400" w:hanging="360"/>
      </w:pPr>
      <w:rPr>
        <w:rFonts w:ascii="Cascadia Code" w:hAnsi="Cascadia Code" w:hint="default"/>
        <w:color w:val="00AEEF" w:themeColor="accent1"/>
        <w:sz w:val="22"/>
        <w:szCs w:val="22"/>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5" w15:restartNumberingAfterBreak="0">
    <w:nsid w:val="17233C06"/>
    <w:multiLevelType w:val="hybridMultilevel"/>
    <w:tmpl w:val="C920433C"/>
    <w:lvl w:ilvl="0" w:tplc="E1B46F02">
      <w:start w:val="1"/>
      <w:numFmt w:val="bullet"/>
      <w:lvlText w:val=""/>
      <w:lvlJc w:val="left"/>
      <w:pPr>
        <w:tabs>
          <w:tab w:val="num" w:pos="720"/>
        </w:tabs>
        <w:ind w:left="720" w:hanging="360"/>
      </w:pPr>
      <w:rPr>
        <w:rFonts w:ascii="Symbol" w:hAnsi="Symbol" w:hint="default"/>
      </w:rPr>
    </w:lvl>
    <w:lvl w:ilvl="1" w:tplc="2D80FA14" w:tentative="1">
      <w:start w:val="1"/>
      <w:numFmt w:val="bullet"/>
      <w:lvlText w:val=""/>
      <w:lvlJc w:val="left"/>
      <w:pPr>
        <w:tabs>
          <w:tab w:val="num" w:pos="1440"/>
        </w:tabs>
        <w:ind w:left="1440" w:hanging="360"/>
      </w:pPr>
      <w:rPr>
        <w:rFonts w:ascii="Symbol" w:hAnsi="Symbol" w:hint="default"/>
      </w:rPr>
    </w:lvl>
    <w:lvl w:ilvl="2" w:tplc="84A2BCE8" w:tentative="1">
      <w:start w:val="1"/>
      <w:numFmt w:val="bullet"/>
      <w:lvlText w:val=""/>
      <w:lvlJc w:val="left"/>
      <w:pPr>
        <w:tabs>
          <w:tab w:val="num" w:pos="2160"/>
        </w:tabs>
        <w:ind w:left="2160" w:hanging="360"/>
      </w:pPr>
      <w:rPr>
        <w:rFonts w:ascii="Symbol" w:hAnsi="Symbol" w:hint="default"/>
      </w:rPr>
    </w:lvl>
    <w:lvl w:ilvl="3" w:tplc="BCF23E66" w:tentative="1">
      <w:start w:val="1"/>
      <w:numFmt w:val="bullet"/>
      <w:lvlText w:val=""/>
      <w:lvlJc w:val="left"/>
      <w:pPr>
        <w:tabs>
          <w:tab w:val="num" w:pos="2880"/>
        </w:tabs>
        <w:ind w:left="2880" w:hanging="360"/>
      </w:pPr>
      <w:rPr>
        <w:rFonts w:ascii="Symbol" w:hAnsi="Symbol" w:hint="default"/>
      </w:rPr>
    </w:lvl>
    <w:lvl w:ilvl="4" w:tplc="3142FAF0" w:tentative="1">
      <w:start w:val="1"/>
      <w:numFmt w:val="bullet"/>
      <w:lvlText w:val=""/>
      <w:lvlJc w:val="left"/>
      <w:pPr>
        <w:tabs>
          <w:tab w:val="num" w:pos="3600"/>
        </w:tabs>
        <w:ind w:left="3600" w:hanging="360"/>
      </w:pPr>
      <w:rPr>
        <w:rFonts w:ascii="Symbol" w:hAnsi="Symbol" w:hint="default"/>
      </w:rPr>
    </w:lvl>
    <w:lvl w:ilvl="5" w:tplc="4FA6F582" w:tentative="1">
      <w:start w:val="1"/>
      <w:numFmt w:val="bullet"/>
      <w:lvlText w:val=""/>
      <w:lvlJc w:val="left"/>
      <w:pPr>
        <w:tabs>
          <w:tab w:val="num" w:pos="4320"/>
        </w:tabs>
        <w:ind w:left="4320" w:hanging="360"/>
      </w:pPr>
      <w:rPr>
        <w:rFonts w:ascii="Symbol" w:hAnsi="Symbol" w:hint="default"/>
      </w:rPr>
    </w:lvl>
    <w:lvl w:ilvl="6" w:tplc="44B09CA4" w:tentative="1">
      <w:start w:val="1"/>
      <w:numFmt w:val="bullet"/>
      <w:lvlText w:val=""/>
      <w:lvlJc w:val="left"/>
      <w:pPr>
        <w:tabs>
          <w:tab w:val="num" w:pos="5040"/>
        </w:tabs>
        <w:ind w:left="5040" w:hanging="360"/>
      </w:pPr>
      <w:rPr>
        <w:rFonts w:ascii="Symbol" w:hAnsi="Symbol" w:hint="default"/>
      </w:rPr>
    </w:lvl>
    <w:lvl w:ilvl="7" w:tplc="EF30A850" w:tentative="1">
      <w:start w:val="1"/>
      <w:numFmt w:val="bullet"/>
      <w:lvlText w:val=""/>
      <w:lvlJc w:val="left"/>
      <w:pPr>
        <w:tabs>
          <w:tab w:val="num" w:pos="5760"/>
        </w:tabs>
        <w:ind w:left="5760" w:hanging="360"/>
      </w:pPr>
      <w:rPr>
        <w:rFonts w:ascii="Symbol" w:hAnsi="Symbol" w:hint="default"/>
      </w:rPr>
    </w:lvl>
    <w:lvl w:ilvl="8" w:tplc="7D62BB1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CC60BAA"/>
    <w:multiLevelType w:val="hybridMultilevel"/>
    <w:tmpl w:val="9FE0C4FE"/>
    <w:lvl w:ilvl="0" w:tplc="DE086876">
      <w:start w:val="1"/>
      <w:numFmt w:val="bullet"/>
      <w:pStyle w:val="Resume-CoreCapabilitiesBoxCheckmarks"/>
      <w:lvlText w:val="✔"/>
      <w:lvlJc w:val="left"/>
      <w:pPr>
        <w:ind w:left="562" w:hanging="360"/>
      </w:pPr>
      <w:rPr>
        <w:rFonts w:ascii="Segoe UI Symbol" w:eastAsia="Meiryo UI" w:hAnsi="Segoe UI Symbol" w:hint="default"/>
        <w:color w:val="00AEEF" w:themeColor="accent1"/>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7" w15:restartNumberingAfterBreak="0">
    <w:nsid w:val="223E61B4"/>
    <w:multiLevelType w:val="hybridMultilevel"/>
    <w:tmpl w:val="EE5498AE"/>
    <w:lvl w:ilvl="0" w:tplc="1DB07252">
      <w:start w:val="1"/>
      <w:numFmt w:val="bullet"/>
      <w:lvlText w:val="●"/>
      <w:lvlJc w:val="left"/>
      <w:pPr>
        <w:ind w:left="360" w:hanging="360"/>
      </w:pPr>
      <w:rPr>
        <w:rFonts w:ascii="Cascadia Code SemiBold" w:hAnsi="Cascadia Code SemiBold" w:hint="default"/>
        <w:b w:val="0"/>
        <w:bCs w:val="0"/>
        <w:color w:val="00AEEF" w:themeColor="accent1"/>
        <w:sz w:val="14"/>
        <w:szCs w:val="14"/>
      </w:rPr>
    </w:lvl>
    <w:lvl w:ilvl="1" w:tplc="04090003">
      <w:start w:val="1"/>
      <w:numFmt w:val="bullet"/>
      <w:lvlText w:val="o"/>
      <w:lvlJc w:val="left"/>
      <w:pPr>
        <w:ind w:left="1440" w:hanging="360"/>
      </w:pPr>
      <w:rPr>
        <w:rFonts w:ascii="Courier New" w:hAnsi="Courier New" w:cs="Courier New" w:hint="default"/>
      </w:rPr>
    </w:lvl>
    <w:lvl w:ilvl="2" w:tplc="B6D456B4">
      <w:start w:val="1"/>
      <w:numFmt w:val="bullet"/>
      <w:lvlText w:val=""/>
      <w:lvlJc w:val="left"/>
      <w:pPr>
        <w:ind w:left="2160" w:hanging="360"/>
      </w:pPr>
      <w:rPr>
        <w:rFonts w:ascii="Wingdings" w:hAnsi="Wingdings" w:hint="default"/>
        <w:color w:val="00AEEF"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8131D"/>
    <w:multiLevelType w:val="hybridMultilevel"/>
    <w:tmpl w:val="76EEEE62"/>
    <w:lvl w:ilvl="0" w:tplc="0409000F">
      <w:start w:val="1"/>
      <w:numFmt w:val="decimal"/>
      <w:lvlText w:val="%1."/>
      <w:lvlJc w:val="left"/>
      <w:pPr>
        <w:ind w:left="360" w:hanging="360"/>
      </w:pPr>
      <w:rPr>
        <w:rFonts w:hint="default"/>
        <w:b w:val="0"/>
        <w:bCs w:val="0"/>
        <w:color w:val="00AEEF" w:themeColor="accent1"/>
        <w:sz w:val="14"/>
        <w:szCs w:val="14"/>
      </w:rPr>
    </w:lvl>
    <w:lvl w:ilvl="1" w:tplc="FFFFFFFF">
      <w:start w:val="1"/>
      <w:numFmt w:val="bullet"/>
      <w:lvlText w:val="o"/>
      <w:lvlJc w:val="left"/>
      <w:pPr>
        <w:ind w:left="1440" w:hanging="360"/>
      </w:pPr>
      <w:rPr>
        <w:rFonts w:ascii="Courier New" w:hAnsi="Courier New" w:cs="Courier New" w:hint="default"/>
        <w:color w:val="00AEEF" w:themeColor="accent1"/>
      </w:r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7AF2543"/>
    <w:multiLevelType w:val="multilevel"/>
    <w:tmpl w:val="5CB4ED90"/>
    <w:lvl w:ilvl="0">
      <w:start w:val="1"/>
      <w:numFmt w:val="decimal"/>
      <w:pStyle w:val="TableBullet1-SingleLineLa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122240E"/>
    <w:multiLevelType w:val="multilevel"/>
    <w:tmpl w:val="C1243886"/>
    <w:styleLink w:val="ResumeBullets"/>
    <w:lvl w:ilvl="0">
      <w:start w:val="1"/>
      <w:numFmt w:val="bullet"/>
      <w:pStyle w:val="ResumeBullet1"/>
      <w:lvlText w:val=""/>
      <w:lvlJc w:val="left"/>
      <w:pPr>
        <w:tabs>
          <w:tab w:val="num" w:pos="720"/>
        </w:tabs>
        <w:ind w:left="720" w:hanging="360"/>
      </w:pPr>
      <w:rPr>
        <w:rFonts w:ascii="Symbol" w:hAnsi="Symbol" w:hint="default"/>
        <w:color w:val="auto"/>
        <w:sz w:val="22"/>
      </w:rPr>
    </w:lvl>
    <w:lvl w:ilvl="1">
      <w:start w:val="1"/>
      <w:numFmt w:val="bullet"/>
      <w:pStyle w:val="ResumeBullet2"/>
      <w:lvlText w:val=""/>
      <w:lvlJc w:val="left"/>
      <w:pPr>
        <w:tabs>
          <w:tab w:val="num" w:pos="1440"/>
        </w:tabs>
        <w:ind w:left="1440" w:hanging="360"/>
      </w:pPr>
      <w:rPr>
        <w:rFonts w:ascii="Symbol" w:hAnsi="Symbol" w:hint="default"/>
        <w:sz w:val="22"/>
      </w:rPr>
    </w:lvl>
    <w:lvl w:ilvl="2">
      <w:start w:val="1"/>
      <w:numFmt w:val="bullet"/>
      <w:pStyle w:val="ResumeBullet3"/>
      <w:lvlText w:val=""/>
      <w:lvlJc w:val="left"/>
      <w:pPr>
        <w:tabs>
          <w:tab w:val="num" w:pos="2160"/>
        </w:tabs>
        <w:ind w:left="2160" w:hanging="360"/>
      </w:pPr>
      <w:rPr>
        <w:rFonts w:ascii="Symbol" w:hAnsi="Symbol" w:hint="default"/>
        <w:color w:val="auto"/>
        <w:sz w:val="22"/>
      </w:rPr>
    </w:lvl>
    <w:lvl w:ilvl="3">
      <w:start w:val="1"/>
      <w:numFmt w:val="bullet"/>
      <w:lvlText w:val=""/>
      <w:lvlJc w:val="left"/>
      <w:pPr>
        <w:ind w:left="1440" w:hanging="360"/>
      </w:pPr>
      <w:rPr>
        <w:rFonts w:ascii="Symbol" w:hAnsi="Symbol"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4056675"/>
    <w:multiLevelType w:val="hybridMultilevel"/>
    <w:tmpl w:val="A9CEB60C"/>
    <w:lvl w:ilvl="0" w:tplc="8C32C0B2">
      <w:start w:val="1"/>
      <w:numFmt w:val="bullet"/>
      <w:pStyle w:val="PPTable-7Bullet2"/>
      <w:lvlText w:val="○"/>
      <w:lvlJc w:val="left"/>
      <w:pPr>
        <w:ind w:left="1800" w:hanging="360"/>
      </w:pPr>
      <w:rPr>
        <w:rFonts w:ascii="Cascadia Code SemiBold" w:hAnsi="Cascadia Code SemiBold" w:hint="default"/>
        <w:b w:val="0"/>
        <w:bCs w:val="0"/>
        <w:color w:val="00AEEF" w:themeColor="accent1"/>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4415929"/>
    <w:multiLevelType w:val="hybridMultilevel"/>
    <w:tmpl w:val="85C2D3FC"/>
    <w:lvl w:ilvl="0" w:tplc="0409000F">
      <w:start w:val="1"/>
      <w:numFmt w:val="decimal"/>
      <w:lvlText w:val="%1."/>
      <w:lvlJc w:val="left"/>
      <w:pPr>
        <w:ind w:left="360" w:hanging="360"/>
      </w:pPr>
      <w:rPr>
        <w:rFonts w:hint="default"/>
        <w:b w:val="0"/>
        <w:bCs w:val="0"/>
        <w:color w:val="00AEEF" w:themeColor="accent1"/>
        <w:sz w:val="14"/>
        <w:szCs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457B2A"/>
    <w:multiLevelType w:val="multilevel"/>
    <w:tmpl w:val="D7489A6C"/>
    <w:lvl w:ilvl="0">
      <w:start w:val="1"/>
      <w:numFmt w:val="bullet"/>
      <w:pStyle w:val="ListBullet"/>
      <w:lvlText w:val="●"/>
      <w:lvlJc w:val="left"/>
      <w:pPr>
        <w:ind w:left="720" w:hanging="360"/>
      </w:pPr>
      <w:rPr>
        <w:rFonts w:ascii="Cascadia Code SemiBold" w:hAnsi="Cascadia Code SemiBold" w:hint="default"/>
        <w:b w:val="0"/>
        <w:bCs w:val="0"/>
        <w:color w:val="00AEEF" w:themeColor="accent1"/>
        <w:sz w:val="20"/>
        <w:szCs w:val="20"/>
      </w:rPr>
    </w:lvl>
    <w:lvl w:ilvl="1">
      <w:start w:val="1"/>
      <w:numFmt w:val="bullet"/>
      <w:lvlText w:val=""/>
      <w:lvlJc w:val="left"/>
      <w:pPr>
        <w:tabs>
          <w:tab w:val="num" w:pos="1440"/>
        </w:tabs>
        <w:ind w:left="1440" w:hanging="360"/>
      </w:pPr>
      <w:rPr>
        <w:rFonts w:ascii="Symbol" w:hAnsi="Symbol" w:hint="default"/>
        <w:color w:val="00AEEF" w:themeColor="accent1"/>
        <w:sz w:val="24"/>
      </w:rPr>
    </w:lvl>
    <w:lvl w:ilvl="2">
      <w:start w:val="1"/>
      <w:numFmt w:val="bullet"/>
      <w:lvlText w:val=""/>
      <w:lvlJc w:val="left"/>
      <w:pPr>
        <w:tabs>
          <w:tab w:val="num" w:pos="2160"/>
        </w:tabs>
        <w:ind w:left="2160" w:hanging="360"/>
      </w:pPr>
      <w:rPr>
        <w:rFonts w:ascii="Cascadia Code" w:hAnsi="Cascadia Code" w:cs="Cascadia Code" w:hint="default"/>
        <w:color w:val="00AEEF" w:themeColor="accent1"/>
        <w:sz w:val="24"/>
      </w:rPr>
    </w:lvl>
    <w:lvl w:ilvl="3">
      <w:start w:val="1"/>
      <w:numFmt w:val="bullet"/>
      <w:lvlText w:val="o"/>
      <w:lvlJc w:val="left"/>
      <w:pPr>
        <w:tabs>
          <w:tab w:val="num" w:pos="2880"/>
        </w:tabs>
        <w:ind w:left="2880" w:hanging="360"/>
      </w:pPr>
      <w:rPr>
        <w:rFonts w:ascii="Symbol" w:hAnsi="Symbol" w:hint="default"/>
        <w:color w:val="00AEEF" w:themeColor="accent1"/>
        <w:sz w:val="24"/>
      </w:rPr>
    </w:lvl>
    <w:lvl w:ilvl="4">
      <w:start w:val="1"/>
      <w:numFmt w:val="bullet"/>
      <w:lvlText w:val=""/>
      <w:lvlJc w:val="left"/>
      <w:pPr>
        <w:tabs>
          <w:tab w:val="num" w:pos="3600"/>
        </w:tabs>
        <w:ind w:left="3600" w:hanging="360"/>
      </w:pPr>
      <w:rPr>
        <w:rFonts w:ascii="Symbol" w:hAnsi="Symbol" w:hint="default"/>
        <w:color w:val="00AEEF" w:themeColor="accent1"/>
        <w:sz w:val="24"/>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4" w15:restartNumberingAfterBreak="0">
    <w:nsid w:val="35540DB1"/>
    <w:multiLevelType w:val="hybridMultilevel"/>
    <w:tmpl w:val="ACB40A16"/>
    <w:lvl w:ilvl="0" w:tplc="5B8C8DC0">
      <w:start w:val="1"/>
      <w:numFmt w:val="bullet"/>
      <w:lvlText w:val=""/>
      <w:lvlJc w:val="left"/>
      <w:pPr>
        <w:ind w:left="360" w:hanging="360"/>
      </w:pPr>
      <w:rPr>
        <w:rFonts w:ascii="Symbol" w:hAnsi="Symbol" w:hint="default"/>
        <w:sz w:val="24"/>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4869FC"/>
    <w:multiLevelType w:val="multilevel"/>
    <w:tmpl w:val="CFC42F48"/>
    <w:styleLink w:val="Bulletedlist"/>
    <w:lvl w:ilvl="0">
      <w:start w:val="1"/>
      <w:numFmt w:val="bullet"/>
      <w:lvlText w:val=""/>
      <w:lvlJc w:val="left"/>
      <w:pPr>
        <w:tabs>
          <w:tab w:val="num" w:pos="720"/>
        </w:tabs>
        <w:ind w:left="720" w:hanging="360"/>
      </w:pPr>
      <w:rPr>
        <w:rFonts w:ascii="Symbol" w:hAnsi="Symbol" w:hint="default"/>
        <w:color w:val="auto"/>
        <w:sz w:val="24"/>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Symbol" w:hAnsi="Symbol" w:hint="default"/>
        <w:color w:val="auto"/>
        <w:sz w:val="24"/>
      </w:rPr>
    </w:lvl>
    <w:lvl w:ilvl="3">
      <w:start w:val="1"/>
      <w:numFmt w:val="bullet"/>
      <w:lvlText w:val="o"/>
      <w:lvlJc w:val="left"/>
      <w:pPr>
        <w:tabs>
          <w:tab w:val="num" w:pos="2880"/>
        </w:tabs>
        <w:ind w:left="2880" w:hanging="360"/>
      </w:pPr>
      <w:rPr>
        <w:rFonts w:ascii="Symbol" w:hAnsi="Symbol" w:hint="default"/>
        <w:sz w:val="24"/>
      </w:rPr>
    </w:lvl>
    <w:lvl w:ilvl="4">
      <w:start w:val="1"/>
      <w:numFmt w:val="bullet"/>
      <w:lvlText w:val=""/>
      <w:lvlJc w:val="left"/>
      <w:pPr>
        <w:tabs>
          <w:tab w:val="num" w:pos="3600"/>
        </w:tabs>
        <w:ind w:left="3600" w:hanging="360"/>
      </w:pPr>
      <w:rPr>
        <w:rFonts w:ascii="Symbol" w:hAnsi="Symbol" w:hint="default"/>
        <w:color w:val="auto"/>
        <w:sz w:val="24"/>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6" w15:restartNumberingAfterBreak="0">
    <w:nsid w:val="39E83756"/>
    <w:multiLevelType w:val="multilevel"/>
    <w:tmpl w:val="443E7906"/>
    <w:styleLink w:val="NumberedList"/>
    <w:lvl w:ilvl="0">
      <w:start w:val="1"/>
      <w:numFmt w:val="decimal"/>
      <w:pStyle w:val="ListNumber"/>
      <w:lvlText w:val="%1."/>
      <w:lvlJc w:val="left"/>
      <w:pPr>
        <w:tabs>
          <w:tab w:val="num" w:pos="720"/>
        </w:tabs>
        <w:ind w:left="720" w:hanging="360"/>
      </w:pPr>
      <w:rPr>
        <w:rFonts w:hint="default"/>
      </w:rPr>
    </w:lvl>
    <w:lvl w:ilvl="1">
      <w:start w:val="1"/>
      <w:numFmt w:val="lowerLetter"/>
      <w:pStyle w:val="ListNumber2"/>
      <w:lvlText w:val="%2."/>
      <w:lvlJc w:val="left"/>
      <w:pPr>
        <w:tabs>
          <w:tab w:val="num" w:pos="1440"/>
        </w:tabs>
        <w:ind w:left="1440" w:hanging="360"/>
      </w:pPr>
      <w:rPr>
        <w:rFonts w:hint="default"/>
      </w:rPr>
    </w:lvl>
    <w:lvl w:ilvl="2">
      <w:start w:val="1"/>
      <w:numFmt w:val="lowerRoman"/>
      <w:pStyle w:val="ListNumber3"/>
      <w:lvlText w:val="%3."/>
      <w:lvlJc w:val="left"/>
      <w:pPr>
        <w:tabs>
          <w:tab w:val="num" w:pos="2160"/>
        </w:tabs>
        <w:ind w:left="2160" w:hanging="360"/>
      </w:pPr>
      <w:rPr>
        <w:rFonts w:hint="default"/>
      </w:rPr>
    </w:lvl>
    <w:lvl w:ilvl="3">
      <w:start w:val="1"/>
      <w:numFmt w:val="decimal"/>
      <w:pStyle w:val="ListNumber4"/>
      <w:lvlText w:val="%4)"/>
      <w:lvlJc w:val="left"/>
      <w:pPr>
        <w:tabs>
          <w:tab w:val="num" w:pos="2880"/>
        </w:tabs>
        <w:ind w:left="2880" w:hanging="360"/>
      </w:pPr>
      <w:rPr>
        <w:rFonts w:hint="default"/>
      </w:rPr>
    </w:lvl>
    <w:lvl w:ilvl="4">
      <w:start w:val="1"/>
      <w:numFmt w:val="lowerLetter"/>
      <w:pStyle w:val="ListNumber5"/>
      <w:lvlText w:val="%5)"/>
      <w:lvlJc w:val="left"/>
      <w:pPr>
        <w:tabs>
          <w:tab w:val="num" w:pos="3600"/>
        </w:tabs>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53146B"/>
    <w:multiLevelType w:val="hybridMultilevel"/>
    <w:tmpl w:val="D7DA6472"/>
    <w:lvl w:ilvl="0" w:tplc="FFFFFFFF">
      <w:start w:val="1"/>
      <w:numFmt w:val="bullet"/>
      <w:lvlText w:val="●"/>
      <w:lvlJc w:val="left"/>
      <w:pPr>
        <w:ind w:left="360" w:hanging="360"/>
      </w:pPr>
      <w:rPr>
        <w:rFonts w:ascii="Cascadia Code SemiBold" w:hAnsi="Cascadia Code SemiBold" w:hint="default"/>
        <w:b w:val="0"/>
        <w:bCs w:val="0"/>
        <w:color w:val="00AEEF" w:themeColor="accent1"/>
        <w:sz w:val="14"/>
        <w:szCs w:val="14"/>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C3F6E40"/>
    <w:multiLevelType w:val="multilevel"/>
    <w:tmpl w:val="900EDEA2"/>
    <w:lvl w:ilvl="0">
      <w:start w:val="1"/>
      <w:numFmt w:val="bullet"/>
      <w:pStyle w:val="Resume-7bEducationBullet2"/>
      <w:lvlText w:val="o"/>
      <w:lvlJc w:val="left"/>
      <w:pPr>
        <w:tabs>
          <w:tab w:val="num" w:pos="720"/>
        </w:tabs>
        <w:ind w:left="720" w:hanging="360"/>
      </w:pPr>
      <w:rPr>
        <w:rFonts w:ascii="Courier New" w:hAnsi="Courier New" w:cs="Courier New" w:hint="default"/>
        <w:color w:val="auto"/>
        <w:sz w:val="22"/>
      </w:rPr>
    </w:lvl>
    <w:lvl w:ilvl="1">
      <w:start w:val="1"/>
      <w:numFmt w:val="bullet"/>
      <w:lvlText w:val=""/>
      <w:lvlJc w:val="left"/>
      <w:pPr>
        <w:tabs>
          <w:tab w:val="num" w:pos="1440"/>
        </w:tabs>
        <w:ind w:left="1440" w:hanging="360"/>
      </w:pPr>
      <w:rPr>
        <w:rFonts w:ascii="Symbol" w:hAnsi="Symbol" w:hint="default"/>
        <w:sz w:val="22"/>
      </w:rPr>
    </w:lvl>
    <w:lvl w:ilvl="2">
      <w:start w:val="1"/>
      <w:numFmt w:val="bullet"/>
      <w:lvlText w:val=""/>
      <w:lvlJc w:val="left"/>
      <w:pPr>
        <w:tabs>
          <w:tab w:val="num" w:pos="2160"/>
        </w:tabs>
        <w:ind w:left="2160" w:hanging="360"/>
      </w:pPr>
      <w:rPr>
        <w:rFonts w:ascii="Symbol" w:hAnsi="Symbol" w:hint="default"/>
        <w:color w:val="auto"/>
        <w:sz w:val="22"/>
      </w:rPr>
    </w:lvl>
    <w:lvl w:ilvl="3">
      <w:start w:val="1"/>
      <w:numFmt w:val="bullet"/>
      <w:lvlText w:val=""/>
      <w:lvlJc w:val="left"/>
      <w:pPr>
        <w:ind w:left="1440" w:hanging="360"/>
      </w:pPr>
      <w:rPr>
        <w:rFonts w:ascii="Symbol" w:hAnsi="Symbol"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31409D0"/>
    <w:multiLevelType w:val="hybridMultilevel"/>
    <w:tmpl w:val="D5E40E90"/>
    <w:lvl w:ilvl="0" w:tplc="0B02A794">
      <w:start w:val="1"/>
      <w:numFmt w:val="bullet"/>
      <w:pStyle w:val="TableBullet2"/>
      <w:lvlText w:val="○"/>
      <w:lvlJc w:val="left"/>
      <w:pPr>
        <w:ind w:left="1152" w:hanging="360"/>
      </w:pPr>
      <w:rPr>
        <w:rFonts w:ascii="Cascadia Code SemiBold" w:hAnsi="Cascadia Code SemiBold" w:hint="default"/>
        <w:b w:val="0"/>
        <w:bCs w:val="0"/>
        <w:color w:val="00AEEF" w:themeColor="accent1"/>
        <w:sz w:val="16"/>
        <w:szCs w:val="1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435E2F0D"/>
    <w:multiLevelType w:val="multilevel"/>
    <w:tmpl w:val="A4A86F62"/>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upperLetter"/>
      <w:suff w:val="space"/>
      <w:lvlText w:val="Appendix %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21" w15:restartNumberingAfterBreak="0">
    <w:nsid w:val="44EB3B52"/>
    <w:multiLevelType w:val="hybridMultilevel"/>
    <w:tmpl w:val="DC2CFD78"/>
    <w:lvl w:ilvl="0" w:tplc="71BA4E7A">
      <w:start w:val="1"/>
      <w:numFmt w:val="bullet"/>
      <w:lvlText w:val="●"/>
      <w:lvlJc w:val="left"/>
      <w:pPr>
        <w:tabs>
          <w:tab w:val="num" w:pos="720"/>
        </w:tabs>
        <w:ind w:left="720" w:hanging="360"/>
      </w:pPr>
      <w:rPr>
        <w:rFonts w:ascii="Cascadia Code SemiBold" w:hAnsi="Cascadia Code SemiBold" w:hint="default"/>
      </w:rPr>
    </w:lvl>
    <w:lvl w:ilvl="1" w:tplc="FDD67F82" w:tentative="1">
      <w:start w:val="1"/>
      <w:numFmt w:val="bullet"/>
      <w:lvlText w:val="●"/>
      <w:lvlJc w:val="left"/>
      <w:pPr>
        <w:tabs>
          <w:tab w:val="num" w:pos="1440"/>
        </w:tabs>
        <w:ind w:left="1440" w:hanging="360"/>
      </w:pPr>
      <w:rPr>
        <w:rFonts w:ascii="Cascadia Code SemiBold" w:hAnsi="Cascadia Code SemiBold" w:hint="default"/>
      </w:rPr>
    </w:lvl>
    <w:lvl w:ilvl="2" w:tplc="1E8415B8" w:tentative="1">
      <w:start w:val="1"/>
      <w:numFmt w:val="bullet"/>
      <w:lvlText w:val="●"/>
      <w:lvlJc w:val="left"/>
      <w:pPr>
        <w:tabs>
          <w:tab w:val="num" w:pos="2160"/>
        </w:tabs>
        <w:ind w:left="2160" w:hanging="360"/>
      </w:pPr>
      <w:rPr>
        <w:rFonts w:ascii="Cascadia Code SemiBold" w:hAnsi="Cascadia Code SemiBold" w:hint="default"/>
      </w:rPr>
    </w:lvl>
    <w:lvl w:ilvl="3" w:tplc="9F3081D4" w:tentative="1">
      <w:start w:val="1"/>
      <w:numFmt w:val="bullet"/>
      <w:lvlText w:val="●"/>
      <w:lvlJc w:val="left"/>
      <w:pPr>
        <w:tabs>
          <w:tab w:val="num" w:pos="2880"/>
        </w:tabs>
        <w:ind w:left="2880" w:hanging="360"/>
      </w:pPr>
      <w:rPr>
        <w:rFonts w:ascii="Cascadia Code SemiBold" w:hAnsi="Cascadia Code SemiBold" w:hint="default"/>
      </w:rPr>
    </w:lvl>
    <w:lvl w:ilvl="4" w:tplc="2426473A" w:tentative="1">
      <w:start w:val="1"/>
      <w:numFmt w:val="bullet"/>
      <w:lvlText w:val="●"/>
      <w:lvlJc w:val="left"/>
      <w:pPr>
        <w:tabs>
          <w:tab w:val="num" w:pos="3600"/>
        </w:tabs>
        <w:ind w:left="3600" w:hanging="360"/>
      </w:pPr>
      <w:rPr>
        <w:rFonts w:ascii="Cascadia Code SemiBold" w:hAnsi="Cascadia Code SemiBold" w:hint="default"/>
      </w:rPr>
    </w:lvl>
    <w:lvl w:ilvl="5" w:tplc="C7CEBA7C" w:tentative="1">
      <w:start w:val="1"/>
      <w:numFmt w:val="bullet"/>
      <w:lvlText w:val="●"/>
      <w:lvlJc w:val="left"/>
      <w:pPr>
        <w:tabs>
          <w:tab w:val="num" w:pos="4320"/>
        </w:tabs>
        <w:ind w:left="4320" w:hanging="360"/>
      </w:pPr>
      <w:rPr>
        <w:rFonts w:ascii="Cascadia Code SemiBold" w:hAnsi="Cascadia Code SemiBold" w:hint="default"/>
      </w:rPr>
    </w:lvl>
    <w:lvl w:ilvl="6" w:tplc="9A20469C" w:tentative="1">
      <w:start w:val="1"/>
      <w:numFmt w:val="bullet"/>
      <w:lvlText w:val="●"/>
      <w:lvlJc w:val="left"/>
      <w:pPr>
        <w:tabs>
          <w:tab w:val="num" w:pos="5040"/>
        </w:tabs>
        <w:ind w:left="5040" w:hanging="360"/>
      </w:pPr>
      <w:rPr>
        <w:rFonts w:ascii="Cascadia Code SemiBold" w:hAnsi="Cascadia Code SemiBold" w:hint="default"/>
      </w:rPr>
    </w:lvl>
    <w:lvl w:ilvl="7" w:tplc="332EBD64" w:tentative="1">
      <w:start w:val="1"/>
      <w:numFmt w:val="bullet"/>
      <w:lvlText w:val="●"/>
      <w:lvlJc w:val="left"/>
      <w:pPr>
        <w:tabs>
          <w:tab w:val="num" w:pos="5760"/>
        </w:tabs>
        <w:ind w:left="5760" w:hanging="360"/>
      </w:pPr>
      <w:rPr>
        <w:rFonts w:ascii="Cascadia Code SemiBold" w:hAnsi="Cascadia Code SemiBold" w:hint="default"/>
      </w:rPr>
    </w:lvl>
    <w:lvl w:ilvl="8" w:tplc="54A82076" w:tentative="1">
      <w:start w:val="1"/>
      <w:numFmt w:val="bullet"/>
      <w:lvlText w:val="●"/>
      <w:lvlJc w:val="left"/>
      <w:pPr>
        <w:tabs>
          <w:tab w:val="num" w:pos="6480"/>
        </w:tabs>
        <w:ind w:left="6480" w:hanging="360"/>
      </w:pPr>
      <w:rPr>
        <w:rFonts w:ascii="Cascadia Code SemiBold" w:hAnsi="Cascadia Code SemiBold" w:hint="default"/>
      </w:rPr>
    </w:lvl>
  </w:abstractNum>
  <w:abstractNum w:abstractNumId="22" w15:restartNumberingAfterBreak="0">
    <w:nsid w:val="45CD7BEE"/>
    <w:multiLevelType w:val="hybridMultilevel"/>
    <w:tmpl w:val="F75AC036"/>
    <w:lvl w:ilvl="0" w:tplc="0409000F">
      <w:start w:val="1"/>
      <w:numFmt w:val="decimal"/>
      <w:lvlText w:val="%1."/>
      <w:lvlJc w:val="left"/>
      <w:pPr>
        <w:ind w:left="360" w:hanging="360"/>
      </w:pPr>
      <w:rPr>
        <w:rFonts w:hint="default"/>
        <w:b w:val="0"/>
        <w:bCs w:val="0"/>
        <w:color w:val="00AEEF" w:themeColor="accent1"/>
        <w:sz w:val="14"/>
        <w:szCs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6AB54F0"/>
    <w:multiLevelType w:val="hybridMultilevel"/>
    <w:tmpl w:val="6F44F7DA"/>
    <w:lvl w:ilvl="0" w:tplc="ED766BD6">
      <w:start w:val="1"/>
      <w:numFmt w:val="decimal"/>
      <w:lvlText w:val="%1."/>
      <w:lvlJc w:val="left"/>
      <w:pPr>
        <w:tabs>
          <w:tab w:val="num" w:pos="720"/>
        </w:tabs>
        <w:ind w:left="720" w:hanging="360"/>
      </w:pPr>
    </w:lvl>
    <w:lvl w:ilvl="1" w:tplc="6C00DC5E" w:tentative="1">
      <w:start w:val="1"/>
      <w:numFmt w:val="decimal"/>
      <w:lvlText w:val="%2."/>
      <w:lvlJc w:val="left"/>
      <w:pPr>
        <w:tabs>
          <w:tab w:val="num" w:pos="1440"/>
        </w:tabs>
        <w:ind w:left="1440" w:hanging="360"/>
      </w:pPr>
    </w:lvl>
    <w:lvl w:ilvl="2" w:tplc="9536A138" w:tentative="1">
      <w:start w:val="1"/>
      <w:numFmt w:val="decimal"/>
      <w:lvlText w:val="%3."/>
      <w:lvlJc w:val="left"/>
      <w:pPr>
        <w:tabs>
          <w:tab w:val="num" w:pos="2160"/>
        </w:tabs>
        <w:ind w:left="2160" w:hanging="360"/>
      </w:pPr>
    </w:lvl>
    <w:lvl w:ilvl="3" w:tplc="6C821C8E" w:tentative="1">
      <w:start w:val="1"/>
      <w:numFmt w:val="decimal"/>
      <w:lvlText w:val="%4."/>
      <w:lvlJc w:val="left"/>
      <w:pPr>
        <w:tabs>
          <w:tab w:val="num" w:pos="2880"/>
        </w:tabs>
        <w:ind w:left="2880" w:hanging="360"/>
      </w:pPr>
    </w:lvl>
    <w:lvl w:ilvl="4" w:tplc="BFD00F56" w:tentative="1">
      <w:start w:val="1"/>
      <w:numFmt w:val="decimal"/>
      <w:lvlText w:val="%5."/>
      <w:lvlJc w:val="left"/>
      <w:pPr>
        <w:tabs>
          <w:tab w:val="num" w:pos="3600"/>
        </w:tabs>
        <w:ind w:left="3600" w:hanging="360"/>
      </w:pPr>
    </w:lvl>
    <w:lvl w:ilvl="5" w:tplc="DC1221D2" w:tentative="1">
      <w:start w:val="1"/>
      <w:numFmt w:val="decimal"/>
      <w:lvlText w:val="%6."/>
      <w:lvlJc w:val="left"/>
      <w:pPr>
        <w:tabs>
          <w:tab w:val="num" w:pos="4320"/>
        </w:tabs>
        <w:ind w:left="4320" w:hanging="360"/>
      </w:pPr>
    </w:lvl>
    <w:lvl w:ilvl="6" w:tplc="F5C08970" w:tentative="1">
      <w:start w:val="1"/>
      <w:numFmt w:val="decimal"/>
      <w:lvlText w:val="%7."/>
      <w:lvlJc w:val="left"/>
      <w:pPr>
        <w:tabs>
          <w:tab w:val="num" w:pos="5040"/>
        </w:tabs>
        <w:ind w:left="5040" w:hanging="360"/>
      </w:pPr>
    </w:lvl>
    <w:lvl w:ilvl="7" w:tplc="0AE44462" w:tentative="1">
      <w:start w:val="1"/>
      <w:numFmt w:val="decimal"/>
      <w:lvlText w:val="%8."/>
      <w:lvlJc w:val="left"/>
      <w:pPr>
        <w:tabs>
          <w:tab w:val="num" w:pos="5760"/>
        </w:tabs>
        <w:ind w:left="5760" w:hanging="360"/>
      </w:pPr>
    </w:lvl>
    <w:lvl w:ilvl="8" w:tplc="DB7243A0" w:tentative="1">
      <w:start w:val="1"/>
      <w:numFmt w:val="decimal"/>
      <w:lvlText w:val="%9."/>
      <w:lvlJc w:val="left"/>
      <w:pPr>
        <w:tabs>
          <w:tab w:val="num" w:pos="6480"/>
        </w:tabs>
        <w:ind w:left="6480" w:hanging="360"/>
      </w:pPr>
    </w:lvl>
  </w:abstractNum>
  <w:abstractNum w:abstractNumId="24" w15:restartNumberingAfterBreak="0">
    <w:nsid w:val="4A6C61F8"/>
    <w:multiLevelType w:val="hybridMultilevel"/>
    <w:tmpl w:val="1C962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AE0292"/>
    <w:multiLevelType w:val="multilevel"/>
    <w:tmpl w:val="C1243886"/>
    <w:numStyleLink w:val="ResumeBullets"/>
  </w:abstractNum>
  <w:abstractNum w:abstractNumId="26" w15:restartNumberingAfterBreak="0">
    <w:nsid w:val="5BBF76A4"/>
    <w:multiLevelType w:val="hybridMultilevel"/>
    <w:tmpl w:val="90EAC378"/>
    <w:lvl w:ilvl="0" w:tplc="6A326D5A">
      <w:start w:val="1"/>
      <w:numFmt w:val="bullet"/>
      <w:lvlText w:val="●"/>
      <w:lvlJc w:val="left"/>
      <w:pPr>
        <w:tabs>
          <w:tab w:val="num" w:pos="720"/>
        </w:tabs>
        <w:ind w:left="720" w:hanging="360"/>
      </w:pPr>
      <w:rPr>
        <w:rFonts w:ascii="Cascadia Code SemiBold" w:hAnsi="Cascadia Code SemiBold" w:hint="default"/>
      </w:rPr>
    </w:lvl>
    <w:lvl w:ilvl="1" w:tplc="9E6C18E8" w:tentative="1">
      <w:start w:val="1"/>
      <w:numFmt w:val="bullet"/>
      <w:lvlText w:val="●"/>
      <w:lvlJc w:val="left"/>
      <w:pPr>
        <w:tabs>
          <w:tab w:val="num" w:pos="1440"/>
        </w:tabs>
        <w:ind w:left="1440" w:hanging="360"/>
      </w:pPr>
      <w:rPr>
        <w:rFonts w:ascii="Cascadia Code SemiBold" w:hAnsi="Cascadia Code SemiBold" w:hint="default"/>
      </w:rPr>
    </w:lvl>
    <w:lvl w:ilvl="2" w:tplc="E1AAC470" w:tentative="1">
      <w:start w:val="1"/>
      <w:numFmt w:val="bullet"/>
      <w:lvlText w:val="●"/>
      <w:lvlJc w:val="left"/>
      <w:pPr>
        <w:tabs>
          <w:tab w:val="num" w:pos="2160"/>
        </w:tabs>
        <w:ind w:left="2160" w:hanging="360"/>
      </w:pPr>
      <w:rPr>
        <w:rFonts w:ascii="Cascadia Code SemiBold" w:hAnsi="Cascadia Code SemiBold" w:hint="default"/>
      </w:rPr>
    </w:lvl>
    <w:lvl w:ilvl="3" w:tplc="A93CFBF0" w:tentative="1">
      <w:start w:val="1"/>
      <w:numFmt w:val="bullet"/>
      <w:lvlText w:val="●"/>
      <w:lvlJc w:val="left"/>
      <w:pPr>
        <w:tabs>
          <w:tab w:val="num" w:pos="2880"/>
        </w:tabs>
        <w:ind w:left="2880" w:hanging="360"/>
      </w:pPr>
      <w:rPr>
        <w:rFonts w:ascii="Cascadia Code SemiBold" w:hAnsi="Cascadia Code SemiBold" w:hint="default"/>
      </w:rPr>
    </w:lvl>
    <w:lvl w:ilvl="4" w:tplc="E7E4DE0C" w:tentative="1">
      <w:start w:val="1"/>
      <w:numFmt w:val="bullet"/>
      <w:lvlText w:val="●"/>
      <w:lvlJc w:val="left"/>
      <w:pPr>
        <w:tabs>
          <w:tab w:val="num" w:pos="3600"/>
        </w:tabs>
        <w:ind w:left="3600" w:hanging="360"/>
      </w:pPr>
      <w:rPr>
        <w:rFonts w:ascii="Cascadia Code SemiBold" w:hAnsi="Cascadia Code SemiBold" w:hint="default"/>
      </w:rPr>
    </w:lvl>
    <w:lvl w:ilvl="5" w:tplc="1CC037B6" w:tentative="1">
      <w:start w:val="1"/>
      <w:numFmt w:val="bullet"/>
      <w:lvlText w:val="●"/>
      <w:lvlJc w:val="left"/>
      <w:pPr>
        <w:tabs>
          <w:tab w:val="num" w:pos="4320"/>
        </w:tabs>
        <w:ind w:left="4320" w:hanging="360"/>
      </w:pPr>
      <w:rPr>
        <w:rFonts w:ascii="Cascadia Code SemiBold" w:hAnsi="Cascadia Code SemiBold" w:hint="default"/>
      </w:rPr>
    </w:lvl>
    <w:lvl w:ilvl="6" w:tplc="B5D2B70C" w:tentative="1">
      <w:start w:val="1"/>
      <w:numFmt w:val="bullet"/>
      <w:lvlText w:val="●"/>
      <w:lvlJc w:val="left"/>
      <w:pPr>
        <w:tabs>
          <w:tab w:val="num" w:pos="5040"/>
        </w:tabs>
        <w:ind w:left="5040" w:hanging="360"/>
      </w:pPr>
      <w:rPr>
        <w:rFonts w:ascii="Cascadia Code SemiBold" w:hAnsi="Cascadia Code SemiBold" w:hint="default"/>
      </w:rPr>
    </w:lvl>
    <w:lvl w:ilvl="7" w:tplc="B51C6542" w:tentative="1">
      <w:start w:val="1"/>
      <w:numFmt w:val="bullet"/>
      <w:lvlText w:val="●"/>
      <w:lvlJc w:val="left"/>
      <w:pPr>
        <w:tabs>
          <w:tab w:val="num" w:pos="5760"/>
        </w:tabs>
        <w:ind w:left="5760" w:hanging="360"/>
      </w:pPr>
      <w:rPr>
        <w:rFonts w:ascii="Cascadia Code SemiBold" w:hAnsi="Cascadia Code SemiBold" w:hint="default"/>
      </w:rPr>
    </w:lvl>
    <w:lvl w:ilvl="8" w:tplc="0E1CC44C" w:tentative="1">
      <w:start w:val="1"/>
      <w:numFmt w:val="bullet"/>
      <w:lvlText w:val="●"/>
      <w:lvlJc w:val="left"/>
      <w:pPr>
        <w:tabs>
          <w:tab w:val="num" w:pos="6480"/>
        </w:tabs>
        <w:ind w:left="6480" w:hanging="360"/>
      </w:pPr>
      <w:rPr>
        <w:rFonts w:ascii="Cascadia Code SemiBold" w:hAnsi="Cascadia Code SemiBold" w:hint="default"/>
      </w:rPr>
    </w:lvl>
  </w:abstractNum>
  <w:abstractNum w:abstractNumId="27" w15:restartNumberingAfterBreak="0">
    <w:nsid w:val="5BD079DB"/>
    <w:multiLevelType w:val="hybridMultilevel"/>
    <w:tmpl w:val="18E2D7CC"/>
    <w:lvl w:ilvl="0" w:tplc="64BACF1A">
      <w:start w:val="1"/>
      <w:numFmt w:val="bullet"/>
      <w:lvlText w:val="●"/>
      <w:lvlJc w:val="left"/>
      <w:pPr>
        <w:tabs>
          <w:tab w:val="num" w:pos="720"/>
        </w:tabs>
        <w:ind w:left="720" w:hanging="360"/>
      </w:pPr>
      <w:rPr>
        <w:rFonts w:ascii="Cascadia Code SemiBold" w:hAnsi="Cascadia Code SemiBold" w:hint="default"/>
      </w:rPr>
    </w:lvl>
    <w:lvl w:ilvl="1" w:tplc="BA6E9794" w:tentative="1">
      <w:start w:val="1"/>
      <w:numFmt w:val="bullet"/>
      <w:lvlText w:val="●"/>
      <w:lvlJc w:val="left"/>
      <w:pPr>
        <w:tabs>
          <w:tab w:val="num" w:pos="1440"/>
        </w:tabs>
        <w:ind w:left="1440" w:hanging="360"/>
      </w:pPr>
      <w:rPr>
        <w:rFonts w:ascii="Cascadia Code SemiBold" w:hAnsi="Cascadia Code SemiBold" w:hint="default"/>
      </w:rPr>
    </w:lvl>
    <w:lvl w:ilvl="2" w:tplc="B8D2E4B4" w:tentative="1">
      <w:start w:val="1"/>
      <w:numFmt w:val="bullet"/>
      <w:lvlText w:val="●"/>
      <w:lvlJc w:val="left"/>
      <w:pPr>
        <w:tabs>
          <w:tab w:val="num" w:pos="2160"/>
        </w:tabs>
        <w:ind w:left="2160" w:hanging="360"/>
      </w:pPr>
      <w:rPr>
        <w:rFonts w:ascii="Cascadia Code SemiBold" w:hAnsi="Cascadia Code SemiBold" w:hint="default"/>
      </w:rPr>
    </w:lvl>
    <w:lvl w:ilvl="3" w:tplc="7CA655F4" w:tentative="1">
      <w:start w:val="1"/>
      <w:numFmt w:val="bullet"/>
      <w:lvlText w:val="●"/>
      <w:lvlJc w:val="left"/>
      <w:pPr>
        <w:tabs>
          <w:tab w:val="num" w:pos="2880"/>
        </w:tabs>
        <w:ind w:left="2880" w:hanging="360"/>
      </w:pPr>
      <w:rPr>
        <w:rFonts w:ascii="Cascadia Code SemiBold" w:hAnsi="Cascadia Code SemiBold" w:hint="default"/>
      </w:rPr>
    </w:lvl>
    <w:lvl w:ilvl="4" w:tplc="C21667BA" w:tentative="1">
      <w:start w:val="1"/>
      <w:numFmt w:val="bullet"/>
      <w:lvlText w:val="●"/>
      <w:lvlJc w:val="left"/>
      <w:pPr>
        <w:tabs>
          <w:tab w:val="num" w:pos="3600"/>
        </w:tabs>
        <w:ind w:left="3600" w:hanging="360"/>
      </w:pPr>
      <w:rPr>
        <w:rFonts w:ascii="Cascadia Code SemiBold" w:hAnsi="Cascadia Code SemiBold" w:hint="default"/>
      </w:rPr>
    </w:lvl>
    <w:lvl w:ilvl="5" w:tplc="E15AEE68" w:tentative="1">
      <w:start w:val="1"/>
      <w:numFmt w:val="bullet"/>
      <w:lvlText w:val="●"/>
      <w:lvlJc w:val="left"/>
      <w:pPr>
        <w:tabs>
          <w:tab w:val="num" w:pos="4320"/>
        </w:tabs>
        <w:ind w:left="4320" w:hanging="360"/>
      </w:pPr>
      <w:rPr>
        <w:rFonts w:ascii="Cascadia Code SemiBold" w:hAnsi="Cascadia Code SemiBold" w:hint="default"/>
      </w:rPr>
    </w:lvl>
    <w:lvl w:ilvl="6" w:tplc="B0EE4DFC" w:tentative="1">
      <w:start w:val="1"/>
      <w:numFmt w:val="bullet"/>
      <w:lvlText w:val="●"/>
      <w:lvlJc w:val="left"/>
      <w:pPr>
        <w:tabs>
          <w:tab w:val="num" w:pos="5040"/>
        </w:tabs>
        <w:ind w:left="5040" w:hanging="360"/>
      </w:pPr>
      <w:rPr>
        <w:rFonts w:ascii="Cascadia Code SemiBold" w:hAnsi="Cascadia Code SemiBold" w:hint="default"/>
      </w:rPr>
    </w:lvl>
    <w:lvl w:ilvl="7" w:tplc="3EEC54C4" w:tentative="1">
      <w:start w:val="1"/>
      <w:numFmt w:val="bullet"/>
      <w:lvlText w:val="●"/>
      <w:lvlJc w:val="left"/>
      <w:pPr>
        <w:tabs>
          <w:tab w:val="num" w:pos="5760"/>
        </w:tabs>
        <w:ind w:left="5760" w:hanging="360"/>
      </w:pPr>
      <w:rPr>
        <w:rFonts w:ascii="Cascadia Code SemiBold" w:hAnsi="Cascadia Code SemiBold" w:hint="default"/>
      </w:rPr>
    </w:lvl>
    <w:lvl w:ilvl="8" w:tplc="678CBC2E" w:tentative="1">
      <w:start w:val="1"/>
      <w:numFmt w:val="bullet"/>
      <w:lvlText w:val="●"/>
      <w:lvlJc w:val="left"/>
      <w:pPr>
        <w:tabs>
          <w:tab w:val="num" w:pos="6480"/>
        </w:tabs>
        <w:ind w:left="6480" w:hanging="360"/>
      </w:pPr>
      <w:rPr>
        <w:rFonts w:ascii="Cascadia Code SemiBold" w:hAnsi="Cascadia Code SemiBold" w:hint="default"/>
      </w:rPr>
    </w:lvl>
  </w:abstractNum>
  <w:abstractNum w:abstractNumId="28" w15:restartNumberingAfterBreak="0">
    <w:nsid w:val="5C172441"/>
    <w:multiLevelType w:val="hybridMultilevel"/>
    <w:tmpl w:val="F2820F30"/>
    <w:lvl w:ilvl="0" w:tplc="FC969986">
      <w:start w:val="1"/>
      <w:numFmt w:val="bullet"/>
      <w:pStyle w:val="PPTable-5ProjectHighlightsCheckmarks"/>
      <w:lvlText w:val="✔"/>
      <w:lvlJc w:val="left"/>
      <w:pPr>
        <w:ind w:left="360" w:hanging="360"/>
      </w:pPr>
      <w:rPr>
        <w:rFonts w:ascii="Segoe UI Symbol" w:eastAsia="Meiryo UI" w:hAnsi="Segoe UI Symbol" w:hint="default"/>
        <w:color w:val="00AEEF" w:themeColor="accent1"/>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6C5576"/>
    <w:multiLevelType w:val="hybridMultilevel"/>
    <w:tmpl w:val="111467A0"/>
    <w:lvl w:ilvl="0" w:tplc="DB641D74">
      <w:start w:val="1"/>
      <w:numFmt w:val="bullet"/>
      <w:pStyle w:val="TableBullet3"/>
      <w:lvlText w:val="◼"/>
      <w:lvlJc w:val="left"/>
      <w:pPr>
        <w:ind w:left="1584" w:hanging="360"/>
      </w:pPr>
      <w:rPr>
        <w:rFonts w:ascii="Cascadia Code" w:hAnsi="Cascadia Code" w:hint="default"/>
        <w:color w:val="00AEEF" w:themeColor="accent1"/>
        <w:sz w:val="16"/>
        <w:szCs w:val="1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646E1A00"/>
    <w:multiLevelType w:val="hybridMultilevel"/>
    <w:tmpl w:val="44B8C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147E0D"/>
    <w:multiLevelType w:val="hybridMultilevel"/>
    <w:tmpl w:val="F0DE3162"/>
    <w:lvl w:ilvl="0" w:tplc="C7A4635C">
      <w:start w:val="1"/>
      <w:numFmt w:val="bullet"/>
      <w:pStyle w:val="ResumeIndex-StaffNames"/>
      <w:lvlText w:val=""/>
      <w:lvlJc w:val="left"/>
      <w:pPr>
        <w:ind w:left="4896" w:hanging="360"/>
      </w:pPr>
      <w:rPr>
        <w:rFonts w:ascii="Symbol" w:hAnsi="Symbol" w:hint="default"/>
      </w:rPr>
    </w:lvl>
    <w:lvl w:ilvl="1" w:tplc="04090003" w:tentative="1">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32" w15:restartNumberingAfterBreak="0">
    <w:nsid w:val="6F640FD4"/>
    <w:multiLevelType w:val="hybridMultilevel"/>
    <w:tmpl w:val="AFE0C73E"/>
    <w:lvl w:ilvl="0" w:tplc="37ECBE62">
      <w:start w:val="1"/>
      <w:numFmt w:val="bullet"/>
      <w:pStyle w:val="ListBullet-SingleLine"/>
      <w:lvlText w:val="●"/>
      <w:lvlJc w:val="left"/>
      <w:pPr>
        <w:ind w:left="720" w:hanging="360"/>
      </w:pPr>
      <w:rPr>
        <w:rFonts w:ascii="Cascadia Code SemiBold" w:hAnsi="Cascadia Code SemiBold" w:hint="default"/>
        <w:b w:val="0"/>
        <w:bCs w:val="0"/>
        <w:color w:val="00AEEF" w:themeColor="accent1"/>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565973"/>
    <w:multiLevelType w:val="hybridMultilevel"/>
    <w:tmpl w:val="CD2A6BDC"/>
    <w:lvl w:ilvl="0" w:tplc="744AD32A">
      <w:start w:val="1"/>
      <w:numFmt w:val="bullet"/>
      <w:pStyle w:val="ListBullet4"/>
      <w:lvlText w:val="◻"/>
      <w:lvlJc w:val="left"/>
      <w:pPr>
        <w:ind w:left="1800" w:hanging="360"/>
      </w:pPr>
      <w:rPr>
        <w:rFonts w:ascii="Cascadia Code SemiBold" w:hAnsi="Cascadia Code SemiBold" w:hint="default"/>
        <w:b w:val="0"/>
        <w:bCs w:val="0"/>
        <w:i w:val="0"/>
        <w:iCs w:val="0"/>
        <w:caps w:val="0"/>
        <w:smallCaps w:val="0"/>
        <w:strike w:val="0"/>
        <w:dstrike w:val="0"/>
        <w:outline w:val="0"/>
        <w:shadow w:val="0"/>
        <w:emboss w:val="0"/>
        <w:imprint w:val="0"/>
        <w:noProof w:val="0"/>
        <w:vanish w:val="0"/>
        <w:color w:val="00AEEF" w:themeColor="accen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7734AFC"/>
    <w:multiLevelType w:val="hybridMultilevel"/>
    <w:tmpl w:val="C472CE2C"/>
    <w:lvl w:ilvl="0" w:tplc="1DB07252">
      <w:start w:val="1"/>
      <w:numFmt w:val="bullet"/>
      <w:pStyle w:val="TableBullet1"/>
      <w:lvlText w:val="●"/>
      <w:lvlJc w:val="left"/>
      <w:pPr>
        <w:ind w:left="360" w:hanging="360"/>
      </w:pPr>
      <w:rPr>
        <w:rFonts w:ascii="Cascadia Code SemiBold" w:hAnsi="Cascadia Code SemiBold" w:hint="default"/>
        <w:b w:val="0"/>
        <w:bCs w:val="0"/>
        <w:color w:val="00AEEF" w:themeColor="accent1"/>
        <w:sz w:val="14"/>
        <w:szCs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7914FC7"/>
    <w:multiLevelType w:val="hybridMultilevel"/>
    <w:tmpl w:val="34FAAE32"/>
    <w:lvl w:ilvl="0" w:tplc="28E6544C">
      <w:start w:val="1"/>
      <w:numFmt w:val="bullet"/>
      <w:pStyle w:val="ListBullet3"/>
      <w:lvlText w:val="◼"/>
      <w:lvlJc w:val="left"/>
      <w:pPr>
        <w:ind w:left="1440" w:hanging="360"/>
      </w:pPr>
      <w:rPr>
        <w:rFonts w:ascii="Cascadia Code" w:hAnsi="Cascadia Code" w:hint="default"/>
        <w:color w:val="00AEEF" w:themeColor="accent1"/>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DD76D53"/>
    <w:multiLevelType w:val="hybridMultilevel"/>
    <w:tmpl w:val="1CEC1446"/>
    <w:lvl w:ilvl="0" w:tplc="0409000F">
      <w:start w:val="1"/>
      <w:numFmt w:val="decimal"/>
      <w:lvlText w:val="%1."/>
      <w:lvlJc w:val="left"/>
      <w:pPr>
        <w:ind w:left="360" w:hanging="360"/>
      </w:pPr>
      <w:rPr>
        <w:rFonts w:hint="default"/>
        <w:b w:val="0"/>
        <w:bCs w:val="0"/>
        <w:color w:val="00AEEF" w:themeColor="accent1"/>
        <w:sz w:val="14"/>
        <w:szCs w:val="1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color w:val="00AEEF"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E7474AC"/>
    <w:multiLevelType w:val="multilevel"/>
    <w:tmpl w:val="DE2E2CF6"/>
    <w:lvl w:ilvl="0">
      <w:start w:val="1"/>
      <w:numFmt w:val="none"/>
      <w:pStyle w:val="ESHeading1"/>
      <w:suff w:val="nothing"/>
      <w:lvlText w:val=""/>
      <w:lvlJc w:val="left"/>
      <w:pPr>
        <w:ind w:left="0" w:firstLine="0"/>
      </w:pPr>
      <w:rPr>
        <w:rFonts w:hint="default"/>
      </w:rPr>
    </w:lvl>
    <w:lvl w:ilvl="1">
      <w:start w:val="1"/>
      <w:numFmt w:val="decimal"/>
      <w:pStyle w:val="ESHeading2"/>
      <w:lvlText w:val="ES.%2."/>
      <w:lvlJc w:val="left"/>
      <w:pPr>
        <w:tabs>
          <w:tab w:val="num" w:pos="0"/>
        </w:tabs>
        <w:ind w:left="0" w:firstLine="0"/>
      </w:pPr>
      <w:rPr>
        <w:rFonts w:hint="default"/>
      </w:rPr>
    </w:lvl>
    <w:lvl w:ilvl="2">
      <w:start w:val="1"/>
      <w:numFmt w:val="decimal"/>
      <w:pStyle w:val="ESHeading3"/>
      <w:lvlText w:val="ES.%2.%3."/>
      <w:lvlJc w:val="left"/>
      <w:pPr>
        <w:ind w:left="0" w:firstLine="0"/>
      </w:pPr>
      <w:rPr>
        <w:rFonts w:hint="default"/>
      </w:rPr>
    </w:lvl>
    <w:lvl w:ilvl="3">
      <w:start w:val="1"/>
      <w:numFmt w:val="decimal"/>
      <w:lvlText w:val="ES.%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30182296">
    <w:abstractNumId w:val="20"/>
  </w:num>
  <w:num w:numId="2" w16cid:durableId="1221477467">
    <w:abstractNumId w:val="15"/>
  </w:num>
  <w:num w:numId="3" w16cid:durableId="1484153050">
    <w:abstractNumId w:val="31"/>
  </w:num>
  <w:num w:numId="4" w16cid:durableId="1628580225">
    <w:abstractNumId w:val="10"/>
  </w:num>
  <w:num w:numId="5" w16cid:durableId="1165978539">
    <w:abstractNumId w:val="28"/>
  </w:num>
  <w:num w:numId="6" w16cid:durableId="1266378454">
    <w:abstractNumId w:val="6"/>
  </w:num>
  <w:num w:numId="7" w16cid:durableId="2033678092">
    <w:abstractNumId w:val="2"/>
  </w:num>
  <w:num w:numId="8" w16cid:durableId="1063681416">
    <w:abstractNumId w:val="25"/>
  </w:num>
  <w:num w:numId="9" w16cid:durableId="380400597">
    <w:abstractNumId w:val="13"/>
  </w:num>
  <w:num w:numId="10" w16cid:durableId="1581285162">
    <w:abstractNumId w:val="16"/>
  </w:num>
  <w:num w:numId="11" w16cid:durableId="200166751">
    <w:abstractNumId w:val="1"/>
  </w:num>
  <w:num w:numId="12" w16cid:durableId="1846480147">
    <w:abstractNumId w:val="18"/>
  </w:num>
  <w:num w:numId="13" w16cid:durableId="756176472">
    <w:abstractNumId w:val="7"/>
  </w:num>
  <w:num w:numId="14" w16cid:durableId="950164105">
    <w:abstractNumId w:val="33"/>
  </w:num>
  <w:num w:numId="15" w16cid:durableId="2088571042">
    <w:abstractNumId w:val="4"/>
  </w:num>
  <w:num w:numId="16" w16cid:durableId="39594999">
    <w:abstractNumId w:val="0"/>
  </w:num>
  <w:num w:numId="17" w16cid:durableId="1203789496">
    <w:abstractNumId w:val="35"/>
  </w:num>
  <w:num w:numId="18" w16cid:durableId="1846437317">
    <w:abstractNumId w:val="32"/>
  </w:num>
  <w:num w:numId="19" w16cid:durableId="1094588062">
    <w:abstractNumId w:val="19"/>
  </w:num>
  <w:num w:numId="20" w16cid:durableId="1226599077">
    <w:abstractNumId w:val="29"/>
  </w:num>
  <w:num w:numId="21" w16cid:durableId="584807244">
    <w:abstractNumId w:val="11"/>
  </w:num>
  <w:num w:numId="22" w16cid:durableId="450366702">
    <w:abstractNumId w:val="9"/>
  </w:num>
  <w:num w:numId="23" w16cid:durableId="1922256259">
    <w:abstractNumId w:val="37"/>
  </w:num>
  <w:num w:numId="24" w16cid:durableId="1906332158">
    <w:abstractNumId w:val="8"/>
  </w:num>
  <w:num w:numId="25" w16cid:durableId="164709117">
    <w:abstractNumId w:val="14"/>
  </w:num>
  <w:num w:numId="26" w16cid:durableId="197856822">
    <w:abstractNumId w:val="17"/>
  </w:num>
  <w:num w:numId="27" w16cid:durableId="1076364890">
    <w:abstractNumId w:val="30"/>
  </w:num>
  <w:num w:numId="28" w16cid:durableId="682515545">
    <w:abstractNumId w:val="24"/>
  </w:num>
  <w:num w:numId="29" w16cid:durableId="1210189935">
    <w:abstractNumId w:val="12"/>
  </w:num>
  <w:num w:numId="30" w16cid:durableId="452360092">
    <w:abstractNumId w:val="22"/>
  </w:num>
  <w:num w:numId="31" w16cid:durableId="1741754442">
    <w:abstractNumId w:val="36"/>
  </w:num>
  <w:num w:numId="32" w16cid:durableId="1615553704">
    <w:abstractNumId w:val="23"/>
  </w:num>
  <w:num w:numId="33" w16cid:durableId="1919054437">
    <w:abstractNumId w:val="34"/>
  </w:num>
  <w:num w:numId="34" w16cid:durableId="1776174154">
    <w:abstractNumId w:val="27"/>
  </w:num>
  <w:num w:numId="35" w16cid:durableId="622461794">
    <w:abstractNumId w:val="26"/>
  </w:num>
  <w:num w:numId="36" w16cid:durableId="1632709455">
    <w:abstractNumId w:val="21"/>
  </w:num>
  <w:num w:numId="37" w16cid:durableId="121273291">
    <w:abstractNumId w:val="5"/>
  </w:num>
  <w:num w:numId="38" w16cid:durableId="1642540355">
    <w:abstractNumId w:val="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conometrica ">
    <w15:presenceInfo w15:providerId="None" w15:userId="Econometrica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BF6"/>
    <w:rsid w:val="00000EC0"/>
    <w:rsid w:val="00002A6F"/>
    <w:rsid w:val="000031FA"/>
    <w:rsid w:val="00003F11"/>
    <w:rsid w:val="00004240"/>
    <w:rsid w:val="00006D2E"/>
    <w:rsid w:val="00010490"/>
    <w:rsid w:val="00010985"/>
    <w:rsid w:val="00010B3D"/>
    <w:rsid w:val="00010BF7"/>
    <w:rsid w:val="00010C31"/>
    <w:rsid w:val="000131C1"/>
    <w:rsid w:val="00013ABB"/>
    <w:rsid w:val="00014821"/>
    <w:rsid w:val="000155BC"/>
    <w:rsid w:val="00016353"/>
    <w:rsid w:val="00017A96"/>
    <w:rsid w:val="0002040A"/>
    <w:rsid w:val="00020ADF"/>
    <w:rsid w:val="00020B67"/>
    <w:rsid w:val="0002268E"/>
    <w:rsid w:val="00024AD7"/>
    <w:rsid w:val="00024BE9"/>
    <w:rsid w:val="000254A5"/>
    <w:rsid w:val="00025522"/>
    <w:rsid w:val="00027F19"/>
    <w:rsid w:val="00031123"/>
    <w:rsid w:val="00032095"/>
    <w:rsid w:val="000328AD"/>
    <w:rsid w:val="00032CF9"/>
    <w:rsid w:val="0003420C"/>
    <w:rsid w:val="000342FA"/>
    <w:rsid w:val="00034770"/>
    <w:rsid w:val="00034F78"/>
    <w:rsid w:val="00035B35"/>
    <w:rsid w:val="00036885"/>
    <w:rsid w:val="00036DAC"/>
    <w:rsid w:val="00037380"/>
    <w:rsid w:val="000376B0"/>
    <w:rsid w:val="00037FAD"/>
    <w:rsid w:val="000402C7"/>
    <w:rsid w:val="00040593"/>
    <w:rsid w:val="00040F2F"/>
    <w:rsid w:val="00041207"/>
    <w:rsid w:val="000414D3"/>
    <w:rsid w:val="000433EC"/>
    <w:rsid w:val="00043971"/>
    <w:rsid w:val="000447A0"/>
    <w:rsid w:val="00044B91"/>
    <w:rsid w:val="000452DA"/>
    <w:rsid w:val="000457A0"/>
    <w:rsid w:val="000458EA"/>
    <w:rsid w:val="00047047"/>
    <w:rsid w:val="0004750C"/>
    <w:rsid w:val="0004795B"/>
    <w:rsid w:val="00050013"/>
    <w:rsid w:val="00051BA2"/>
    <w:rsid w:val="000521AD"/>
    <w:rsid w:val="00052793"/>
    <w:rsid w:val="00052E72"/>
    <w:rsid w:val="00053E34"/>
    <w:rsid w:val="0005618A"/>
    <w:rsid w:val="000561AA"/>
    <w:rsid w:val="0005749A"/>
    <w:rsid w:val="00057A82"/>
    <w:rsid w:val="00057AB1"/>
    <w:rsid w:val="000606B5"/>
    <w:rsid w:val="000613E5"/>
    <w:rsid w:val="00061833"/>
    <w:rsid w:val="0006275A"/>
    <w:rsid w:val="000639B7"/>
    <w:rsid w:val="00064D0E"/>
    <w:rsid w:val="0006570A"/>
    <w:rsid w:val="00065DF5"/>
    <w:rsid w:val="00065FC8"/>
    <w:rsid w:val="00067A4C"/>
    <w:rsid w:val="000713A1"/>
    <w:rsid w:val="0007369B"/>
    <w:rsid w:val="00073F03"/>
    <w:rsid w:val="00074313"/>
    <w:rsid w:val="000748CB"/>
    <w:rsid w:val="00075046"/>
    <w:rsid w:val="0007539C"/>
    <w:rsid w:val="000803A5"/>
    <w:rsid w:val="00080568"/>
    <w:rsid w:val="00080716"/>
    <w:rsid w:val="0008071B"/>
    <w:rsid w:val="000810FD"/>
    <w:rsid w:val="00081F19"/>
    <w:rsid w:val="00082C30"/>
    <w:rsid w:val="00082EBE"/>
    <w:rsid w:val="00083980"/>
    <w:rsid w:val="00084A33"/>
    <w:rsid w:val="00084A67"/>
    <w:rsid w:val="00084C56"/>
    <w:rsid w:val="00085B8B"/>
    <w:rsid w:val="000860C3"/>
    <w:rsid w:val="0008674C"/>
    <w:rsid w:val="00086900"/>
    <w:rsid w:val="00091279"/>
    <w:rsid w:val="000917CF"/>
    <w:rsid w:val="0009199D"/>
    <w:rsid w:val="00091AD1"/>
    <w:rsid w:val="00091C49"/>
    <w:rsid w:val="00092447"/>
    <w:rsid w:val="0009362B"/>
    <w:rsid w:val="00093A85"/>
    <w:rsid w:val="00093B8B"/>
    <w:rsid w:val="00094432"/>
    <w:rsid w:val="00094721"/>
    <w:rsid w:val="00095A89"/>
    <w:rsid w:val="00095D66"/>
    <w:rsid w:val="0009680E"/>
    <w:rsid w:val="000A0970"/>
    <w:rsid w:val="000A1E31"/>
    <w:rsid w:val="000A1F9B"/>
    <w:rsid w:val="000A2279"/>
    <w:rsid w:val="000A22AD"/>
    <w:rsid w:val="000A3101"/>
    <w:rsid w:val="000A4584"/>
    <w:rsid w:val="000A6270"/>
    <w:rsid w:val="000A6A1C"/>
    <w:rsid w:val="000A74B6"/>
    <w:rsid w:val="000A75FF"/>
    <w:rsid w:val="000A79B6"/>
    <w:rsid w:val="000B04A5"/>
    <w:rsid w:val="000B0782"/>
    <w:rsid w:val="000B1268"/>
    <w:rsid w:val="000B1766"/>
    <w:rsid w:val="000B1DBB"/>
    <w:rsid w:val="000B2AC1"/>
    <w:rsid w:val="000B2B48"/>
    <w:rsid w:val="000B2E0D"/>
    <w:rsid w:val="000B43A0"/>
    <w:rsid w:val="000B465D"/>
    <w:rsid w:val="000B46EB"/>
    <w:rsid w:val="000B4F33"/>
    <w:rsid w:val="000B526B"/>
    <w:rsid w:val="000B623E"/>
    <w:rsid w:val="000B7A56"/>
    <w:rsid w:val="000B7B87"/>
    <w:rsid w:val="000B7F38"/>
    <w:rsid w:val="000B7F6E"/>
    <w:rsid w:val="000C0202"/>
    <w:rsid w:val="000C0BC3"/>
    <w:rsid w:val="000C12E4"/>
    <w:rsid w:val="000C1339"/>
    <w:rsid w:val="000C1D0F"/>
    <w:rsid w:val="000C207C"/>
    <w:rsid w:val="000C2619"/>
    <w:rsid w:val="000C2894"/>
    <w:rsid w:val="000C2DAD"/>
    <w:rsid w:val="000C34AE"/>
    <w:rsid w:val="000C34D8"/>
    <w:rsid w:val="000C4B41"/>
    <w:rsid w:val="000C4C3C"/>
    <w:rsid w:val="000C55BF"/>
    <w:rsid w:val="000C5755"/>
    <w:rsid w:val="000C65A1"/>
    <w:rsid w:val="000D0AF0"/>
    <w:rsid w:val="000D0FF6"/>
    <w:rsid w:val="000D181F"/>
    <w:rsid w:val="000D1FD3"/>
    <w:rsid w:val="000D30EA"/>
    <w:rsid w:val="000D4121"/>
    <w:rsid w:val="000D50F9"/>
    <w:rsid w:val="000D5DE5"/>
    <w:rsid w:val="000D6AD1"/>
    <w:rsid w:val="000D729A"/>
    <w:rsid w:val="000D75A2"/>
    <w:rsid w:val="000E01B8"/>
    <w:rsid w:val="000E04E3"/>
    <w:rsid w:val="000E12E3"/>
    <w:rsid w:val="000E1D0B"/>
    <w:rsid w:val="000E1E63"/>
    <w:rsid w:val="000E2010"/>
    <w:rsid w:val="000E24B7"/>
    <w:rsid w:val="000E313D"/>
    <w:rsid w:val="000E3425"/>
    <w:rsid w:val="000E3A1E"/>
    <w:rsid w:val="000E3B51"/>
    <w:rsid w:val="000E4032"/>
    <w:rsid w:val="000E5651"/>
    <w:rsid w:val="000E573C"/>
    <w:rsid w:val="000E5E06"/>
    <w:rsid w:val="000E61A9"/>
    <w:rsid w:val="000E65AA"/>
    <w:rsid w:val="000E6C7A"/>
    <w:rsid w:val="000E6DAC"/>
    <w:rsid w:val="000E740B"/>
    <w:rsid w:val="000F0B7B"/>
    <w:rsid w:val="000F1C02"/>
    <w:rsid w:val="000F1CE4"/>
    <w:rsid w:val="000F208C"/>
    <w:rsid w:val="000F2850"/>
    <w:rsid w:val="000F2CFA"/>
    <w:rsid w:val="000F33E4"/>
    <w:rsid w:val="000F34DA"/>
    <w:rsid w:val="000F4A5A"/>
    <w:rsid w:val="000F4BDA"/>
    <w:rsid w:val="000F4D39"/>
    <w:rsid w:val="000F539F"/>
    <w:rsid w:val="000F5642"/>
    <w:rsid w:val="000F6247"/>
    <w:rsid w:val="000F6CE8"/>
    <w:rsid w:val="000F6DCC"/>
    <w:rsid w:val="000F6FAB"/>
    <w:rsid w:val="000F7513"/>
    <w:rsid w:val="00100546"/>
    <w:rsid w:val="001012E6"/>
    <w:rsid w:val="00101310"/>
    <w:rsid w:val="001014B8"/>
    <w:rsid w:val="00101625"/>
    <w:rsid w:val="00101EF6"/>
    <w:rsid w:val="001023A2"/>
    <w:rsid w:val="0010278A"/>
    <w:rsid w:val="00102B9D"/>
    <w:rsid w:val="001031AF"/>
    <w:rsid w:val="0010430E"/>
    <w:rsid w:val="00104A57"/>
    <w:rsid w:val="00104BD1"/>
    <w:rsid w:val="00104F62"/>
    <w:rsid w:val="001053DF"/>
    <w:rsid w:val="00105580"/>
    <w:rsid w:val="001056AA"/>
    <w:rsid w:val="00105755"/>
    <w:rsid w:val="001057EF"/>
    <w:rsid w:val="001065E6"/>
    <w:rsid w:val="001070E6"/>
    <w:rsid w:val="00111DAB"/>
    <w:rsid w:val="00111F4D"/>
    <w:rsid w:val="00111FA5"/>
    <w:rsid w:val="00112657"/>
    <w:rsid w:val="00113934"/>
    <w:rsid w:val="00113F8E"/>
    <w:rsid w:val="00114292"/>
    <w:rsid w:val="00114C06"/>
    <w:rsid w:val="00115139"/>
    <w:rsid w:val="00115301"/>
    <w:rsid w:val="00116C6E"/>
    <w:rsid w:val="00116C7A"/>
    <w:rsid w:val="001172D0"/>
    <w:rsid w:val="001175C9"/>
    <w:rsid w:val="001202EC"/>
    <w:rsid w:val="0012147E"/>
    <w:rsid w:val="001258C3"/>
    <w:rsid w:val="00126727"/>
    <w:rsid w:val="00126897"/>
    <w:rsid w:val="0012779A"/>
    <w:rsid w:val="00130A75"/>
    <w:rsid w:val="00132395"/>
    <w:rsid w:val="00133210"/>
    <w:rsid w:val="0013340A"/>
    <w:rsid w:val="00133DCE"/>
    <w:rsid w:val="00134A44"/>
    <w:rsid w:val="001351D5"/>
    <w:rsid w:val="0013527F"/>
    <w:rsid w:val="001374A7"/>
    <w:rsid w:val="0014176E"/>
    <w:rsid w:val="0014219C"/>
    <w:rsid w:val="00143AE1"/>
    <w:rsid w:val="00144C87"/>
    <w:rsid w:val="00146900"/>
    <w:rsid w:val="00146DB7"/>
    <w:rsid w:val="001501C3"/>
    <w:rsid w:val="001511E1"/>
    <w:rsid w:val="0015162E"/>
    <w:rsid w:val="00151938"/>
    <w:rsid w:val="001536DB"/>
    <w:rsid w:val="00153766"/>
    <w:rsid w:val="0015394B"/>
    <w:rsid w:val="00154330"/>
    <w:rsid w:val="001558C7"/>
    <w:rsid w:val="00155F4B"/>
    <w:rsid w:val="001566AC"/>
    <w:rsid w:val="00156C98"/>
    <w:rsid w:val="001573F8"/>
    <w:rsid w:val="001610D5"/>
    <w:rsid w:val="00161864"/>
    <w:rsid w:val="001618BF"/>
    <w:rsid w:val="0016230E"/>
    <w:rsid w:val="00162561"/>
    <w:rsid w:val="00162C2C"/>
    <w:rsid w:val="00163C1C"/>
    <w:rsid w:val="00163E46"/>
    <w:rsid w:val="00165973"/>
    <w:rsid w:val="001703D9"/>
    <w:rsid w:val="001706F5"/>
    <w:rsid w:val="001719FF"/>
    <w:rsid w:val="00173389"/>
    <w:rsid w:val="001744F2"/>
    <w:rsid w:val="00174DF4"/>
    <w:rsid w:val="001750D8"/>
    <w:rsid w:val="0017582D"/>
    <w:rsid w:val="0017592D"/>
    <w:rsid w:val="00176585"/>
    <w:rsid w:val="001770EC"/>
    <w:rsid w:val="001774F0"/>
    <w:rsid w:val="00177A03"/>
    <w:rsid w:val="00177D5F"/>
    <w:rsid w:val="001801B5"/>
    <w:rsid w:val="001802BA"/>
    <w:rsid w:val="00180FD3"/>
    <w:rsid w:val="0018148A"/>
    <w:rsid w:val="00181517"/>
    <w:rsid w:val="0018196D"/>
    <w:rsid w:val="001821F6"/>
    <w:rsid w:val="00182C95"/>
    <w:rsid w:val="00183031"/>
    <w:rsid w:val="001844C2"/>
    <w:rsid w:val="00185A72"/>
    <w:rsid w:val="00190221"/>
    <w:rsid w:val="001904BA"/>
    <w:rsid w:val="001908EF"/>
    <w:rsid w:val="00191468"/>
    <w:rsid w:val="0019194C"/>
    <w:rsid w:val="00191B52"/>
    <w:rsid w:val="001925BF"/>
    <w:rsid w:val="00192B4D"/>
    <w:rsid w:val="00192C3B"/>
    <w:rsid w:val="001935CE"/>
    <w:rsid w:val="001938C5"/>
    <w:rsid w:val="00193DCF"/>
    <w:rsid w:val="00194381"/>
    <w:rsid w:val="0019447F"/>
    <w:rsid w:val="00194AF7"/>
    <w:rsid w:val="00195AE4"/>
    <w:rsid w:val="00195C02"/>
    <w:rsid w:val="00195DCF"/>
    <w:rsid w:val="001970D1"/>
    <w:rsid w:val="00197124"/>
    <w:rsid w:val="00197B4F"/>
    <w:rsid w:val="00197D40"/>
    <w:rsid w:val="00197E5B"/>
    <w:rsid w:val="001A0789"/>
    <w:rsid w:val="001A0CF3"/>
    <w:rsid w:val="001A283D"/>
    <w:rsid w:val="001A2958"/>
    <w:rsid w:val="001A4A13"/>
    <w:rsid w:val="001A4E88"/>
    <w:rsid w:val="001A6581"/>
    <w:rsid w:val="001A692F"/>
    <w:rsid w:val="001A6A25"/>
    <w:rsid w:val="001A7278"/>
    <w:rsid w:val="001A74D2"/>
    <w:rsid w:val="001A7922"/>
    <w:rsid w:val="001A7D42"/>
    <w:rsid w:val="001A7E06"/>
    <w:rsid w:val="001B1113"/>
    <w:rsid w:val="001B2928"/>
    <w:rsid w:val="001B2B0C"/>
    <w:rsid w:val="001B2B6D"/>
    <w:rsid w:val="001B3C5D"/>
    <w:rsid w:val="001B3DBC"/>
    <w:rsid w:val="001B40A8"/>
    <w:rsid w:val="001B40D1"/>
    <w:rsid w:val="001B4E6F"/>
    <w:rsid w:val="001B53AD"/>
    <w:rsid w:val="001B57D7"/>
    <w:rsid w:val="001B59A3"/>
    <w:rsid w:val="001B6743"/>
    <w:rsid w:val="001B682F"/>
    <w:rsid w:val="001C0CF3"/>
    <w:rsid w:val="001C1077"/>
    <w:rsid w:val="001C2319"/>
    <w:rsid w:val="001C30CB"/>
    <w:rsid w:val="001C316A"/>
    <w:rsid w:val="001C374E"/>
    <w:rsid w:val="001C39A8"/>
    <w:rsid w:val="001C416D"/>
    <w:rsid w:val="001C5127"/>
    <w:rsid w:val="001C6420"/>
    <w:rsid w:val="001C645E"/>
    <w:rsid w:val="001D11D2"/>
    <w:rsid w:val="001D12F2"/>
    <w:rsid w:val="001D1440"/>
    <w:rsid w:val="001D1897"/>
    <w:rsid w:val="001D2063"/>
    <w:rsid w:val="001D2365"/>
    <w:rsid w:val="001D23FF"/>
    <w:rsid w:val="001D2515"/>
    <w:rsid w:val="001D28AA"/>
    <w:rsid w:val="001D3936"/>
    <w:rsid w:val="001D43D0"/>
    <w:rsid w:val="001D53D1"/>
    <w:rsid w:val="001D5803"/>
    <w:rsid w:val="001D6ABE"/>
    <w:rsid w:val="001D74A8"/>
    <w:rsid w:val="001E023D"/>
    <w:rsid w:val="001E0436"/>
    <w:rsid w:val="001E07F9"/>
    <w:rsid w:val="001E0FA1"/>
    <w:rsid w:val="001E112A"/>
    <w:rsid w:val="001E1C13"/>
    <w:rsid w:val="001E1DC5"/>
    <w:rsid w:val="001E2752"/>
    <w:rsid w:val="001E2808"/>
    <w:rsid w:val="001E309B"/>
    <w:rsid w:val="001E3A3B"/>
    <w:rsid w:val="001E3B68"/>
    <w:rsid w:val="001E49B7"/>
    <w:rsid w:val="001E4AAE"/>
    <w:rsid w:val="001E798C"/>
    <w:rsid w:val="001E7DBE"/>
    <w:rsid w:val="001F0523"/>
    <w:rsid w:val="001F0C93"/>
    <w:rsid w:val="001F27AE"/>
    <w:rsid w:val="001F2CCA"/>
    <w:rsid w:val="001F5A81"/>
    <w:rsid w:val="001F6200"/>
    <w:rsid w:val="001F6DF1"/>
    <w:rsid w:val="001F79EC"/>
    <w:rsid w:val="001F7EFD"/>
    <w:rsid w:val="00200216"/>
    <w:rsid w:val="0020084D"/>
    <w:rsid w:val="002013DE"/>
    <w:rsid w:val="00201BFE"/>
    <w:rsid w:val="00201CF3"/>
    <w:rsid w:val="00202BF6"/>
    <w:rsid w:val="00202C0C"/>
    <w:rsid w:val="00204875"/>
    <w:rsid w:val="00204B87"/>
    <w:rsid w:val="00205DEB"/>
    <w:rsid w:val="00210806"/>
    <w:rsid w:val="00212F64"/>
    <w:rsid w:val="00213137"/>
    <w:rsid w:val="00213E7B"/>
    <w:rsid w:val="00214C4B"/>
    <w:rsid w:val="00216D22"/>
    <w:rsid w:val="0022038C"/>
    <w:rsid w:val="002234C7"/>
    <w:rsid w:val="0022351C"/>
    <w:rsid w:val="00223853"/>
    <w:rsid w:val="00223A5B"/>
    <w:rsid w:val="00224EDB"/>
    <w:rsid w:val="002250C4"/>
    <w:rsid w:val="00226044"/>
    <w:rsid w:val="002305C2"/>
    <w:rsid w:val="00230787"/>
    <w:rsid w:val="00230DB4"/>
    <w:rsid w:val="00230FB4"/>
    <w:rsid w:val="002314DE"/>
    <w:rsid w:val="002326EF"/>
    <w:rsid w:val="002336AC"/>
    <w:rsid w:val="002348B6"/>
    <w:rsid w:val="002352F0"/>
    <w:rsid w:val="002355CC"/>
    <w:rsid w:val="002369BA"/>
    <w:rsid w:val="002371D8"/>
    <w:rsid w:val="0024049F"/>
    <w:rsid w:val="00240789"/>
    <w:rsid w:val="002407C1"/>
    <w:rsid w:val="00240897"/>
    <w:rsid w:val="00240F43"/>
    <w:rsid w:val="002415C7"/>
    <w:rsid w:val="00242230"/>
    <w:rsid w:val="00243E10"/>
    <w:rsid w:val="002449CD"/>
    <w:rsid w:val="00244A39"/>
    <w:rsid w:val="002469BC"/>
    <w:rsid w:val="00246EA2"/>
    <w:rsid w:val="00246F44"/>
    <w:rsid w:val="00247836"/>
    <w:rsid w:val="00252236"/>
    <w:rsid w:val="0025292F"/>
    <w:rsid w:val="00252C36"/>
    <w:rsid w:val="00252C50"/>
    <w:rsid w:val="00253269"/>
    <w:rsid w:val="002552D5"/>
    <w:rsid w:val="002562C2"/>
    <w:rsid w:val="002567EA"/>
    <w:rsid w:val="00257AA7"/>
    <w:rsid w:val="00257BF6"/>
    <w:rsid w:val="00257E1A"/>
    <w:rsid w:val="00261B3C"/>
    <w:rsid w:val="00262848"/>
    <w:rsid w:val="00262C59"/>
    <w:rsid w:val="00263817"/>
    <w:rsid w:val="00263E24"/>
    <w:rsid w:val="00263FFD"/>
    <w:rsid w:val="00265377"/>
    <w:rsid w:val="00265433"/>
    <w:rsid w:val="00265549"/>
    <w:rsid w:val="00265731"/>
    <w:rsid w:val="00265747"/>
    <w:rsid w:val="00266810"/>
    <w:rsid w:val="00270030"/>
    <w:rsid w:val="0027129B"/>
    <w:rsid w:val="002719A5"/>
    <w:rsid w:val="00272142"/>
    <w:rsid w:val="002722CF"/>
    <w:rsid w:val="00272492"/>
    <w:rsid w:val="00272AD9"/>
    <w:rsid w:val="00272C15"/>
    <w:rsid w:val="002730E7"/>
    <w:rsid w:val="00273948"/>
    <w:rsid w:val="00273E33"/>
    <w:rsid w:val="00275647"/>
    <w:rsid w:val="00275F02"/>
    <w:rsid w:val="0027718B"/>
    <w:rsid w:val="00280DD2"/>
    <w:rsid w:val="00282AF7"/>
    <w:rsid w:val="00283761"/>
    <w:rsid w:val="00283AF0"/>
    <w:rsid w:val="00285560"/>
    <w:rsid w:val="002863AC"/>
    <w:rsid w:val="00286405"/>
    <w:rsid w:val="00286945"/>
    <w:rsid w:val="00287E5F"/>
    <w:rsid w:val="002900A0"/>
    <w:rsid w:val="00290EA9"/>
    <w:rsid w:val="00291719"/>
    <w:rsid w:val="00292455"/>
    <w:rsid w:val="00293509"/>
    <w:rsid w:val="002938AE"/>
    <w:rsid w:val="0029569A"/>
    <w:rsid w:val="002958E1"/>
    <w:rsid w:val="00295E98"/>
    <w:rsid w:val="00297EAD"/>
    <w:rsid w:val="002A0C34"/>
    <w:rsid w:val="002A1326"/>
    <w:rsid w:val="002A1CEB"/>
    <w:rsid w:val="002A21FE"/>
    <w:rsid w:val="002A3411"/>
    <w:rsid w:val="002A3F12"/>
    <w:rsid w:val="002A4411"/>
    <w:rsid w:val="002A4B43"/>
    <w:rsid w:val="002A577A"/>
    <w:rsid w:val="002A597A"/>
    <w:rsid w:val="002A6769"/>
    <w:rsid w:val="002A6C49"/>
    <w:rsid w:val="002B035D"/>
    <w:rsid w:val="002B0B12"/>
    <w:rsid w:val="002B260A"/>
    <w:rsid w:val="002B3518"/>
    <w:rsid w:val="002B3812"/>
    <w:rsid w:val="002B4C29"/>
    <w:rsid w:val="002B7595"/>
    <w:rsid w:val="002C13AF"/>
    <w:rsid w:val="002C20F9"/>
    <w:rsid w:val="002C2602"/>
    <w:rsid w:val="002C2D05"/>
    <w:rsid w:val="002C2D90"/>
    <w:rsid w:val="002C78DE"/>
    <w:rsid w:val="002D058C"/>
    <w:rsid w:val="002D0F01"/>
    <w:rsid w:val="002D180B"/>
    <w:rsid w:val="002D207C"/>
    <w:rsid w:val="002D2362"/>
    <w:rsid w:val="002D2B2C"/>
    <w:rsid w:val="002D2D0D"/>
    <w:rsid w:val="002D30C8"/>
    <w:rsid w:val="002D40AD"/>
    <w:rsid w:val="002D5589"/>
    <w:rsid w:val="002D5853"/>
    <w:rsid w:val="002D74BC"/>
    <w:rsid w:val="002D7E35"/>
    <w:rsid w:val="002E01BC"/>
    <w:rsid w:val="002E0214"/>
    <w:rsid w:val="002E0C1E"/>
    <w:rsid w:val="002E246A"/>
    <w:rsid w:val="002E2E13"/>
    <w:rsid w:val="002E6C8F"/>
    <w:rsid w:val="002F052B"/>
    <w:rsid w:val="002F0662"/>
    <w:rsid w:val="002F0785"/>
    <w:rsid w:val="002F0CA4"/>
    <w:rsid w:val="002F0D90"/>
    <w:rsid w:val="002F1516"/>
    <w:rsid w:val="002F1E14"/>
    <w:rsid w:val="002F1FE4"/>
    <w:rsid w:val="002F2607"/>
    <w:rsid w:val="002F2704"/>
    <w:rsid w:val="002F3DCD"/>
    <w:rsid w:val="002F495D"/>
    <w:rsid w:val="002F4E0E"/>
    <w:rsid w:val="002F52AD"/>
    <w:rsid w:val="002F68C1"/>
    <w:rsid w:val="002F6FEB"/>
    <w:rsid w:val="002F7ABF"/>
    <w:rsid w:val="00300546"/>
    <w:rsid w:val="0030089C"/>
    <w:rsid w:val="00300A73"/>
    <w:rsid w:val="00301EA4"/>
    <w:rsid w:val="00302323"/>
    <w:rsid w:val="00302D9D"/>
    <w:rsid w:val="00303C8D"/>
    <w:rsid w:val="00303F80"/>
    <w:rsid w:val="003040FD"/>
    <w:rsid w:val="003044DE"/>
    <w:rsid w:val="00304673"/>
    <w:rsid w:val="0030600E"/>
    <w:rsid w:val="00307AEC"/>
    <w:rsid w:val="00310091"/>
    <w:rsid w:val="00310DAA"/>
    <w:rsid w:val="003113F4"/>
    <w:rsid w:val="003118E1"/>
    <w:rsid w:val="00312B43"/>
    <w:rsid w:val="00312C1D"/>
    <w:rsid w:val="00316385"/>
    <w:rsid w:val="0031680A"/>
    <w:rsid w:val="00316A2A"/>
    <w:rsid w:val="00317DB0"/>
    <w:rsid w:val="00321705"/>
    <w:rsid w:val="0032392A"/>
    <w:rsid w:val="00324192"/>
    <w:rsid w:val="00325177"/>
    <w:rsid w:val="00325753"/>
    <w:rsid w:val="0032670F"/>
    <w:rsid w:val="003318F0"/>
    <w:rsid w:val="00331FA7"/>
    <w:rsid w:val="003328EF"/>
    <w:rsid w:val="00332D14"/>
    <w:rsid w:val="00333955"/>
    <w:rsid w:val="0033429D"/>
    <w:rsid w:val="00334433"/>
    <w:rsid w:val="0033471D"/>
    <w:rsid w:val="00334DA6"/>
    <w:rsid w:val="0033518A"/>
    <w:rsid w:val="00335F18"/>
    <w:rsid w:val="00336B17"/>
    <w:rsid w:val="00336FF5"/>
    <w:rsid w:val="00337616"/>
    <w:rsid w:val="00337B88"/>
    <w:rsid w:val="003401DF"/>
    <w:rsid w:val="003405A4"/>
    <w:rsid w:val="00341426"/>
    <w:rsid w:val="00343A55"/>
    <w:rsid w:val="00345182"/>
    <w:rsid w:val="003451C4"/>
    <w:rsid w:val="00345990"/>
    <w:rsid w:val="00346BA9"/>
    <w:rsid w:val="00346FC9"/>
    <w:rsid w:val="003472A3"/>
    <w:rsid w:val="003500E1"/>
    <w:rsid w:val="003502AE"/>
    <w:rsid w:val="00351C09"/>
    <w:rsid w:val="00351E34"/>
    <w:rsid w:val="003526F6"/>
    <w:rsid w:val="0035440C"/>
    <w:rsid w:val="003545A7"/>
    <w:rsid w:val="00354873"/>
    <w:rsid w:val="00356C3A"/>
    <w:rsid w:val="00356F25"/>
    <w:rsid w:val="003600D7"/>
    <w:rsid w:val="0036099C"/>
    <w:rsid w:val="003615AC"/>
    <w:rsid w:val="003635DB"/>
    <w:rsid w:val="003635ED"/>
    <w:rsid w:val="0036416D"/>
    <w:rsid w:val="00365297"/>
    <w:rsid w:val="0036557E"/>
    <w:rsid w:val="00366E77"/>
    <w:rsid w:val="00367803"/>
    <w:rsid w:val="0037032E"/>
    <w:rsid w:val="00371E14"/>
    <w:rsid w:val="0037300F"/>
    <w:rsid w:val="00375824"/>
    <w:rsid w:val="003768FD"/>
    <w:rsid w:val="00377297"/>
    <w:rsid w:val="003772C6"/>
    <w:rsid w:val="00381A14"/>
    <w:rsid w:val="003820D8"/>
    <w:rsid w:val="00382229"/>
    <w:rsid w:val="003825C7"/>
    <w:rsid w:val="00382DAE"/>
    <w:rsid w:val="00383853"/>
    <w:rsid w:val="00384C97"/>
    <w:rsid w:val="003853E1"/>
    <w:rsid w:val="00386130"/>
    <w:rsid w:val="0038630B"/>
    <w:rsid w:val="003873C1"/>
    <w:rsid w:val="003877FC"/>
    <w:rsid w:val="00390B63"/>
    <w:rsid w:val="0039160A"/>
    <w:rsid w:val="003917E5"/>
    <w:rsid w:val="00392E31"/>
    <w:rsid w:val="00392E90"/>
    <w:rsid w:val="0039471B"/>
    <w:rsid w:val="0039517D"/>
    <w:rsid w:val="00395740"/>
    <w:rsid w:val="0039613C"/>
    <w:rsid w:val="0039763D"/>
    <w:rsid w:val="0039797A"/>
    <w:rsid w:val="00397BC4"/>
    <w:rsid w:val="003A1209"/>
    <w:rsid w:val="003A18E6"/>
    <w:rsid w:val="003A2727"/>
    <w:rsid w:val="003A2836"/>
    <w:rsid w:val="003A36EE"/>
    <w:rsid w:val="003A5496"/>
    <w:rsid w:val="003A5F22"/>
    <w:rsid w:val="003A78AB"/>
    <w:rsid w:val="003A797B"/>
    <w:rsid w:val="003B1810"/>
    <w:rsid w:val="003B28BF"/>
    <w:rsid w:val="003B297B"/>
    <w:rsid w:val="003B4652"/>
    <w:rsid w:val="003B4D15"/>
    <w:rsid w:val="003B684E"/>
    <w:rsid w:val="003B693E"/>
    <w:rsid w:val="003B7C72"/>
    <w:rsid w:val="003C0078"/>
    <w:rsid w:val="003C0DEA"/>
    <w:rsid w:val="003C1001"/>
    <w:rsid w:val="003C121A"/>
    <w:rsid w:val="003C3253"/>
    <w:rsid w:val="003C40FD"/>
    <w:rsid w:val="003C49A3"/>
    <w:rsid w:val="003C50E9"/>
    <w:rsid w:val="003C6B3B"/>
    <w:rsid w:val="003C73F2"/>
    <w:rsid w:val="003C7C63"/>
    <w:rsid w:val="003D2A8D"/>
    <w:rsid w:val="003D2B59"/>
    <w:rsid w:val="003D307D"/>
    <w:rsid w:val="003D547F"/>
    <w:rsid w:val="003D5D4A"/>
    <w:rsid w:val="003D65A8"/>
    <w:rsid w:val="003D6B2E"/>
    <w:rsid w:val="003D7F12"/>
    <w:rsid w:val="003E030D"/>
    <w:rsid w:val="003E052A"/>
    <w:rsid w:val="003E15AD"/>
    <w:rsid w:val="003E2328"/>
    <w:rsid w:val="003E2B2C"/>
    <w:rsid w:val="003E35D3"/>
    <w:rsid w:val="003E3650"/>
    <w:rsid w:val="003E3768"/>
    <w:rsid w:val="003E40DA"/>
    <w:rsid w:val="003E5097"/>
    <w:rsid w:val="003E6274"/>
    <w:rsid w:val="003E635E"/>
    <w:rsid w:val="003E63A1"/>
    <w:rsid w:val="003E6611"/>
    <w:rsid w:val="003E742C"/>
    <w:rsid w:val="003F1A0E"/>
    <w:rsid w:val="003F1DB4"/>
    <w:rsid w:val="003F2FA5"/>
    <w:rsid w:val="003F422C"/>
    <w:rsid w:val="003F4298"/>
    <w:rsid w:val="003F5071"/>
    <w:rsid w:val="003F5DF3"/>
    <w:rsid w:val="003F673F"/>
    <w:rsid w:val="00400A16"/>
    <w:rsid w:val="004015C6"/>
    <w:rsid w:val="00403071"/>
    <w:rsid w:val="00403399"/>
    <w:rsid w:val="0040433C"/>
    <w:rsid w:val="00404740"/>
    <w:rsid w:val="00405DC5"/>
    <w:rsid w:val="00406911"/>
    <w:rsid w:val="004070EA"/>
    <w:rsid w:val="004075B0"/>
    <w:rsid w:val="00407AE4"/>
    <w:rsid w:val="00407C9E"/>
    <w:rsid w:val="00410440"/>
    <w:rsid w:val="00410EE8"/>
    <w:rsid w:val="00411A0D"/>
    <w:rsid w:val="00411D51"/>
    <w:rsid w:val="0041228F"/>
    <w:rsid w:val="00412878"/>
    <w:rsid w:val="00413004"/>
    <w:rsid w:val="00413565"/>
    <w:rsid w:val="004137DE"/>
    <w:rsid w:val="00413B69"/>
    <w:rsid w:val="00413F05"/>
    <w:rsid w:val="00414103"/>
    <w:rsid w:val="00414238"/>
    <w:rsid w:val="004143CF"/>
    <w:rsid w:val="004151F3"/>
    <w:rsid w:val="004154F1"/>
    <w:rsid w:val="004159BB"/>
    <w:rsid w:val="00415ACC"/>
    <w:rsid w:val="00415B9D"/>
    <w:rsid w:val="004163E9"/>
    <w:rsid w:val="00416AFF"/>
    <w:rsid w:val="00416E26"/>
    <w:rsid w:val="00417956"/>
    <w:rsid w:val="004204E8"/>
    <w:rsid w:val="00423649"/>
    <w:rsid w:val="00423743"/>
    <w:rsid w:val="0042385F"/>
    <w:rsid w:val="00423EF0"/>
    <w:rsid w:val="004248C2"/>
    <w:rsid w:val="00425E5B"/>
    <w:rsid w:val="004264D2"/>
    <w:rsid w:val="00427AA3"/>
    <w:rsid w:val="00427CE1"/>
    <w:rsid w:val="0043127D"/>
    <w:rsid w:val="004314C9"/>
    <w:rsid w:val="00431EBA"/>
    <w:rsid w:val="00434149"/>
    <w:rsid w:val="00434212"/>
    <w:rsid w:val="00434431"/>
    <w:rsid w:val="00434991"/>
    <w:rsid w:val="004405E2"/>
    <w:rsid w:val="00440E9C"/>
    <w:rsid w:val="0044120E"/>
    <w:rsid w:val="004416DF"/>
    <w:rsid w:val="00443A32"/>
    <w:rsid w:val="004459EB"/>
    <w:rsid w:val="00445FC3"/>
    <w:rsid w:val="00446093"/>
    <w:rsid w:val="00446410"/>
    <w:rsid w:val="00451014"/>
    <w:rsid w:val="004511C4"/>
    <w:rsid w:val="0045147B"/>
    <w:rsid w:val="00451C43"/>
    <w:rsid w:val="00452409"/>
    <w:rsid w:val="00452FCC"/>
    <w:rsid w:val="00454111"/>
    <w:rsid w:val="0045444B"/>
    <w:rsid w:val="00454839"/>
    <w:rsid w:val="00454E4B"/>
    <w:rsid w:val="0045507C"/>
    <w:rsid w:val="004553E1"/>
    <w:rsid w:val="0045543E"/>
    <w:rsid w:val="00455560"/>
    <w:rsid w:val="0045595D"/>
    <w:rsid w:val="00456097"/>
    <w:rsid w:val="00456623"/>
    <w:rsid w:val="004566B0"/>
    <w:rsid w:val="00456983"/>
    <w:rsid w:val="00456E27"/>
    <w:rsid w:val="004617D7"/>
    <w:rsid w:val="00461C29"/>
    <w:rsid w:val="004620F2"/>
    <w:rsid w:val="00462E39"/>
    <w:rsid w:val="00462EC1"/>
    <w:rsid w:val="00463599"/>
    <w:rsid w:val="00463A52"/>
    <w:rsid w:val="00463E08"/>
    <w:rsid w:val="004643B4"/>
    <w:rsid w:val="00466D97"/>
    <w:rsid w:val="00467647"/>
    <w:rsid w:val="004714BE"/>
    <w:rsid w:val="00471DEC"/>
    <w:rsid w:val="00472269"/>
    <w:rsid w:val="00474816"/>
    <w:rsid w:val="00474AA1"/>
    <w:rsid w:val="00474C10"/>
    <w:rsid w:val="00474DEE"/>
    <w:rsid w:val="004751DA"/>
    <w:rsid w:val="0047674D"/>
    <w:rsid w:val="004802BD"/>
    <w:rsid w:val="004807A9"/>
    <w:rsid w:val="0048118F"/>
    <w:rsid w:val="004816AA"/>
    <w:rsid w:val="00481F9A"/>
    <w:rsid w:val="00482948"/>
    <w:rsid w:val="004837A9"/>
    <w:rsid w:val="00485501"/>
    <w:rsid w:val="0048677D"/>
    <w:rsid w:val="00490320"/>
    <w:rsid w:val="00490E97"/>
    <w:rsid w:val="0049116F"/>
    <w:rsid w:val="0049135D"/>
    <w:rsid w:val="0049331B"/>
    <w:rsid w:val="00493D58"/>
    <w:rsid w:val="0049428B"/>
    <w:rsid w:val="004945FE"/>
    <w:rsid w:val="0049528E"/>
    <w:rsid w:val="004975B7"/>
    <w:rsid w:val="00497D6F"/>
    <w:rsid w:val="00497ECC"/>
    <w:rsid w:val="004A074D"/>
    <w:rsid w:val="004A07D4"/>
    <w:rsid w:val="004A0C5E"/>
    <w:rsid w:val="004A0CF3"/>
    <w:rsid w:val="004A20DB"/>
    <w:rsid w:val="004A3C3A"/>
    <w:rsid w:val="004A45DB"/>
    <w:rsid w:val="004A5117"/>
    <w:rsid w:val="004A672A"/>
    <w:rsid w:val="004A7FCC"/>
    <w:rsid w:val="004B26C7"/>
    <w:rsid w:val="004B3532"/>
    <w:rsid w:val="004B5398"/>
    <w:rsid w:val="004B78F5"/>
    <w:rsid w:val="004C0A38"/>
    <w:rsid w:val="004C0E42"/>
    <w:rsid w:val="004C1452"/>
    <w:rsid w:val="004C1699"/>
    <w:rsid w:val="004C1BE9"/>
    <w:rsid w:val="004C1CF0"/>
    <w:rsid w:val="004C3A21"/>
    <w:rsid w:val="004C5054"/>
    <w:rsid w:val="004C529B"/>
    <w:rsid w:val="004C6B8B"/>
    <w:rsid w:val="004C76D6"/>
    <w:rsid w:val="004D09E5"/>
    <w:rsid w:val="004D0C3E"/>
    <w:rsid w:val="004D0D81"/>
    <w:rsid w:val="004D1E8F"/>
    <w:rsid w:val="004D242D"/>
    <w:rsid w:val="004D3551"/>
    <w:rsid w:val="004D36A4"/>
    <w:rsid w:val="004D3778"/>
    <w:rsid w:val="004D43C4"/>
    <w:rsid w:val="004D5378"/>
    <w:rsid w:val="004D5F6B"/>
    <w:rsid w:val="004D622B"/>
    <w:rsid w:val="004E05C9"/>
    <w:rsid w:val="004E0A69"/>
    <w:rsid w:val="004E2303"/>
    <w:rsid w:val="004E4127"/>
    <w:rsid w:val="004E4228"/>
    <w:rsid w:val="004E56EA"/>
    <w:rsid w:val="004E63FC"/>
    <w:rsid w:val="004E6689"/>
    <w:rsid w:val="004F041D"/>
    <w:rsid w:val="004F0AA4"/>
    <w:rsid w:val="004F0CA5"/>
    <w:rsid w:val="004F0D37"/>
    <w:rsid w:val="004F13C5"/>
    <w:rsid w:val="004F21F2"/>
    <w:rsid w:val="004F28E9"/>
    <w:rsid w:val="004F2974"/>
    <w:rsid w:val="004F29AE"/>
    <w:rsid w:val="004F3071"/>
    <w:rsid w:val="004F379E"/>
    <w:rsid w:val="004F505F"/>
    <w:rsid w:val="004F630C"/>
    <w:rsid w:val="004F6DB8"/>
    <w:rsid w:val="00500BDA"/>
    <w:rsid w:val="005014E2"/>
    <w:rsid w:val="00501B5A"/>
    <w:rsid w:val="00501EBF"/>
    <w:rsid w:val="0050254A"/>
    <w:rsid w:val="00502EC0"/>
    <w:rsid w:val="005033F5"/>
    <w:rsid w:val="00503658"/>
    <w:rsid w:val="00503689"/>
    <w:rsid w:val="00504578"/>
    <w:rsid w:val="00505E3F"/>
    <w:rsid w:val="005067B4"/>
    <w:rsid w:val="00506AE1"/>
    <w:rsid w:val="00507FA0"/>
    <w:rsid w:val="005104F1"/>
    <w:rsid w:val="00511313"/>
    <w:rsid w:val="00511865"/>
    <w:rsid w:val="00512167"/>
    <w:rsid w:val="005124F1"/>
    <w:rsid w:val="00514D2D"/>
    <w:rsid w:val="005151A1"/>
    <w:rsid w:val="005178EA"/>
    <w:rsid w:val="00517F2E"/>
    <w:rsid w:val="005219A5"/>
    <w:rsid w:val="0052490A"/>
    <w:rsid w:val="00524E79"/>
    <w:rsid w:val="00525BF7"/>
    <w:rsid w:val="00526B0D"/>
    <w:rsid w:val="005301FD"/>
    <w:rsid w:val="00530985"/>
    <w:rsid w:val="00531760"/>
    <w:rsid w:val="0053191B"/>
    <w:rsid w:val="00531B8A"/>
    <w:rsid w:val="00532C0E"/>
    <w:rsid w:val="00532FFB"/>
    <w:rsid w:val="005332DB"/>
    <w:rsid w:val="005335BB"/>
    <w:rsid w:val="005336F9"/>
    <w:rsid w:val="00534593"/>
    <w:rsid w:val="0053489A"/>
    <w:rsid w:val="00534F8E"/>
    <w:rsid w:val="005350E2"/>
    <w:rsid w:val="005360FE"/>
    <w:rsid w:val="00536326"/>
    <w:rsid w:val="00536356"/>
    <w:rsid w:val="005367E9"/>
    <w:rsid w:val="00541435"/>
    <w:rsid w:val="005427D7"/>
    <w:rsid w:val="0054289E"/>
    <w:rsid w:val="00542E26"/>
    <w:rsid w:val="005445B5"/>
    <w:rsid w:val="00544802"/>
    <w:rsid w:val="005448C5"/>
    <w:rsid w:val="00546167"/>
    <w:rsid w:val="0054646F"/>
    <w:rsid w:val="00547297"/>
    <w:rsid w:val="00547683"/>
    <w:rsid w:val="00550388"/>
    <w:rsid w:val="005522E3"/>
    <w:rsid w:val="00552EBB"/>
    <w:rsid w:val="00552F7D"/>
    <w:rsid w:val="005545DD"/>
    <w:rsid w:val="005545F6"/>
    <w:rsid w:val="00554791"/>
    <w:rsid w:val="0055585E"/>
    <w:rsid w:val="00555FD7"/>
    <w:rsid w:val="00556E18"/>
    <w:rsid w:val="00557077"/>
    <w:rsid w:val="0055712E"/>
    <w:rsid w:val="005572A8"/>
    <w:rsid w:val="00557AC2"/>
    <w:rsid w:val="005602B8"/>
    <w:rsid w:val="005605C0"/>
    <w:rsid w:val="0056078F"/>
    <w:rsid w:val="00560F90"/>
    <w:rsid w:val="00560FB4"/>
    <w:rsid w:val="00561311"/>
    <w:rsid w:val="00562218"/>
    <w:rsid w:val="00563411"/>
    <w:rsid w:val="0056342C"/>
    <w:rsid w:val="00563E2A"/>
    <w:rsid w:val="005646CC"/>
    <w:rsid w:val="00564821"/>
    <w:rsid w:val="00565C76"/>
    <w:rsid w:val="005662DD"/>
    <w:rsid w:val="00566421"/>
    <w:rsid w:val="00566704"/>
    <w:rsid w:val="005669E5"/>
    <w:rsid w:val="00566E37"/>
    <w:rsid w:val="00567C07"/>
    <w:rsid w:val="005708CB"/>
    <w:rsid w:val="0057108B"/>
    <w:rsid w:val="00571351"/>
    <w:rsid w:val="00571CDB"/>
    <w:rsid w:val="005729E2"/>
    <w:rsid w:val="005737A1"/>
    <w:rsid w:val="0057390D"/>
    <w:rsid w:val="00574241"/>
    <w:rsid w:val="00574D48"/>
    <w:rsid w:val="00576248"/>
    <w:rsid w:val="00577BF7"/>
    <w:rsid w:val="005807C7"/>
    <w:rsid w:val="005817B1"/>
    <w:rsid w:val="00581937"/>
    <w:rsid w:val="005826AD"/>
    <w:rsid w:val="00584369"/>
    <w:rsid w:val="005844BC"/>
    <w:rsid w:val="0058530A"/>
    <w:rsid w:val="005862DF"/>
    <w:rsid w:val="00586DA3"/>
    <w:rsid w:val="005870D5"/>
    <w:rsid w:val="00587671"/>
    <w:rsid w:val="0059072C"/>
    <w:rsid w:val="00591B16"/>
    <w:rsid w:val="00591BF8"/>
    <w:rsid w:val="00591DFE"/>
    <w:rsid w:val="005922A9"/>
    <w:rsid w:val="005925ED"/>
    <w:rsid w:val="0059278A"/>
    <w:rsid w:val="00592F5F"/>
    <w:rsid w:val="00594485"/>
    <w:rsid w:val="00594CE6"/>
    <w:rsid w:val="005951D0"/>
    <w:rsid w:val="005956DF"/>
    <w:rsid w:val="00596572"/>
    <w:rsid w:val="005967FA"/>
    <w:rsid w:val="005971DF"/>
    <w:rsid w:val="00597A64"/>
    <w:rsid w:val="005A0219"/>
    <w:rsid w:val="005A0618"/>
    <w:rsid w:val="005A0730"/>
    <w:rsid w:val="005A0D66"/>
    <w:rsid w:val="005A15D9"/>
    <w:rsid w:val="005A1EA8"/>
    <w:rsid w:val="005A1F33"/>
    <w:rsid w:val="005A1F76"/>
    <w:rsid w:val="005A2058"/>
    <w:rsid w:val="005A3CDD"/>
    <w:rsid w:val="005A6E91"/>
    <w:rsid w:val="005A759D"/>
    <w:rsid w:val="005A76BE"/>
    <w:rsid w:val="005A7734"/>
    <w:rsid w:val="005A7B98"/>
    <w:rsid w:val="005B05BA"/>
    <w:rsid w:val="005B15E0"/>
    <w:rsid w:val="005B1695"/>
    <w:rsid w:val="005B2980"/>
    <w:rsid w:val="005B4C43"/>
    <w:rsid w:val="005B4F65"/>
    <w:rsid w:val="005B52FE"/>
    <w:rsid w:val="005B57A0"/>
    <w:rsid w:val="005B5F2A"/>
    <w:rsid w:val="005B630B"/>
    <w:rsid w:val="005B7A5C"/>
    <w:rsid w:val="005C0363"/>
    <w:rsid w:val="005C12D6"/>
    <w:rsid w:val="005C20C4"/>
    <w:rsid w:val="005C227A"/>
    <w:rsid w:val="005C29BA"/>
    <w:rsid w:val="005C3173"/>
    <w:rsid w:val="005C442D"/>
    <w:rsid w:val="005C4A97"/>
    <w:rsid w:val="005C4F4D"/>
    <w:rsid w:val="005C5660"/>
    <w:rsid w:val="005C5A1D"/>
    <w:rsid w:val="005C5BA3"/>
    <w:rsid w:val="005C5D1D"/>
    <w:rsid w:val="005C7680"/>
    <w:rsid w:val="005C7A9E"/>
    <w:rsid w:val="005C7B0C"/>
    <w:rsid w:val="005C7D0D"/>
    <w:rsid w:val="005D03A4"/>
    <w:rsid w:val="005D0848"/>
    <w:rsid w:val="005D0C32"/>
    <w:rsid w:val="005D1606"/>
    <w:rsid w:val="005D1F8B"/>
    <w:rsid w:val="005D21DA"/>
    <w:rsid w:val="005D255A"/>
    <w:rsid w:val="005D2826"/>
    <w:rsid w:val="005D3C82"/>
    <w:rsid w:val="005D408A"/>
    <w:rsid w:val="005D4449"/>
    <w:rsid w:val="005D4FC4"/>
    <w:rsid w:val="005D547E"/>
    <w:rsid w:val="005D5AA6"/>
    <w:rsid w:val="005D648F"/>
    <w:rsid w:val="005D69CC"/>
    <w:rsid w:val="005D6CED"/>
    <w:rsid w:val="005D7443"/>
    <w:rsid w:val="005D7F60"/>
    <w:rsid w:val="005E0BA4"/>
    <w:rsid w:val="005E0C77"/>
    <w:rsid w:val="005E19EF"/>
    <w:rsid w:val="005E1C06"/>
    <w:rsid w:val="005E3725"/>
    <w:rsid w:val="005E3C05"/>
    <w:rsid w:val="005E3C28"/>
    <w:rsid w:val="005E5842"/>
    <w:rsid w:val="005F011F"/>
    <w:rsid w:val="005F0622"/>
    <w:rsid w:val="005F08C1"/>
    <w:rsid w:val="005F08F1"/>
    <w:rsid w:val="005F0D25"/>
    <w:rsid w:val="005F170C"/>
    <w:rsid w:val="005F17EA"/>
    <w:rsid w:val="005F27C8"/>
    <w:rsid w:val="005F2F9B"/>
    <w:rsid w:val="005F3464"/>
    <w:rsid w:val="005F3942"/>
    <w:rsid w:val="005F55FF"/>
    <w:rsid w:val="005F5ED6"/>
    <w:rsid w:val="005F660B"/>
    <w:rsid w:val="005F6A93"/>
    <w:rsid w:val="005F6BA9"/>
    <w:rsid w:val="005F6E6A"/>
    <w:rsid w:val="00600070"/>
    <w:rsid w:val="006017E2"/>
    <w:rsid w:val="00601A34"/>
    <w:rsid w:val="00601AF2"/>
    <w:rsid w:val="006020B3"/>
    <w:rsid w:val="006024AD"/>
    <w:rsid w:val="00602EAA"/>
    <w:rsid w:val="00604A0E"/>
    <w:rsid w:val="00604DB8"/>
    <w:rsid w:val="00604FC0"/>
    <w:rsid w:val="00605031"/>
    <w:rsid w:val="006062C3"/>
    <w:rsid w:val="0060698B"/>
    <w:rsid w:val="0060700C"/>
    <w:rsid w:val="006078E7"/>
    <w:rsid w:val="00607E5D"/>
    <w:rsid w:val="00611943"/>
    <w:rsid w:val="0061388C"/>
    <w:rsid w:val="00614147"/>
    <w:rsid w:val="00615297"/>
    <w:rsid w:val="006152DC"/>
    <w:rsid w:val="00615FCF"/>
    <w:rsid w:val="0061675B"/>
    <w:rsid w:val="006169B4"/>
    <w:rsid w:val="00617B82"/>
    <w:rsid w:val="0062270F"/>
    <w:rsid w:val="00622762"/>
    <w:rsid w:val="00622F5A"/>
    <w:rsid w:val="00624A02"/>
    <w:rsid w:val="00624BAD"/>
    <w:rsid w:val="00626D35"/>
    <w:rsid w:val="00626FB3"/>
    <w:rsid w:val="0063019D"/>
    <w:rsid w:val="00630442"/>
    <w:rsid w:val="00631419"/>
    <w:rsid w:val="00632B07"/>
    <w:rsid w:val="00633209"/>
    <w:rsid w:val="00633328"/>
    <w:rsid w:val="00635046"/>
    <w:rsid w:val="006353C4"/>
    <w:rsid w:val="00635BB8"/>
    <w:rsid w:val="00636420"/>
    <w:rsid w:val="006374B4"/>
    <w:rsid w:val="00637CDB"/>
    <w:rsid w:val="00637CE9"/>
    <w:rsid w:val="006407FE"/>
    <w:rsid w:val="00640F8C"/>
    <w:rsid w:val="00641915"/>
    <w:rsid w:val="00642AA4"/>
    <w:rsid w:val="006432FD"/>
    <w:rsid w:val="0064440E"/>
    <w:rsid w:val="00644952"/>
    <w:rsid w:val="0064515F"/>
    <w:rsid w:val="00646B80"/>
    <w:rsid w:val="00651A82"/>
    <w:rsid w:val="00652F36"/>
    <w:rsid w:val="0065366A"/>
    <w:rsid w:val="00654FA2"/>
    <w:rsid w:val="00655548"/>
    <w:rsid w:val="006561B9"/>
    <w:rsid w:val="00657599"/>
    <w:rsid w:val="00657879"/>
    <w:rsid w:val="00660120"/>
    <w:rsid w:val="00661153"/>
    <w:rsid w:val="00661368"/>
    <w:rsid w:val="0066258F"/>
    <w:rsid w:val="006650D8"/>
    <w:rsid w:val="006651CE"/>
    <w:rsid w:val="0066524C"/>
    <w:rsid w:val="00666114"/>
    <w:rsid w:val="0066721D"/>
    <w:rsid w:val="00667EEF"/>
    <w:rsid w:val="00670108"/>
    <w:rsid w:val="0067064F"/>
    <w:rsid w:val="00672C61"/>
    <w:rsid w:val="0067318D"/>
    <w:rsid w:val="006732F5"/>
    <w:rsid w:val="00673B4A"/>
    <w:rsid w:val="00674447"/>
    <w:rsid w:val="00674B80"/>
    <w:rsid w:val="006753E2"/>
    <w:rsid w:val="0067613E"/>
    <w:rsid w:val="006764DB"/>
    <w:rsid w:val="00676C15"/>
    <w:rsid w:val="00676CCA"/>
    <w:rsid w:val="006775E1"/>
    <w:rsid w:val="00677A57"/>
    <w:rsid w:val="00677B4A"/>
    <w:rsid w:val="00677F4B"/>
    <w:rsid w:val="0068169C"/>
    <w:rsid w:val="00681F92"/>
    <w:rsid w:val="006824DE"/>
    <w:rsid w:val="00682701"/>
    <w:rsid w:val="006827B8"/>
    <w:rsid w:val="006844A8"/>
    <w:rsid w:val="006845B7"/>
    <w:rsid w:val="006849BF"/>
    <w:rsid w:val="006862CD"/>
    <w:rsid w:val="006864CC"/>
    <w:rsid w:val="00686F56"/>
    <w:rsid w:val="006875FA"/>
    <w:rsid w:val="00687868"/>
    <w:rsid w:val="00687B0E"/>
    <w:rsid w:val="00687BA5"/>
    <w:rsid w:val="006915EF"/>
    <w:rsid w:val="00691644"/>
    <w:rsid w:val="006917AE"/>
    <w:rsid w:val="00692A0E"/>
    <w:rsid w:val="00692CCA"/>
    <w:rsid w:val="006938D3"/>
    <w:rsid w:val="00693A96"/>
    <w:rsid w:val="00693C32"/>
    <w:rsid w:val="00693E33"/>
    <w:rsid w:val="00694433"/>
    <w:rsid w:val="00695020"/>
    <w:rsid w:val="006954D9"/>
    <w:rsid w:val="00696015"/>
    <w:rsid w:val="0069637A"/>
    <w:rsid w:val="00696B47"/>
    <w:rsid w:val="00696CB6"/>
    <w:rsid w:val="0069747F"/>
    <w:rsid w:val="006A0166"/>
    <w:rsid w:val="006A12CD"/>
    <w:rsid w:val="006A1C5F"/>
    <w:rsid w:val="006A2E21"/>
    <w:rsid w:val="006A392B"/>
    <w:rsid w:val="006A3B8D"/>
    <w:rsid w:val="006A3D59"/>
    <w:rsid w:val="006A42DB"/>
    <w:rsid w:val="006A5C56"/>
    <w:rsid w:val="006A5DD8"/>
    <w:rsid w:val="006A5FF9"/>
    <w:rsid w:val="006A6768"/>
    <w:rsid w:val="006A6BF4"/>
    <w:rsid w:val="006A71AB"/>
    <w:rsid w:val="006A7609"/>
    <w:rsid w:val="006A7AC9"/>
    <w:rsid w:val="006B00B8"/>
    <w:rsid w:val="006B0226"/>
    <w:rsid w:val="006B155F"/>
    <w:rsid w:val="006B224E"/>
    <w:rsid w:val="006B2D96"/>
    <w:rsid w:val="006B3843"/>
    <w:rsid w:val="006B4588"/>
    <w:rsid w:val="006B485A"/>
    <w:rsid w:val="006B52C0"/>
    <w:rsid w:val="006B5F8A"/>
    <w:rsid w:val="006B6C27"/>
    <w:rsid w:val="006B6D43"/>
    <w:rsid w:val="006B7462"/>
    <w:rsid w:val="006C060C"/>
    <w:rsid w:val="006C11F3"/>
    <w:rsid w:val="006C1A7D"/>
    <w:rsid w:val="006C1BFB"/>
    <w:rsid w:val="006C1CC2"/>
    <w:rsid w:val="006C490D"/>
    <w:rsid w:val="006C4BEC"/>
    <w:rsid w:val="006C4CFF"/>
    <w:rsid w:val="006C5045"/>
    <w:rsid w:val="006C51A1"/>
    <w:rsid w:val="006C64C6"/>
    <w:rsid w:val="006C689A"/>
    <w:rsid w:val="006C74B7"/>
    <w:rsid w:val="006D00B4"/>
    <w:rsid w:val="006D10E7"/>
    <w:rsid w:val="006D2519"/>
    <w:rsid w:val="006D3012"/>
    <w:rsid w:val="006D3CB4"/>
    <w:rsid w:val="006D441F"/>
    <w:rsid w:val="006D5996"/>
    <w:rsid w:val="006D59A0"/>
    <w:rsid w:val="006D672C"/>
    <w:rsid w:val="006D6DDE"/>
    <w:rsid w:val="006D7826"/>
    <w:rsid w:val="006E0280"/>
    <w:rsid w:val="006E39FD"/>
    <w:rsid w:val="006E3BBC"/>
    <w:rsid w:val="006E6377"/>
    <w:rsid w:val="006E6E6D"/>
    <w:rsid w:val="006E7AD7"/>
    <w:rsid w:val="006E7E02"/>
    <w:rsid w:val="006F16A0"/>
    <w:rsid w:val="006F1F77"/>
    <w:rsid w:val="006F3A17"/>
    <w:rsid w:val="006F54EC"/>
    <w:rsid w:val="006F5CAE"/>
    <w:rsid w:val="006F65D2"/>
    <w:rsid w:val="006F6839"/>
    <w:rsid w:val="006F6B1B"/>
    <w:rsid w:val="006F72DB"/>
    <w:rsid w:val="006F752F"/>
    <w:rsid w:val="006F76BC"/>
    <w:rsid w:val="006F7FAA"/>
    <w:rsid w:val="00700A11"/>
    <w:rsid w:val="0070171F"/>
    <w:rsid w:val="007038B1"/>
    <w:rsid w:val="00703C73"/>
    <w:rsid w:val="00703D0E"/>
    <w:rsid w:val="00704613"/>
    <w:rsid w:val="00704A54"/>
    <w:rsid w:val="007054DE"/>
    <w:rsid w:val="007067F4"/>
    <w:rsid w:val="00707269"/>
    <w:rsid w:val="00710CC2"/>
    <w:rsid w:val="007113A9"/>
    <w:rsid w:val="007115FA"/>
    <w:rsid w:val="00711A39"/>
    <w:rsid w:val="007121A2"/>
    <w:rsid w:val="007123B8"/>
    <w:rsid w:val="0071279B"/>
    <w:rsid w:val="007138AC"/>
    <w:rsid w:val="00714A3B"/>
    <w:rsid w:val="00714B8E"/>
    <w:rsid w:val="00716C9D"/>
    <w:rsid w:val="00717F21"/>
    <w:rsid w:val="00720B14"/>
    <w:rsid w:val="007217F5"/>
    <w:rsid w:val="0072190A"/>
    <w:rsid w:val="00721BA6"/>
    <w:rsid w:val="00721BB3"/>
    <w:rsid w:val="00722761"/>
    <w:rsid w:val="007228B8"/>
    <w:rsid w:val="007248CD"/>
    <w:rsid w:val="00724A2A"/>
    <w:rsid w:val="007255EB"/>
    <w:rsid w:val="00725B21"/>
    <w:rsid w:val="007264CD"/>
    <w:rsid w:val="00726DA8"/>
    <w:rsid w:val="00727142"/>
    <w:rsid w:val="007301D3"/>
    <w:rsid w:val="007303E8"/>
    <w:rsid w:val="00730C8A"/>
    <w:rsid w:val="00731B76"/>
    <w:rsid w:val="00731C2D"/>
    <w:rsid w:val="00733131"/>
    <w:rsid w:val="00733978"/>
    <w:rsid w:val="00733A90"/>
    <w:rsid w:val="00733C93"/>
    <w:rsid w:val="0073418D"/>
    <w:rsid w:val="0073572D"/>
    <w:rsid w:val="00735895"/>
    <w:rsid w:val="007358A2"/>
    <w:rsid w:val="0073747C"/>
    <w:rsid w:val="00737845"/>
    <w:rsid w:val="00737A1E"/>
    <w:rsid w:val="00737BB3"/>
    <w:rsid w:val="00737EC5"/>
    <w:rsid w:val="00740D2E"/>
    <w:rsid w:val="00741D99"/>
    <w:rsid w:val="00741EA4"/>
    <w:rsid w:val="0074227A"/>
    <w:rsid w:val="007447D8"/>
    <w:rsid w:val="00745A85"/>
    <w:rsid w:val="0074609B"/>
    <w:rsid w:val="00746295"/>
    <w:rsid w:val="007463BA"/>
    <w:rsid w:val="00746A8A"/>
    <w:rsid w:val="00750E98"/>
    <w:rsid w:val="007528DC"/>
    <w:rsid w:val="0075364A"/>
    <w:rsid w:val="0075379A"/>
    <w:rsid w:val="0075591B"/>
    <w:rsid w:val="00755AF8"/>
    <w:rsid w:val="0075628D"/>
    <w:rsid w:val="0075647C"/>
    <w:rsid w:val="00756FAC"/>
    <w:rsid w:val="00757417"/>
    <w:rsid w:val="00757DC3"/>
    <w:rsid w:val="00760296"/>
    <w:rsid w:val="00760B06"/>
    <w:rsid w:val="00763054"/>
    <w:rsid w:val="007630DB"/>
    <w:rsid w:val="00763A2F"/>
    <w:rsid w:val="0076501A"/>
    <w:rsid w:val="0076548A"/>
    <w:rsid w:val="00765778"/>
    <w:rsid w:val="00766A5E"/>
    <w:rsid w:val="00766CD4"/>
    <w:rsid w:val="00767176"/>
    <w:rsid w:val="00767278"/>
    <w:rsid w:val="00770259"/>
    <w:rsid w:val="0077299B"/>
    <w:rsid w:val="00772C85"/>
    <w:rsid w:val="0077383E"/>
    <w:rsid w:val="00773EB2"/>
    <w:rsid w:val="00774203"/>
    <w:rsid w:val="00775341"/>
    <w:rsid w:val="0077618C"/>
    <w:rsid w:val="00776329"/>
    <w:rsid w:val="00777E6D"/>
    <w:rsid w:val="007801DF"/>
    <w:rsid w:val="00783FE8"/>
    <w:rsid w:val="00784972"/>
    <w:rsid w:val="00785C28"/>
    <w:rsid w:val="007860DA"/>
    <w:rsid w:val="007864D5"/>
    <w:rsid w:val="00787194"/>
    <w:rsid w:val="00787891"/>
    <w:rsid w:val="00790824"/>
    <w:rsid w:val="00790C37"/>
    <w:rsid w:val="00790ED8"/>
    <w:rsid w:val="0079121A"/>
    <w:rsid w:val="00791A73"/>
    <w:rsid w:val="00791AD7"/>
    <w:rsid w:val="00791C7E"/>
    <w:rsid w:val="00792B90"/>
    <w:rsid w:val="0079362A"/>
    <w:rsid w:val="0079409C"/>
    <w:rsid w:val="00794467"/>
    <w:rsid w:val="00794884"/>
    <w:rsid w:val="0079567D"/>
    <w:rsid w:val="007956F8"/>
    <w:rsid w:val="0079575B"/>
    <w:rsid w:val="007958D9"/>
    <w:rsid w:val="00795944"/>
    <w:rsid w:val="007961DA"/>
    <w:rsid w:val="00796446"/>
    <w:rsid w:val="0079742F"/>
    <w:rsid w:val="007975D7"/>
    <w:rsid w:val="00797CC5"/>
    <w:rsid w:val="00797D60"/>
    <w:rsid w:val="007A0A6F"/>
    <w:rsid w:val="007A156B"/>
    <w:rsid w:val="007A1A06"/>
    <w:rsid w:val="007A24CD"/>
    <w:rsid w:val="007A2822"/>
    <w:rsid w:val="007A2EB6"/>
    <w:rsid w:val="007A2F34"/>
    <w:rsid w:val="007A5093"/>
    <w:rsid w:val="007A5533"/>
    <w:rsid w:val="007A556C"/>
    <w:rsid w:val="007A6A1F"/>
    <w:rsid w:val="007A7336"/>
    <w:rsid w:val="007B022B"/>
    <w:rsid w:val="007B028D"/>
    <w:rsid w:val="007B075F"/>
    <w:rsid w:val="007B10B4"/>
    <w:rsid w:val="007B30FA"/>
    <w:rsid w:val="007B34A9"/>
    <w:rsid w:val="007B3502"/>
    <w:rsid w:val="007B360F"/>
    <w:rsid w:val="007B48E4"/>
    <w:rsid w:val="007B5919"/>
    <w:rsid w:val="007B596E"/>
    <w:rsid w:val="007B7103"/>
    <w:rsid w:val="007C0520"/>
    <w:rsid w:val="007C0B67"/>
    <w:rsid w:val="007C25D8"/>
    <w:rsid w:val="007C2BDA"/>
    <w:rsid w:val="007C3235"/>
    <w:rsid w:val="007C4265"/>
    <w:rsid w:val="007C45F8"/>
    <w:rsid w:val="007C68AE"/>
    <w:rsid w:val="007C7D1B"/>
    <w:rsid w:val="007D1356"/>
    <w:rsid w:val="007D1707"/>
    <w:rsid w:val="007D1897"/>
    <w:rsid w:val="007D3374"/>
    <w:rsid w:val="007D406C"/>
    <w:rsid w:val="007D40F4"/>
    <w:rsid w:val="007D43EA"/>
    <w:rsid w:val="007D4431"/>
    <w:rsid w:val="007D521B"/>
    <w:rsid w:val="007D5878"/>
    <w:rsid w:val="007D5A18"/>
    <w:rsid w:val="007D6659"/>
    <w:rsid w:val="007D7389"/>
    <w:rsid w:val="007D74C3"/>
    <w:rsid w:val="007E0330"/>
    <w:rsid w:val="007E04F5"/>
    <w:rsid w:val="007E146E"/>
    <w:rsid w:val="007E1B5A"/>
    <w:rsid w:val="007E1F19"/>
    <w:rsid w:val="007E255B"/>
    <w:rsid w:val="007E3EB8"/>
    <w:rsid w:val="007E3F41"/>
    <w:rsid w:val="007E5534"/>
    <w:rsid w:val="007E56B4"/>
    <w:rsid w:val="007E5CFC"/>
    <w:rsid w:val="007E5DBB"/>
    <w:rsid w:val="007E60A6"/>
    <w:rsid w:val="007E6242"/>
    <w:rsid w:val="007E6C2E"/>
    <w:rsid w:val="007E6E81"/>
    <w:rsid w:val="007F02C8"/>
    <w:rsid w:val="007F20E9"/>
    <w:rsid w:val="007F4F71"/>
    <w:rsid w:val="007F5784"/>
    <w:rsid w:val="007F5CE3"/>
    <w:rsid w:val="007F61CE"/>
    <w:rsid w:val="007F6C3F"/>
    <w:rsid w:val="007F7382"/>
    <w:rsid w:val="007F7D2F"/>
    <w:rsid w:val="0080155C"/>
    <w:rsid w:val="008023EA"/>
    <w:rsid w:val="00802425"/>
    <w:rsid w:val="0080291C"/>
    <w:rsid w:val="00802D6B"/>
    <w:rsid w:val="00805B2B"/>
    <w:rsid w:val="00806305"/>
    <w:rsid w:val="00806FA8"/>
    <w:rsid w:val="008076CB"/>
    <w:rsid w:val="00807A85"/>
    <w:rsid w:val="00807CF8"/>
    <w:rsid w:val="00811A8B"/>
    <w:rsid w:val="00811CA9"/>
    <w:rsid w:val="00811E25"/>
    <w:rsid w:val="00812431"/>
    <w:rsid w:val="00813750"/>
    <w:rsid w:val="00817090"/>
    <w:rsid w:val="008170C9"/>
    <w:rsid w:val="008170F4"/>
    <w:rsid w:val="00817567"/>
    <w:rsid w:val="0081786B"/>
    <w:rsid w:val="008212CB"/>
    <w:rsid w:val="00821834"/>
    <w:rsid w:val="00821AE9"/>
    <w:rsid w:val="00821EB6"/>
    <w:rsid w:val="00822629"/>
    <w:rsid w:val="00822E0D"/>
    <w:rsid w:val="00823679"/>
    <w:rsid w:val="00824303"/>
    <w:rsid w:val="008253FD"/>
    <w:rsid w:val="00825646"/>
    <w:rsid w:val="008259BE"/>
    <w:rsid w:val="00825CED"/>
    <w:rsid w:val="00826498"/>
    <w:rsid w:val="00826AE4"/>
    <w:rsid w:val="0082799D"/>
    <w:rsid w:val="00830389"/>
    <w:rsid w:val="008308AB"/>
    <w:rsid w:val="00830907"/>
    <w:rsid w:val="008309BC"/>
    <w:rsid w:val="00831000"/>
    <w:rsid w:val="008313D7"/>
    <w:rsid w:val="00831B55"/>
    <w:rsid w:val="00831B88"/>
    <w:rsid w:val="00832341"/>
    <w:rsid w:val="00832A6E"/>
    <w:rsid w:val="00833520"/>
    <w:rsid w:val="008335D4"/>
    <w:rsid w:val="00833C7E"/>
    <w:rsid w:val="00834041"/>
    <w:rsid w:val="00834838"/>
    <w:rsid w:val="00834A72"/>
    <w:rsid w:val="0083530A"/>
    <w:rsid w:val="0083558B"/>
    <w:rsid w:val="008358A2"/>
    <w:rsid w:val="008363DA"/>
    <w:rsid w:val="0083664A"/>
    <w:rsid w:val="00840040"/>
    <w:rsid w:val="008410B2"/>
    <w:rsid w:val="0084233B"/>
    <w:rsid w:val="00842F47"/>
    <w:rsid w:val="008430A0"/>
    <w:rsid w:val="00843B5E"/>
    <w:rsid w:val="00843E87"/>
    <w:rsid w:val="008446A1"/>
    <w:rsid w:val="00844D47"/>
    <w:rsid w:val="00844D9F"/>
    <w:rsid w:val="00844F93"/>
    <w:rsid w:val="0084570D"/>
    <w:rsid w:val="0084591F"/>
    <w:rsid w:val="00846834"/>
    <w:rsid w:val="00846FBA"/>
    <w:rsid w:val="0084762F"/>
    <w:rsid w:val="00847B36"/>
    <w:rsid w:val="00850D10"/>
    <w:rsid w:val="00852B66"/>
    <w:rsid w:val="00852E73"/>
    <w:rsid w:val="00854123"/>
    <w:rsid w:val="00855F8C"/>
    <w:rsid w:val="0085628B"/>
    <w:rsid w:val="008564FC"/>
    <w:rsid w:val="00856510"/>
    <w:rsid w:val="008571E4"/>
    <w:rsid w:val="008573C9"/>
    <w:rsid w:val="00857F11"/>
    <w:rsid w:val="00860088"/>
    <w:rsid w:val="0086033A"/>
    <w:rsid w:val="0086059E"/>
    <w:rsid w:val="008606E5"/>
    <w:rsid w:val="00860766"/>
    <w:rsid w:val="00860AA9"/>
    <w:rsid w:val="00860D7A"/>
    <w:rsid w:val="00860F0E"/>
    <w:rsid w:val="00861E79"/>
    <w:rsid w:val="00862622"/>
    <w:rsid w:val="00863AD1"/>
    <w:rsid w:val="00863B30"/>
    <w:rsid w:val="00866177"/>
    <w:rsid w:val="00870E62"/>
    <w:rsid w:val="00872B3E"/>
    <w:rsid w:val="00872C72"/>
    <w:rsid w:val="00873459"/>
    <w:rsid w:val="0087363B"/>
    <w:rsid w:val="008737F0"/>
    <w:rsid w:val="00873D2F"/>
    <w:rsid w:val="00874E0C"/>
    <w:rsid w:val="00875591"/>
    <w:rsid w:val="00875C58"/>
    <w:rsid w:val="00875F42"/>
    <w:rsid w:val="00876217"/>
    <w:rsid w:val="00876750"/>
    <w:rsid w:val="00877BFE"/>
    <w:rsid w:val="00881594"/>
    <w:rsid w:val="00882409"/>
    <w:rsid w:val="00884FAF"/>
    <w:rsid w:val="0088538C"/>
    <w:rsid w:val="00885717"/>
    <w:rsid w:val="00885D29"/>
    <w:rsid w:val="00886549"/>
    <w:rsid w:val="00886553"/>
    <w:rsid w:val="00886BF8"/>
    <w:rsid w:val="00886EF2"/>
    <w:rsid w:val="008905F7"/>
    <w:rsid w:val="00890961"/>
    <w:rsid w:val="00891B9D"/>
    <w:rsid w:val="00892BE2"/>
    <w:rsid w:val="008931EF"/>
    <w:rsid w:val="00893B16"/>
    <w:rsid w:val="00893D56"/>
    <w:rsid w:val="00893DAC"/>
    <w:rsid w:val="00895341"/>
    <w:rsid w:val="00895758"/>
    <w:rsid w:val="0089667F"/>
    <w:rsid w:val="00896F8B"/>
    <w:rsid w:val="00897673"/>
    <w:rsid w:val="008976B8"/>
    <w:rsid w:val="00897C10"/>
    <w:rsid w:val="008A01E6"/>
    <w:rsid w:val="008A094C"/>
    <w:rsid w:val="008A1461"/>
    <w:rsid w:val="008A2907"/>
    <w:rsid w:val="008A2C76"/>
    <w:rsid w:val="008A3FD5"/>
    <w:rsid w:val="008A4254"/>
    <w:rsid w:val="008A5803"/>
    <w:rsid w:val="008A5BE1"/>
    <w:rsid w:val="008A67AB"/>
    <w:rsid w:val="008A7729"/>
    <w:rsid w:val="008B056C"/>
    <w:rsid w:val="008B1161"/>
    <w:rsid w:val="008B157B"/>
    <w:rsid w:val="008B16A3"/>
    <w:rsid w:val="008B1F70"/>
    <w:rsid w:val="008B2471"/>
    <w:rsid w:val="008B296E"/>
    <w:rsid w:val="008B2D06"/>
    <w:rsid w:val="008B3250"/>
    <w:rsid w:val="008B36FA"/>
    <w:rsid w:val="008B46BA"/>
    <w:rsid w:val="008B4A0C"/>
    <w:rsid w:val="008B59E7"/>
    <w:rsid w:val="008B6487"/>
    <w:rsid w:val="008B718A"/>
    <w:rsid w:val="008B7DA4"/>
    <w:rsid w:val="008C0730"/>
    <w:rsid w:val="008C092B"/>
    <w:rsid w:val="008C0BD9"/>
    <w:rsid w:val="008C0D7B"/>
    <w:rsid w:val="008C0FAD"/>
    <w:rsid w:val="008C1466"/>
    <w:rsid w:val="008C15D5"/>
    <w:rsid w:val="008C2C07"/>
    <w:rsid w:val="008C4134"/>
    <w:rsid w:val="008C41C5"/>
    <w:rsid w:val="008C48D1"/>
    <w:rsid w:val="008C543B"/>
    <w:rsid w:val="008C5760"/>
    <w:rsid w:val="008C6007"/>
    <w:rsid w:val="008C62BD"/>
    <w:rsid w:val="008C6705"/>
    <w:rsid w:val="008C6B34"/>
    <w:rsid w:val="008C6DA1"/>
    <w:rsid w:val="008D0D75"/>
    <w:rsid w:val="008D1023"/>
    <w:rsid w:val="008D189D"/>
    <w:rsid w:val="008D1FF3"/>
    <w:rsid w:val="008D26D3"/>
    <w:rsid w:val="008D46E8"/>
    <w:rsid w:val="008D47EB"/>
    <w:rsid w:val="008D5943"/>
    <w:rsid w:val="008D5B0B"/>
    <w:rsid w:val="008D6639"/>
    <w:rsid w:val="008E0899"/>
    <w:rsid w:val="008E16F5"/>
    <w:rsid w:val="008E1A59"/>
    <w:rsid w:val="008E2704"/>
    <w:rsid w:val="008E2D27"/>
    <w:rsid w:val="008E3654"/>
    <w:rsid w:val="008E55E6"/>
    <w:rsid w:val="008E5C50"/>
    <w:rsid w:val="008E698B"/>
    <w:rsid w:val="008E78E3"/>
    <w:rsid w:val="008E7993"/>
    <w:rsid w:val="008E7E34"/>
    <w:rsid w:val="008E7E8F"/>
    <w:rsid w:val="008E7F7B"/>
    <w:rsid w:val="008F169D"/>
    <w:rsid w:val="008F1D0E"/>
    <w:rsid w:val="008F2EDE"/>
    <w:rsid w:val="008F2F5E"/>
    <w:rsid w:val="008F3161"/>
    <w:rsid w:val="008F32F8"/>
    <w:rsid w:val="008F3BA0"/>
    <w:rsid w:val="008F479E"/>
    <w:rsid w:val="008F5358"/>
    <w:rsid w:val="008F5A6C"/>
    <w:rsid w:val="008F6F98"/>
    <w:rsid w:val="008F7E1C"/>
    <w:rsid w:val="00900C1C"/>
    <w:rsid w:val="00901EB5"/>
    <w:rsid w:val="0090264F"/>
    <w:rsid w:val="00904B2F"/>
    <w:rsid w:val="00904EB3"/>
    <w:rsid w:val="00904F67"/>
    <w:rsid w:val="0090516A"/>
    <w:rsid w:val="00905BB6"/>
    <w:rsid w:val="009065F6"/>
    <w:rsid w:val="00906CAB"/>
    <w:rsid w:val="009072BD"/>
    <w:rsid w:val="00907311"/>
    <w:rsid w:val="0090763A"/>
    <w:rsid w:val="00910AF8"/>
    <w:rsid w:val="00910E4A"/>
    <w:rsid w:val="00910EAD"/>
    <w:rsid w:val="00912A81"/>
    <w:rsid w:val="00913643"/>
    <w:rsid w:val="00914D16"/>
    <w:rsid w:val="00916D69"/>
    <w:rsid w:val="00916FC8"/>
    <w:rsid w:val="009171D0"/>
    <w:rsid w:val="00920088"/>
    <w:rsid w:val="009203B6"/>
    <w:rsid w:val="0092137C"/>
    <w:rsid w:val="009217DE"/>
    <w:rsid w:val="00921AB4"/>
    <w:rsid w:val="00921D86"/>
    <w:rsid w:val="00922D9C"/>
    <w:rsid w:val="00923A5A"/>
    <w:rsid w:val="00925A89"/>
    <w:rsid w:val="00926F13"/>
    <w:rsid w:val="00927788"/>
    <w:rsid w:val="00927A9B"/>
    <w:rsid w:val="00930DD9"/>
    <w:rsid w:val="009311D6"/>
    <w:rsid w:val="0093140B"/>
    <w:rsid w:val="009320EE"/>
    <w:rsid w:val="009329CD"/>
    <w:rsid w:val="00932B64"/>
    <w:rsid w:val="00933C18"/>
    <w:rsid w:val="00933DF2"/>
    <w:rsid w:val="00935046"/>
    <w:rsid w:val="0093559E"/>
    <w:rsid w:val="00935D84"/>
    <w:rsid w:val="009361F0"/>
    <w:rsid w:val="009365DD"/>
    <w:rsid w:val="00936B43"/>
    <w:rsid w:val="009370D2"/>
    <w:rsid w:val="009407C1"/>
    <w:rsid w:val="009414E1"/>
    <w:rsid w:val="0094168E"/>
    <w:rsid w:val="00941A3B"/>
    <w:rsid w:val="00941F0F"/>
    <w:rsid w:val="009424E2"/>
    <w:rsid w:val="00942BD1"/>
    <w:rsid w:val="00943D46"/>
    <w:rsid w:val="00944768"/>
    <w:rsid w:val="00944D1A"/>
    <w:rsid w:val="00944F8B"/>
    <w:rsid w:val="00946608"/>
    <w:rsid w:val="0094780D"/>
    <w:rsid w:val="00951534"/>
    <w:rsid w:val="009517A7"/>
    <w:rsid w:val="0095223E"/>
    <w:rsid w:val="00952346"/>
    <w:rsid w:val="0095396D"/>
    <w:rsid w:val="00953BBB"/>
    <w:rsid w:val="009541C8"/>
    <w:rsid w:val="00954F28"/>
    <w:rsid w:val="00955B25"/>
    <w:rsid w:val="009563D3"/>
    <w:rsid w:val="00956FF2"/>
    <w:rsid w:val="0095729D"/>
    <w:rsid w:val="00960166"/>
    <w:rsid w:val="009608F4"/>
    <w:rsid w:val="00960E5F"/>
    <w:rsid w:val="00960EA9"/>
    <w:rsid w:val="00960FF3"/>
    <w:rsid w:val="00961236"/>
    <w:rsid w:val="00961E61"/>
    <w:rsid w:val="009626AC"/>
    <w:rsid w:val="00962A18"/>
    <w:rsid w:val="0096313B"/>
    <w:rsid w:val="00963BF7"/>
    <w:rsid w:val="009641E2"/>
    <w:rsid w:val="0096485A"/>
    <w:rsid w:val="0096531A"/>
    <w:rsid w:val="00966C49"/>
    <w:rsid w:val="00967116"/>
    <w:rsid w:val="00967578"/>
    <w:rsid w:val="0097099B"/>
    <w:rsid w:val="0097143D"/>
    <w:rsid w:val="00971664"/>
    <w:rsid w:val="0097449A"/>
    <w:rsid w:val="00974DB4"/>
    <w:rsid w:val="00975B08"/>
    <w:rsid w:val="00976590"/>
    <w:rsid w:val="009806B9"/>
    <w:rsid w:val="00980899"/>
    <w:rsid w:val="00981083"/>
    <w:rsid w:val="009810F3"/>
    <w:rsid w:val="0098179B"/>
    <w:rsid w:val="00984F3F"/>
    <w:rsid w:val="00985720"/>
    <w:rsid w:val="009857F4"/>
    <w:rsid w:val="00986E0F"/>
    <w:rsid w:val="00987909"/>
    <w:rsid w:val="00990768"/>
    <w:rsid w:val="0099102B"/>
    <w:rsid w:val="00991174"/>
    <w:rsid w:val="0099149E"/>
    <w:rsid w:val="00995668"/>
    <w:rsid w:val="00995CF1"/>
    <w:rsid w:val="00996A3A"/>
    <w:rsid w:val="00996A59"/>
    <w:rsid w:val="00996C37"/>
    <w:rsid w:val="009A09B8"/>
    <w:rsid w:val="009A09C2"/>
    <w:rsid w:val="009A0A81"/>
    <w:rsid w:val="009A111D"/>
    <w:rsid w:val="009A3246"/>
    <w:rsid w:val="009A371E"/>
    <w:rsid w:val="009A5220"/>
    <w:rsid w:val="009A5D4D"/>
    <w:rsid w:val="009A6B92"/>
    <w:rsid w:val="009A7FD5"/>
    <w:rsid w:val="009B0308"/>
    <w:rsid w:val="009B3949"/>
    <w:rsid w:val="009B43E1"/>
    <w:rsid w:val="009B4A90"/>
    <w:rsid w:val="009B4B0B"/>
    <w:rsid w:val="009B56B5"/>
    <w:rsid w:val="009B6218"/>
    <w:rsid w:val="009B64F1"/>
    <w:rsid w:val="009B73B3"/>
    <w:rsid w:val="009C03D5"/>
    <w:rsid w:val="009C0739"/>
    <w:rsid w:val="009C094B"/>
    <w:rsid w:val="009C0EFD"/>
    <w:rsid w:val="009C1C4B"/>
    <w:rsid w:val="009C1E89"/>
    <w:rsid w:val="009C2840"/>
    <w:rsid w:val="009C2D69"/>
    <w:rsid w:val="009C2E9D"/>
    <w:rsid w:val="009C34EF"/>
    <w:rsid w:val="009C396D"/>
    <w:rsid w:val="009C4F28"/>
    <w:rsid w:val="009C52E4"/>
    <w:rsid w:val="009C5857"/>
    <w:rsid w:val="009C6AC7"/>
    <w:rsid w:val="009C6B72"/>
    <w:rsid w:val="009C71CB"/>
    <w:rsid w:val="009C7437"/>
    <w:rsid w:val="009C782E"/>
    <w:rsid w:val="009C7FCF"/>
    <w:rsid w:val="009D0BCC"/>
    <w:rsid w:val="009D126C"/>
    <w:rsid w:val="009D1524"/>
    <w:rsid w:val="009D25D2"/>
    <w:rsid w:val="009D28C7"/>
    <w:rsid w:val="009D363F"/>
    <w:rsid w:val="009D504F"/>
    <w:rsid w:val="009D586C"/>
    <w:rsid w:val="009D7170"/>
    <w:rsid w:val="009E03F0"/>
    <w:rsid w:val="009E11AA"/>
    <w:rsid w:val="009E1D98"/>
    <w:rsid w:val="009E2902"/>
    <w:rsid w:val="009E2E1F"/>
    <w:rsid w:val="009E2E80"/>
    <w:rsid w:val="009E3876"/>
    <w:rsid w:val="009E5532"/>
    <w:rsid w:val="009E5853"/>
    <w:rsid w:val="009E6B43"/>
    <w:rsid w:val="009E71EE"/>
    <w:rsid w:val="009F10C2"/>
    <w:rsid w:val="009F158B"/>
    <w:rsid w:val="009F19B9"/>
    <w:rsid w:val="009F24EA"/>
    <w:rsid w:val="009F45F5"/>
    <w:rsid w:val="009F4662"/>
    <w:rsid w:val="009F5244"/>
    <w:rsid w:val="009F53AF"/>
    <w:rsid w:val="009F5756"/>
    <w:rsid w:val="009F5CE1"/>
    <w:rsid w:val="009F64C1"/>
    <w:rsid w:val="009F753B"/>
    <w:rsid w:val="009F7693"/>
    <w:rsid w:val="009F7A9A"/>
    <w:rsid w:val="00A00787"/>
    <w:rsid w:val="00A00AE2"/>
    <w:rsid w:val="00A01AC9"/>
    <w:rsid w:val="00A02007"/>
    <w:rsid w:val="00A0204F"/>
    <w:rsid w:val="00A02682"/>
    <w:rsid w:val="00A02A3D"/>
    <w:rsid w:val="00A038C1"/>
    <w:rsid w:val="00A04327"/>
    <w:rsid w:val="00A057E9"/>
    <w:rsid w:val="00A05A60"/>
    <w:rsid w:val="00A063CF"/>
    <w:rsid w:val="00A06FDB"/>
    <w:rsid w:val="00A0747A"/>
    <w:rsid w:val="00A07FA0"/>
    <w:rsid w:val="00A1038C"/>
    <w:rsid w:val="00A109CA"/>
    <w:rsid w:val="00A121F7"/>
    <w:rsid w:val="00A12794"/>
    <w:rsid w:val="00A13266"/>
    <w:rsid w:val="00A132D1"/>
    <w:rsid w:val="00A167F4"/>
    <w:rsid w:val="00A17513"/>
    <w:rsid w:val="00A177CC"/>
    <w:rsid w:val="00A17DE1"/>
    <w:rsid w:val="00A204A8"/>
    <w:rsid w:val="00A20C3C"/>
    <w:rsid w:val="00A20F43"/>
    <w:rsid w:val="00A22324"/>
    <w:rsid w:val="00A247D1"/>
    <w:rsid w:val="00A25327"/>
    <w:rsid w:val="00A300F1"/>
    <w:rsid w:val="00A330F5"/>
    <w:rsid w:val="00A33157"/>
    <w:rsid w:val="00A333AA"/>
    <w:rsid w:val="00A33603"/>
    <w:rsid w:val="00A348B6"/>
    <w:rsid w:val="00A3559F"/>
    <w:rsid w:val="00A35D92"/>
    <w:rsid w:val="00A35DBB"/>
    <w:rsid w:val="00A363F6"/>
    <w:rsid w:val="00A3753D"/>
    <w:rsid w:val="00A37BAC"/>
    <w:rsid w:val="00A37CC2"/>
    <w:rsid w:val="00A400B4"/>
    <w:rsid w:val="00A41188"/>
    <w:rsid w:val="00A41542"/>
    <w:rsid w:val="00A41FD2"/>
    <w:rsid w:val="00A4462E"/>
    <w:rsid w:val="00A44C80"/>
    <w:rsid w:val="00A45C9D"/>
    <w:rsid w:val="00A4616D"/>
    <w:rsid w:val="00A46198"/>
    <w:rsid w:val="00A47C7A"/>
    <w:rsid w:val="00A50A64"/>
    <w:rsid w:val="00A50E0B"/>
    <w:rsid w:val="00A52728"/>
    <w:rsid w:val="00A54827"/>
    <w:rsid w:val="00A55589"/>
    <w:rsid w:val="00A56365"/>
    <w:rsid w:val="00A6048D"/>
    <w:rsid w:val="00A60794"/>
    <w:rsid w:val="00A60D60"/>
    <w:rsid w:val="00A6168A"/>
    <w:rsid w:val="00A6177C"/>
    <w:rsid w:val="00A619C3"/>
    <w:rsid w:val="00A62896"/>
    <w:rsid w:val="00A62A7E"/>
    <w:rsid w:val="00A631F3"/>
    <w:rsid w:val="00A63244"/>
    <w:rsid w:val="00A63DD5"/>
    <w:rsid w:val="00A63EA0"/>
    <w:rsid w:val="00A6500E"/>
    <w:rsid w:val="00A6547C"/>
    <w:rsid w:val="00A655E4"/>
    <w:rsid w:val="00A67449"/>
    <w:rsid w:val="00A713B2"/>
    <w:rsid w:val="00A71B67"/>
    <w:rsid w:val="00A7241D"/>
    <w:rsid w:val="00A72D7C"/>
    <w:rsid w:val="00A730AA"/>
    <w:rsid w:val="00A73D97"/>
    <w:rsid w:val="00A740CF"/>
    <w:rsid w:val="00A75211"/>
    <w:rsid w:val="00A76A57"/>
    <w:rsid w:val="00A80377"/>
    <w:rsid w:val="00A80A95"/>
    <w:rsid w:val="00A8261D"/>
    <w:rsid w:val="00A82EBC"/>
    <w:rsid w:val="00A82EE1"/>
    <w:rsid w:val="00A84932"/>
    <w:rsid w:val="00A85AA6"/>
    <w:rsid w:val="00A8609A"/>
    <w:rsid w:val="00A86205"/>
    <w:rsid w:val="00A8655D"/>
    <w:rsid w:val="00A87207"/>
    <w:rsid w:val="00A87467"/>
    <w:rsid w:val="00A8757D"/>
    <w:rsid w:val="00A9089A"/>
    <w:rsid w:val="00A914FE"/>
    <w:rsid w:val="00A93172"/>
    <w:rsid w:val="00A95AB9"/>
    <w:rsid w:val="00A96119"/>
    <w:rsid w:val="00A9613F"/>
    <w:rsid w:val="00A966FB"/>
    <w:rsid w:val="00A96F03"/>
    <w:rsid w:val="00A96FAC"/>
    <w:rsid w:val="00A97DF7"/>
    <w:rsid w:val="00AA08AF"/>
    <w:rsid w:val="00AA4DCD"/>
    <w:rsid w:val="00AA5059"/>
    <w:rsid w:val="00AA63C6"/>
    <w:rsid w:val="00AA64C8"/>
    <w:rsid w:val="00AA6AFE"/>
    <w:rsid w:val="00AA6E9F"/>
    <w:rsid w:val="00AA7D9C"/>
    <w:rsid w:val="00AB007C"/>
    <w:rsid w:val="00AB043B"/>
    <w:rsid w:val="00AB108E"/>
    <w:rsid w:val="00AB2340"/>
    <w:rsid w:val="00AB2BB1"/>
    <w:rsid w:val="00AB309F"/>
    <w:rsid w:val="00AB3B3B"/>
    <w:rsid w:val="00AB3BBC"/>
    <w:rsid w:val="00AB4126"/>
    <w:rsid w:val="00AB4F01"/>
    <w:rsid w:val="00AB54FB"/>
    <w:rsid w:val="00AB68CA"/>
    <w:rsid w:val="00AB7BA8"/>
    <w:rsid w:val="00AC0207"/>
    <w:rsid w:val="00AC09B7"/>
    <w:rsid w:val="00AC109C"/>
    <w:rsid w:val="00AC110C"/>
    <w:rsid w:val="00AC1684"/>
    <w:rsid w:val="00AC1EC5"/>
    <w:rsid w:val="00AC3418"/>
    <w:rsid w:val="00AC39B8"/>
    <w:rsid w:val="00AC3BC8"/>
    <w:rsid w:val="00AC3F96"/>
    <w:rsid w:val="00AC4158"/>
    <w:rsid w:val="00AC5985"/>
    <w:rsid w:val="00AC6440"/>
    <w:rsid w:val="00AC6502"/>
    <w:rsid w:val="00AD0F34"/>
    <w:rsid w:val="00AD1952"/>
    <w:rsid w:val="00AD21BD"/>
    <w:rsid w:val="00AD3088"/>
    <w:rsid w:val="00AD398C"/>
    <w:rsid w:val="00AD4D9B"/>
    <w:rsid w:val="00AD54CC"/>
    <w:rsid w:val="00AD5931"/>
    <w:rsid w:val="00AD5B9F"/>
    <w:rsid w:val="00AD5F48"/>
    <w:rsid w:val="00AD7B3E"/>
    <w:rsid w:val="00AE01B1"/>
    <w:rsid w:val="00AE1D0E"/>
    <w:rsid w:val="00AE59F0"/>
    <w:rsid w:val="00AE5B50"/>
    <w:rsid w:val="00AE5F8A"/>
    <w:rsid w:val="00AE78A8"/>
    <w:rsid w:val="00AE7949"/>
    <w:rsid w:val="00AF25E3"/>
    <w:rsid w:val="00AF3390"/>
    <w:rsid w:val="00AF37DB"/>
    <w:rsid w:val="00AF3AC4"/>
    <w:rsid w:val="00AF4956"/>
    <w:rsid w:val="00AF4E1D"/>
    <w:rsid w:val="00AF4FA0"/>
    <w:rsid w:val="00AF5826"/>
    <w:rsid w:val="00AF61BA"/>
    <w:rsid w:val="00AF6928"/>
    <w:rsid w:val="00B0081A"/>
    <w:rsid w:val="00B00905"/>
    <w:rsid w:val="00B0135D"/>
    <w:rsid w:val="00B025BD"/>
    <w:rsid w:val="00B0287B"/>
    <w:rsid w:val="00B05982"/>
    <w:rsid w:val="00B05C46"/>
    <w:rsid w:val="00B06D4E"/>
    <w:rsid w:val="00B07C7D"/>
    <w:rsid w:val="00B07E85"/>
    <w:rsid w:val="00B10BEE"/>
    <w:rsid w:val="00B12E1A"/>
    <w:rsid w:val="00B136A3"/>
    <w:rsid w:val="00B14C3A"/>
    <w:rsid w:val="00B15B47"/>
    <w:rsid w:val="00B15CD1"/>
    <w:rsid w:val="00B1621E"/>
    <w:rsid w:val="00B166C9"/>
    <w:rsid w:val="00B17E76"/>
    <w:rsid w:val="00B17F0F"/>
    <w:rsid w:val="00B20E54"/>
    <w:rsid w:val="00B22670"/>
    <w:rsid w:val="00B23A5D"/>
    <w:rsid w:val="00B23B1B"/>
    <w:rsid w:val="00B25552"/>
    <w:rsid w:val="00B26B4A"/>
    <w:rsid w:val="00B27782"/>
    <w:rsid w:val="00B27C03"/>
    <w:rsid w:val="00B30CFE"/>
    <w:rsid w:val="00B32001"/>
    <w:rsid w:val="00B339E3"/>
    <w:rsid w:val="00B3411F"/>
    <w:rsid w:val="00B343A7"/>
    <w:rsid w:val="00B3524C"/>
    <w:rsid w:val="00B352AE"/>
    <w:rsid w:val="00B355BA"/>
    <w:rsid w:val="00B35F71"/>
    <w:rsid w:val="00B36061"/>
    <w:rsid w:val="00B36CE3"/>
    <w:rsid w:val="00B37AF4"/>
    <w:rsid w:val="00B37B8C"/>
    <w:rsid w:val="00B37B8E"/>
    <w:rsid w:val="00B4314B"/>
    <w:rsid w:val="00B4398C"/>
    <w:rsid w:val="00B43ED6"/>
    <w:rsid w:val="00B45717"/>
    <w:rsid w:val="00B45F3C"/>
    <w:rsid w:val="00B46D3E"/>
    <w:rsid w:val="00B46F56"/>
    <w:rsid w:val="00B471E8"/>
    <w:rsid w:val="00B50B37"/>
    <w:rsid w:val="00B51AB2"/>
    <w:rsid w:val="00B528FB"/>
    <w:rsid w:val="00B531F0"/>
    <w:rsid w:val="00B53734"/>
    <w:rsid w:val="00B545FC"/>
    <w:rsid w:val="00B5463C"/>
    <w:rsid w:val="00B546FF"/>
    <w:rsid w:val="00B55132"/>
    <w:rsid w:val="00B56816"/>
    <w:rsid w:val="00B61B3A"/>
    <w:rsid w:val="00B625AC"/>
    <w:rsid w:val="00B6357D"/>
    <w:rsid w:val="00B636E3"/>
    <w:rsid w:val="00B63FC4"/>
    <w:rsid w:val="00B64212"/>
    <w:rsid w:val="00B64BDC"/>
    <w:rsid w:val="00B6559A"/>
    <w:rsid w:val="00B66C09"/>
    <w:rsid w:val="00B67E96"/>
    <w:rsid w:val="00B70480"/>
    <w:rsid w:val="00B705F6"/>
    <w:rsid w:val="00B713DE"/>
    <w:rsid w:val="00B721D7"/>
    <w:rsid w:val="00B73215"/>
    <w:rsid w:val="00B77276"/>
    <w:rsid w:val="00B80922"/>
    <w:rsid w:val="00B81C69"/>
    <w:rsid w:val="00B81D31"/>
    <w:rsid w:val="00B82A8D"/>
    <w:rsid w:val="00B840B2"/>
    <w:rsid w:val="00B84918"/>
    <w:rsid w:val="00B85079"/>
    <w:rsid w:val="00B85930"/>
    <w:rsid w:val="00B85D73"/>
    <w:rsid w:val="00B86CD4"/>
    <w:rsid w:val="00B871B0"/>
    <w:rsid w:val="00B874B4"/>
    <w:rsid w:val="00B875EB"/>
    <w:rsid w:val="00B87A0A"/>
    <w:rsid w:val="00B87C69"/>
    <w:rsid w:val="00B87C9E"/>
    <w:rsid w:val="00B87FA8"/>
    <w:rsid w:val="00B903A8"/>
    <w:rsid w:val="00B9180C"/>
    <w:rsid w:val="00B9199E"/>
    <w:rsid w:val="00B91B6A"/>
    <w:rsid w:val="00B92402"/>
    <w:rsid w:val="00B925C2"/>
    <w:rsid w:val="00B93845"/>
    <w:rsid w:val="00B9478E"/>
    <w:rsid w:val="00B9519C"/>
    <w:rsid w:val="00B956FB"/>
    <w:rsid w:val="00B95BB7"/>
    <w:rsid w:val="00B95CAC"/>
    <w:rsid w:val="00B9698E"/>
    <w:rsid w:val="00B96E71"/>
    <w:rsid w:val="00B9713C"/>
    <w:rsid w:val="00BA0979"/>
    <w:rsid w:val="00BA12E4"/>
    <w:rsid w:val="00BA1E40"/>
    <w:rsid w:val="00BA21E9"/>
    <w:rsid w:val="00BA432B"/>
    <w:rsid w:val="00BA4734"/>
    <w:rsid w:val="00BA5610"/>
    <w:rsid w:val="00BA5627"/>
    <w:rsid w:val="00BA5883"/>
    <w:rsid w:val="00BA6B75"/>
    <w:rsid w:val="00BA6DF7"/>
    <w:rsid w:val="00BA6FC7"/>
    <w:rsid w:val="00BA74EB"/>
    <w:rsid w:val="00BB0529"/>
    <w:rsid w:val="00BB0672"/>
    <w:rsid w:val="00BB086B"/>
    <w:rsid w:val="00BB11F0"/>
    <w:rsid w:val="00BB1927"/>
    <w:rsid w:val="00BB1FA4"/>
    <w:rsid w:val="00BB32E4"/>
    <w:rsid w:val="00BB3A3F"/>
    <w:rsid w:val="00BB435A"/>
    <w:rsid w:val="00BB49F7"/>
    <w:rsid w:val="00BB5C1A"/>
    <w:rsid w:val="00BB5E80"/>
    <w:rsid w:val="00BB5ED5"/>
    <w:rsid w:val="00BB6384"/>
    <w:rsid w:val="00BB63D0"/>
    <w:rsid w:val="00BB691E"/>
    <w:rsid w:val="00BB7017"/>
    <w:rsid w:val="00BB77D5"/>
    <w:rsid w:val="00BC0896"/>
    <w:rsid w:val="00BC0909"/>
    <w:rsid w:val="00BC0BDB"/>
    <w:rsid w:val="00BC19C3"/>
    <w:rsid w:val="00BC1D72"/>
    <w:rsid w:val="00BC20EE"/>
    <w:rsid w:val="00BC2A3B"/>
    <w:rsid w:val="00BC373A"/>
    <w:rsid w:val="00BC38D2"/>
    <w:rsid w:val="00BC42CA"/>
    <w:rsid w:val="00BC43F7"/>
    <w:rsid w:val="00BC48AE"/>
    <w:rsid w:val="00BC4C9D"/>
    <w:rsid w:val="00BC52C9"/>
    <w:rsid w:val="00BC6215"/>
    <w:rsid w:val="00BC629E"/>
    <w:rsid w:val="00BC783F"/>
    <w:rsid w:val="00BC7BE0"/>
    <w:rsid w:val="00BC7FC4"/>
    <w:rsid w:val="00BD1837"/>
    <w:rsid w:val="00BD1B31"/>
    <w:rsid w:val="00BD1BE0"/>
    <w:rsid w:val="00BD2C6A"/>
    <w:rsid w:val="00BD2D6F"/>
    <w:rsid w:val="00BD30CE"/>
    <w:rsid w:val="00BD3F18"/>
    <w:rsid w:val="00BD455B"/>
    <w:rsid w:val="00BD45A4"/>
    <w:rsid w:val="00BD4763"/>
    <w:rsid w:val="00BD5BCE"/>
    <w:rsid w:val="00BD6109"/>
    <w:rsid w:val="00BD6B1B"/>
    <w:rsid w:val="00BD6DF4"/>
    <w:rsid w:val="00BD6E4A"/>
    <w:rsid w:val="00BD6E52"/>
    <w:rsid w:val="00BD72AC"/>
    <w:rsid w:val="00BD7A0F"/>
    <w:rsid w:val="00BE0831"/>
    <w:rsid w:val="00BE0848"/>
    <w:rsid w:val="00BE18E5"/>
    <w:rsid w:val="00BE2671"/>
    <w:rsid w:val="00BE2C66"/>
    <w:rsid w:val="00BE4237"/>
    <w:rsid w:val="00BE4C72"/>
    <w:rsid w:val="00BE4CA9"/>
    <w:rsid w:val="00BE696D"/>
    <w:rsid w:val="00BE6A04"/>
    <w:rsid w:val="00BE6C40"/>
    <w:rsid w:val="00BE6E1F"/>
    <w:rsid w:val="00BF0641"/>
    <w:rsid w:val="00BF0739"/>
    <w:rsid w:val="00BF0ECD"/>
    <w:rsid w:val="00BF4527"/>
    <w:rsid w:val="00BF4BD7"/>
    <w:rsid w:val="00BF50E2"/>
    <w:rsid w:val="00BF551B"/>
    <w:rsid w:val="00BF61CF"/>
    <w:rsid w:val="00BF747A"/>
    <w:rsid w:val="00C00524"/>
    <w:rsid w:val="00C0099D"/>
    <w:rsid w:val="00C00C03"/>
    <w:rsid w:val="00C037FE"/>
    <w:rsid w:val="00C0507C"/>
    <w:rsid w:val="00C060B5"/>
    <w:rsid w:val="00C0628B"/>
    <w:rsid w:val="00C07108"/>
    <w:rsid w:val="00C07428"/>
    <w:rsid w:val="00C102EA"/>
    <w:rsid w:val="00C1165E"/>
    <w:rsid w:val="00C11928"/>
    <w:rsid w:val="00C11DCF"/>
    <w:rsid w:val="00C12BF2"/>
    <w:rsid w:val="00C13704"/>
    <w:rsid w:val="00C14268"/>
    <w:rsid w:val="00C152DA"/>
    <w:rsid w:val="00C1530C"/>
    <w:rsid w:val="00C15869"/>
    <w:rsid w:val="00C16FAD"/>
    <w:rsid w:val="00C17F06"/>
    <w:rsid w:val="00C209F2"/>
    <w:rsid w:val="00C21818"/>
    <w:rsid w:val="00C21A43"/>
    <w:rsid w:val="00C21D96"/>
    <w:rsid w:val="00C21F31"/>
    <w:rsid w:val="00C2297E"/>
    <w:rsid w:val="00C237CA"/>
    <w:rsid w:val="00C23EC5"/>
    <w:rsid w:val="00C24E28"/>
    <w:rsid w:val="00C26B7B"/>
    <w:rsid w:val="00C30215"/>
    <w:rsid w:val="00C3082E"/>
    <w:rsid w:val="00C31942"/>
    <w:rsid w:val="00C33ADC"/>
    <w:rsid w:val="00C342D9"/>
    <w:rsid w:val="00C34ACE"/>
    <w:rsid w:val="00C34F2C"/>
    <w:rsid w:val="00C3536E"/>
    <w:rsid w:val="00C35F5A"/>
    <w:rsid w:val="00C36918"/>
    <w:rsid w:val="00C37F9A"/>
    <w:rsid w:val="00C40328"/>
    <w:rsid w:val="00C40788"/>
    <w:rsid w:val="00C40914"/>
    <w:rsid w:val="00C41A4D"/>
    <w:rsid w:val="00C44144"/>
    <w:rsid w:val="00C45B09"/>
    <w:rsid w:val="00C46251"/>
    <w:rsid w:val="00C472F7"/>
    <w:rsid w:val="00C51DBD"/>
    <w:rsid w:val="00C52737"/>
    <w:rsid w:val="00C528BE"/>
    <w:rsid w:val="00C52BA1"/>
    <w:rsid w:val="00C52F2B"/>
    <w:rsid w:val="00C54F56"/>
    <w:rsid w:val="00C55191"/>
    <w:rsid w:val="00C55847"/>
    <w:rsid w:val="00C55BE1"/>
    <w:rsid w:val="00C56209"/>
    <w:rsid w:val="00C56A5D"/>
    <w:rsid w:val="00C57985"/>
    <w:rsid w:val="00C57E60"/>
    <w:rsid w:val="00C6002A"/>
    <w:rsid w:val="00C627A5"/>
    <w:rsid w:val="00C62AD1"/>
    <w:rsid w:val="00C62C9E"/>
    <w:rsid w:val="00C63387"/>
    <w:rsid w:val="00C633C5"/>
    <w:rsid w:val="00C636BD"/>
    <w:rsid w:val="00C63786"/>
    <w:rsid w:val="00C6454F"/>
    <w:rsid w:val="00C657EF"/>
    <w:rsid w:val="00C66921"/>
    <w:rsid w:val="00C67DCB"/>
    <w:rsid w:val="00C71675"/>
    <w:rsid w:val="00C71DD7"/>
    <w:rsid w:val="00C71EB4"/>
    <w:rsid w:val="00C720DC"/>
    <w:rsid w:val="00C722AA"/>
    <w:rsid w:val="00C72EBD"/>
    <w:rsid w:val="00C738CF"/>
    <w:rsid w:val="00C739DD"/>
    <w:rsid w:val="00C741E1"/>
    <w:rsid w:val="00C754A3"/>
    <w:rsid w:val="00C75524"/>
    <w:rsid w:val="00C75ADC"/>
    <w:rsid w:val="00C8051B"/>
    <w:rsid w:val="00C80CA3"/>
    <w:rsid w:val="00C80DD5"/>
    <w:rsid w:val="00C814CB"/>
    <w:rsid w:val="00C8189B"/>
    <w:rsid w:val="00C82200"/>
    <w:rsid w:val="00C826AC"/>
    <w:rsid w:val="00C828EE"/>
    <w:rsid w:val="00C829F2"/>
    <w:rsid w:val="00C829FC"/>
    <w:rsid w:val="00C832F4"/>
    <w:rsid w:val="00C83826"/>
    <w:rsid w:val="00C83DE5"/>
    <w:rsid w:val="00C8465C"/>
    <w:rsid w:val="00C9049B"/>
    <w:rsid w:val="00C908DD"/>
    <w:rsid w:val="00C9115C"/>
    <w:rsid w:val="00C920C5"/>
    <w:rsid w:val="00C92D38"/>
    <w:rsid w:val="00C93708"/>
    <w:rsid w:val="00C93FB4"/>
    <w:rsid w:val="00C94711"/>
    <w:rsid w:val="00C94919"/>
    <w:rsid w:val="00C94D8D"/>
    <w:rsid w:val="00C951EA"/>
    <w:rsid w:val="00C9579F"/>
    <w:rsid w:val="00C95935"/>
    <w:rsid w:val="00C9620D"/>
    <w:rsid w:val="00CA08F8"/>
    <w:rsid w:val="00CA1085"/>
    <w:rsid w:val="00CA119C"/>
    <w:rsid w:val="00CA1269"/>
    <w:rsid w:val="00CA12C0"/>
    <w:rsid w:val="00CA3046"/>
    <w:rsid w:val="00CA3472"/>
    <w:rsid w:val="00CA4783"/>
    <w:rsid w:val="00CA4CFE"/>
    <w:rsid w:val="00CA5BF7"/>
    <w:rsid w:val="00CA63F8"/>
    <w:rsid w:val="00CB0070"/>
    <w:rsid w:val="00CB158C"/>
    <w:rsid w:val="00CB28C5"/>
    <w:rsid w:val="00CB5150"/>
    <w:rsid w:val="00CB634F"/>
    <w:rsid w:val="00CC05BC"/>
    <w:rsid w:val="00CC090B"/>
    <w:rsid w:val="00CC0E94"/>
    <w:rsid w:val="00CC1F85"/>
    <w:rsid w:val="00CC34BD"/>
    <w:rsid w:val="00CC397D"/>
    <w:rsid w:val="00CC3FC3"/>
    <w:rsid w:val="00CC46DF"/>
    <w:rsid w:val="00CC4CA9"/>
    <w:rsid w:val="00CC4D9D"/>
    <w:rsid w:val="00CC514B"/>
    <w:rsid w:val="00CC64ED"/>
    <w:rsid w:val="00CC6BB3"/>
    <w:rsid w:val="00CC6CFA"/>
    <w:rsid w:val="00CD08BC"/>
    <w:rsid w:val="00CD0F00"/>
    <w:rsid w:val="00CD548C"/>
    <w:rsid w:val="00CE07DA"/>
    <w:rsid w:val="00CE0A28"/>
    <w:rsid w:val="00CE0AC6"/>
    <w:rsid w:val="00CE0B31"/>
    <w:rsid w:val="00CE2F6F"/>
    <w:rsid w:val="00CE4692"/>
    <w:rsid w:val="00CE46EC"/>
    <w:rsid w:val="00CE555E"/>
    <w:rsid w:val="00CE5594"/>
    <w:rsid w:val="00CE6315"/>
    <w:rsid w:val="00CE6F68"/>
    <w:rsid w:val="00CE76CA"/>
    <w:rsid w:val="00CE7CCB"/>
    <w:rsid w:val="00CF0EE3"/>
    <w:rsid w:val="00CF1863"/>
    <w:rsid w:val="00CF1FB9"/>
    <w:rsid w:val="00CF3501"/>
    <w:rsid w:val="00CF390C"/>
    <w:rsid w:val="00CF4322"/>
    <w:rsid w:val="00CF51D2"/>
    <w:rsid w:val="00CF75C4"/>
    <w:rsid w:val="00CF77D3"/>
    <w:rsid w:val="00CF7B81"/>
    <w:rsid w:val="00D00524"/>
    <w:rsid w:val="00D0130D"/>
    <w:rsid w:val="00D013D1"/>
    <w:rsid w:val="00D01476"/>
    <w:rsid w:val="00D02019"/>
    <w:rsid w:val="00D02A07"/>
    <w:rsid w:val="00D02E86"/>
    <w:rsid w:val="00D0357B"/>
    <w:rsid w:val="00D03F78"/>
    <w:rsid w:val="00D03F7B"/>
    <w:rsid w:val="00D049D9"/>
    <w:rsid w:val="00D04F3C"/>
    <w:rsid w:val="00D07A87"/>
    <w:rsid w:val="00D1027C"/>
    <w:rsid w:val="00D10B6B"/>
    <w:rsid w:val="00D112B0"/>
    <w:rsid w:val="00D11703"/>
    <w:rsid w:val="00D13AA8"/>
    <w:rsid w:val="00D13BF9"/>
    <w:rsid w:val="00D13CAD"/>
    <w:rsid w:val="00D15424"/>
    <w:rsid w:val="00D15C52"/>
    <w:rsid w:val="00D168DA"/>
    <w:rsid w:val="00D17110"/>
    <w:rsid w:val="00D176F0"/>
    <w:rsid w:val="00D1788C"/>
    <w:rsid w:val="00D17B1C"/>
    <w:rsid w:val="00D2097A"/>
    <w:rsid w:val="00D21A90"/>
    <w:rsid w:val="00D21DBD"/>
    <w:rsid w:val="00D24BBE"/>
    <w:rsid w:val="00D25283"/>
    <w:rsid w:val="00D2581C"/>
    <w:rsid w:val="00D2631A"/>
    <w:rsid w:val="00D26431"/>
    <w:rsid w:val="00D2689D"/>
    <w:rsid w:val="00D272A0"/>
    <w:rsid w:val="00D27B7A"/>
    <w:rsid w:val="00D27C05"/>
    <w:rsid w:val="00D30BF4"/>
    <w:rsid w:val="00D3135C"/>
    <w:rsid w:val="00D325E4"/>
    <w:rsid w:val="00D32800"/>
    <w:rsid w:val="00D3293C"/>
    <w:rsid w:val="00D32DF0"/>
    <w:rsid w:val="00D33730"/>
    <w:rsid w:val="00D33AE8"/>
    <w:rsid w:val="00D34077"/>
    <w:rsid w:val="00D3429E"/>
    <w:rsid w:val="00D354BA"/>
    <w:rsid w:val="00D3557F"/>
    <w:rsid w:val="00D35F25"/>
    <w:rsid w:val="00D3749F"/>
    <w:rsid w:val="00D37AA3"/>
    <w:rsid w:val="00D37E66"/>
    <w:rsid w:val="00D40AFD"/>
    <w:rsid w:val="00D410A3"/>
    <w:rsid w:val="00D41ECE"/>
    <w:rsid w:val="00D421EB"/>
    <w:rsid w:val="00D42B62"/>
    <w:rsid w:val="00D437A0"/>
    <w:rsid w:val="00D43829"/>
    <w:rsid w:val="00D439E3"/>
    <w:rsid w:val="00D43AA2"/>
    <w:rsid w:val="00D44EB0"/>
    <w:rsid w:val="00D44F13"/>
    <w:rsid w:val="00D4681D"/>
    <w:rsid w:val="00D46F0F"/>
    <w:rsid w:val="00D476D4"/>
    <w:rsid w:val="00D47B4D"/>
    <w:rsid w:val="00D501BE"/>
    <w:rsid w:val="00D50222"/>
    <w:rsid w:val="00D50476"/>
    <w:rsid w:val="00D52A1E"/>
    <w:rsid w:val="00D52CC5"/>
    <w:rsid w:val="00D52E8E"/>
    <w:rsid w:val="00D53C2F"/>
    <w:rsid w:val="00D54126"/>
    <w:rsid w:val="00D5426E"/>
    <w:rsid w:val="00D55347"/>
    <w:rsid w:val="00D5592F"/>
    <w:rsid w:val="00D56ADA"/>
    <w:rsid w:val="00D57D5D"/>
    <w:rsid w:val="00D57F9D"/>
    <w:rsid w:val="00D604D4"/>
    <w:rsid w:val="00D60670"/>
    <w:rsid w:val="00D60840"/>
    <w:rsid w:val="00D60B8B"/>
    <w:rsid w:val="00D618EA"/>
    <w:rsid w:val="00D61C1B"/>
    <w:rsid w:val="00D625F6"/>
    <w:rsid w:val="00D65A0F"/>
    <w:rsid w:val="00D65E48"/>
    <w:rsid w:val="00D65E71"/>
    <w:rsid w:val="00D661FB"/>
    <w:rsid w:val="00D6643C"/>
    <w:rsid w:val="00D672B5"/>
    <w:rsid w:val="00D705A4"/>
    <w:rsid w:val="00D71A32"/>
    <w:rsid w:val="00D72744"/>
    <w:rsid w:val="00D72D17"/>
    <w:rsid w:val="00D72EBF"/>
    <w:rsid w:val="00D73873"/>
    <w:rsid w:val="00D73A3E"/>
    <w:rsid w:val="00D747B0"/>
    <w:rsid w:val="00D76384"/>
    <w:rsid w:val="00D76C83"/>
    <w:rsid w:val="00D775A7"/>
    <w:rsid w:val="00D77F28"/>
    <w:rsid w:val="00D804D7"/>
    <w:rsid w:val="00D81305"/>
    <w:rsid w:val="00D81B5E"/>
    <w:rsid w:val="00D81F7A"/>
    <w:rsid w:val="00D82156"/>
    <w:rsid w:val="00D82270"/>
    <w:rsid w:val="00D8362A"/>
    <w:rsid w:val="00D847E9"/>
    <w:rsid w:val="00D85648"/>
    <w:rsid w:val="00D85783"/>
    <w:rsid w:val="00D85C64"/>
    <w:rsid w:val="00D85CC9"/>
    <w:rsid w:val="00D860F1"/>
    <w:rsid w:val="00D8768E"/>
    <w:rsid w:val="00D9043A"/>
    <w:rsid w:val="00D90E4A"/>
    <w:rsid w:val="00D90EA8"/>
    <w:rsid w:val="00D916CB"/>
    <w:rsid w:val="00D92418"/>
    <w:rsid w:val="00D926C2"/>
    <w:rsid w:val="00D93700"/>
    <w:rsid w:val="00D94399"/>
    <w:rsid w:val="00D94DF1"/>
    <w:rsid w:val="00D962D3"/>
    <w:rsid w:val="00D96351"/>
    <w:rsid w:val="00D96C3F"/>
    <w:rsid w:val="00DA0A84"/>
    <w:rsid w:val="00DA250E"/>
    <w:rsid w:val="00DA26C5"/>
    <w:rsid w:val="00DA2FC7"/>
    <w:rsid w:val="00DA3C55"/>
    <w:rsid w:val="00DA46E7"/>
    <w:rsid w:val="00DA4F0C"/>
    <w:rsid w:val="00DA5189"/>
    <w:rsid w:val="00DA5508"/>
    <w:rsid w:val="00DA6304"/>
    <w:rsid w:val="00DA6450"/>
    <w:rsid w:val="00DA6D5A"/>
    <w:rsid w:val="00DA6EED"/>
    <w:rsid w:val="00DA75B0"/>
    <w:rsid w:val="00DB053A"/>
    <w:rsid w:val="00DB0613"/>
    <w:rsid w:val="00DB0E49"/>
    <w:rsid w:val="00DB1374"/>
    <w:rsid w:val="00DB14C0"/>
    <w:rsid w:val="00DB1622"/>
    <w:rsid w:val="00DB1CC5"/>
    <w:rsid w:val="00DB2234"/>
    <w:rsid w:val="00DB2729"/>
    <w:rsid w:val="00DB273E"/>
    <w:rsid w:val="00DB2A2F"/>
    <w:rsid w:val="00DB2F3C"/>
    <w:rsid w:val="00DB4174"/>
    <w:rsid w:val="00DB5291"/>
    <w:rsid w:val="00DB5305"/>
    <w:rsid w:val="00DB5407"/>
    <w:rsid w:val="00DB57CE"/>
    <w:rsid w:val="00DB605E"/>
    <w:rsid w:val="00DB6431"/>
    <w:rsid w:val="00DB7424"/>
    <w:rsid w:val="00DB7789"/>
    <w:rsid w:val="00DC2EB8"/>
    <w:rsid w:val="00DC3B32"/>
    <w:rsid w:val="00DC5597"/>
    <w:rsid w:val="00DC5EA9"/>
    <w:rsid w:val="00DC69BA"/>
    <w:rsid w:val="00DC6D86"/>
    <w:rsid w:val="00DD0AB0"/>
    <w:rsid w:val="00DD0C89"/>
    <w:rsid w:val="00DD0E9C"/>
    <w:rsid w:val="00DD1701"/>
    <w:rsid w:val="00DD1837"/>
    <w:rsid w:val="00DD3574"/>
    <w:rsid w:val="00DD3C43"/>
    <w:rsid w:val="00DD5B6A"/>
    <w:rsid w:val="00DE000E"/>
    <w:rsid w:val="00DE215D"/>
    <w:rsid w:val="00DE22DD"/>
    <w:rsid w:val="00DE3A30"/>
    <w:rsid w:val="00DE4082"/>
    <w:rsid w:val="00DE48CC"/>
    <w:rsid w:val="00DE50D0"/>
    <w:rsid w:val="00DE63D3"/>
    <w:rsid w:val="00DE6579"/>
    <w:rsid w:val="00DE7143"/>
    <w:rsid w:val="00DF0888"/>
    <w:rsid w:val="00DF2439"/>
    <w:rsid w:val="00DF3436"/>
    <w:rsid w:val="00DF3BFD"/>
    <w:rsid w:val="00DF4FF6"/>
    <w:rsid w:val="00DF79EF"/>
    <w:rsid w:val="00DF7F9E"/>
    <w:rsid w:val="00E001AF"/>
    <w:rsid w:val="00E0093E"/>
    <w:rsid w:val="00E00BF8"/>
    <w:rsid w:val="00E01518"/>
    <w:rsid w:val="00E030E5"/>
    <w:rsid w:val="00E03969"/>
    <w:rsid w:val="00E039C8"/>
    <w:rsid w:val="00E046E7"/>
    <w:rsid w:val="00E04998"/>
    <w:rsid w:val="00E04D42"/>
    <w:rsid w:val="00E04DDC"/>
    <w:rsid w:val="00E05815"/>
    <w:rsid w:val="00E0596F"/>
    <w:rsid w:val="00E05A10"/>
    <w:rsid w:val="00E061A4"/>
    <w:rsid w:val="00E06838"/>
    <w:rsid w:val="00E0699C"/>
    <w:rsid w:val="00E06A6E"/>
    <w:rsid w:val="00E07A80"/>
    <w:rsid w:val="00E10067"/>
    <w:rsid w:val="00E1018E"/>
    <w:rsid w:val="00E10464"/>
    <w:rsid w:val="00E1182B"/>
    <w:rsid w:val="00E12037"/>
    <w:rsid w:val="00E12B0E"/>
    <w:rsid w:val="00E147F8"/>
    <w:rsid w:val="00E148DB"/>
    <w:rsid w:val="00E1621C"/>
    <w:rsid w:val="00E16D91"/>
    <w:rsid w:val="00E1746C"/>
    <w:rsid w:val="00E200A6"/>
    <w:rsid w:val="00E20246"/>
    <w:rsid w:val="00E205CA"/>
    <w:rsid w:val="00E215B5"/>
    <w:rsid w:val="00E21F5F"/>
    <w:rsid w:val="00E23997"/>
    <w:rsid w:val="00E248ED"/>
    <w:rsid w:val="00E25E94"/>
    <w:rsid w:val="00E260BB"/>
    <w:rsid w:val="00E26121"/>
    <w:rsid w:val="00E271E6"/>
    <w:rsid w:val="00E27AA3"/>
    <w:rsid w:val="00E27B1E"/>
    <w:rsid w:val="00E27F67"/>
    <w:rsid w:val="00E30540"/>
    <w:rsid w:val="00E31449"/>
    <w:rsid w:val="00E318B5"/>
    <w:rsid w:val="00E319E2"/>
    <w:rsid w:val="00E31D01"/>
    <w:rsid w:val="00E322E2"/>
    <w:rsid w:val="00E33C2D"/>
    <w:rsid w:val="00E33D5F"/>
    <w:rsid w:val="00E33F3B"/>
    <w:rsid w:val="00E34975"/>
    <w:rsid w:val="00E351A5"/>
    <w:rsid w:val="00E35710"/>
    <w:rsid w:val="00E35B3F"/>
    <w:rsid w:val="00E3643F"/>
    <w:rsid w:val="00E36941"/>
    <w:rsid w:val="00E36978"/>
    <w:rsid w:val="00E371F0"/>
    <w:rsid w:val="00E37CEF"/>
    <w:rsid w:val="00E403DF"/>
    <w:rsid w:val="00E41741"/>
    <w:rsid w:val="00E419D8"/>
    <w:rsid w:val="00E4214B"/>
    <w:rsid w:val="00E423DF"/>
    <w:rsid w:val="00E427A3"/>
    <w:rsid w:val="00E432EE"/>
    <w:rsid w:val="00E46FB6"/>
    <w:rsid w:val="00E4716E"/>
    <w:rsid w:val="00E47FCB"/>
    <w:rsid w:val="00E51B18"/>
    <w:rsid w:val="00E527DA"/>
    <w:rsid w:val="00E52841"/>
    <w:rsid w:val="00E52F96"/>
    <w:rsid w:val="00E541EF"/>
    <w:rsid w:val="00E550DC"/>
    <w:rsid w:val="00E56D3D"/>
    <w:rsid w:val="00E578D8"/>
    <w:rsid w:val="00E57DC2"/>
    <w:rsid w:val="00E60116"/>
    <w:rsid w:val="00E6075D"/>
    <w:rsid w:val="00E609F4"/>
    <w:rsid w:val="00E60CDB"/>
    <w:rsid w:val="00E62291"/>
    <w:rsid w:val="00E631AA"/>
    <w:rsid w:val="00E63E39"/>
    <w:rsid w:val="00E642EC"/>
    <w:rsid w:val="00E64B17"/>
    <w:rsid w:val="00E6643D"/>
    <w:rsid w:val="00E66719"/>
    <w:rsid w:val="00E673F1"/>
    <w:rsid w:val="00E6789D"/>
    <w:rsid w:val="00E7020C"/>
    <w:rsid w:val="00E7054A"/>
    <w:rsid w:val="00E70F0A"/>
    <w:rsid w:val="00E71E30"/>
    <w:rsid w:val="00E7234B"/>
    <w:rsid w:val="00E7331B"/>
    <w:rsid w:val="00E73951"/>
    <w:rsid w:val="00E74A12"/>
    <w:rsid w:val="00E74D10"/>
    <w:rsid w:val="00E75B20"/>
    <w:rsid w:val="00E77798"/>
    <w:rsid w:val="00E80E07"/>
    <w:rsid w:val="00E814E8"/>
    <w:rsid w:val="00E824F7"/>
    <w:rsid w:val="00E82CF7"/>
    <w:rsid w:val="00E82E3F"/>
    <w:rsid w:val="00E82F64"/>
    <w:rsid w:val="00E839B5"/>
    <w:rsid w:val="00E83C5A"/>
    <w:rsid w:val="00E844F6"/>
    <w:rsid w:val="00E849BC"/>
    <w:rsid w:val="00E84AB7"/>
    <w:rsid w:val="00E866B2"/>
    <w:rsid w:val="00E86744"/>
    <w:rsid w:val="00E86BEE"/>
    <w:rsid w:val="00E870B2"/>
    <w:rsid w:val="00E902F1"/>
    <w:rsid w:val="00E917EF"/>
    <w:rsid w:val="00E91984"/>
    <w:rsid w:val="00E93237"/>
    <w:rsid w:val="00E9358B"/>
    <w:rsid w:val="00E94E7C"/>
    <w:rsid w:val="00E9561F"/>
    <w:rsid w:val="00E957B4"/>
    <w:rsid w:val="00E96810"/>
    <w:rsid w:val="00E96A10"/>
    <w:rsid w:val="00E9732F"/>
    <w:rsid w:val="00E973D1"/>
    <w:rsid w:val="00E9754E"/>
    <w:rsid w:val="00E979C7"/>
    <w:rsid w:val="00E97A55"/>
    <w:rsid w:val="00EA1B18"/>
    <w:rsid w:val="00EA3893"/>
    <w:rsid w:val="00EA3F5F"/>
    <w:rsid w:val="00EA428B"/>
    <w:rsid w:val="00EA5A2B"/>
    <w:rsid w:val="00EA5FAC"/>
    <w:rsid w:val="00EA6E6A"/>
    <w:rsid w:val="00EA7C56"/>
    <w:rsid w:val="00EB0927"/>
    <w:rsid w:val="00EB177C"/>
    <w:rsid w:val="00EB2670"/>
    <w:rsid w:val="00EB283B"/>
    <w:rsid w:val="00EB52A5"/>
    <w:rsid w:val="00EB5D23"/>
    <w:rsid w:val="00EB71BB"/>
    <w:rsid w:val="00EB7D28"/>
    <w:rsid w:val="00EC044B"/>
    <w:rsid w:val="00EC21EC"/>
    <w:rsid w:val="00EC2503"/>
    <w:rsid w:val="00EC2F21"/>
    <w:rsid w:val="00EC3026"/>
    <w:rsid w:val="00EC4DDD"/>
    <w:rsid w:val="00EC512C"/>
    <w:rsid w:val="00EC5B32"/>
    <w:rsid w:val="00EC69F5"/>
    <w:rsid w:val="00EC79C1"/>
    <w:rsid w:val="00EC7F68"/>
    <w:rsid w:val="00ED052D"/>
    <w:rsid w:val="00ED0970"/>
    <w:rsid w:val="00ED09DB"/>
    <w:rsid w:val="00ED121D"/>
    <w:rsid w:val="00ED2937"/>
    <w:rsid w:val="00ED306F"/>
    <w:rsid w:val="00ED4854"/>
    <w:rsid w:val="00ED4E66"/>
    <w:rsid w:val="00ED4EC7"/>
    <w:rsid w:val="00ED51C8"/>
    <w:rsid w:val="00ED6313"/>
    <w:rsid w:val="00ED6834"/>
    <w:rsid w:val="00ED6A06"/>
    <w:rsid w:val="00ED7AF1"/>
    <w:rsid w:val="00EE0765"/>
    <w:rsid w:val="00EE14EE"/>
    <w:rsid w:val="00EE1ACB"/>
    <w:rsid w:val="00EE21D7"/>
    <w:rsid w:val="00EE2210"/>
    <w:rsid w:val="00EE2B47"/>
    <w:rsid w:val="00EE2C62"/>
    <w:rsid w:val="00EE3976"/>
    <w:rsid w:val="00EE398C"/>
    <w:rsid w:val="00EE48F3"/>
    <w:rsid w:val="00EE4FD5"/>
    <w:rsid w:val="00EE5DBA"/>
    <w:rsid w:val="00EE5E62"/>
    <w:rsid w:val="00EE6097"/>
    <w:rsid w:val="00EF01A9"/>
    <w:rsid w:val="00EF2130"/>
    <w:rsid w:val="00EF3B90"/>
    <w:rsid w:val="00EF3F07"/>
    <w:rsid w:val="00EF4B84"/>
    <w:rsid w:val="00EF4E9D"/>
    <w:rsid w:val="00EF4F01"/>
    <w:rsid w:val="00EF5991"/>
    <w:rsid w:val="00EF674D"/>
    <w:rsid w:val="00EF7252"/>
    <w:rsid w:val="00F00E00"/>
    <w:rsid w:val="00F00ED3"/>
    <w:rsid w:val="00F015A8"/>
    <w:rsid w:val="00F01C8A"/>
    <w:rsid w:val="00F0210F"/>
    <w:rsid w:val="00F0264E"/>
    <w:rsid w:val="00F0397B"/>
    <w:rsid w:val="00F0451A"/>
    <w:rsid w:val="00F0459E"/>
    <w:rsid w:val="00F065F6"/>
    <w:rsid w:val="00F06B1E"/>
    <w:rsid w:val="00F06C4F"/>
    <w:rsid w:val="00F073C5"/>
    <w:rsid w:val="00F0759B"/>
    <w:rsid w:val="00F07BC3"/>
    <w:rsid w:val="00F101C3"/>
    <w:rsid w:val="00F1123A"/>
    <w:rsid w:val="00F133F2"/>
    <w:rsid w:val="00F13F9D"/>
    <w:rsid w:val="00F14160"/>
    <w:rsid w:val="00F15E01"/>
    <w:rsid w:val="00F15FD6"/>
    <w:rsid w:val="00F16FFB"/>
    <w:rsid w:val="00F1751E"/>
    <w:rsid w:val="00F17641"/>
    <w:rsid w:val="00F1766F"/>
    <w:rsid w:val="00F20B49"/>
    <w:rsid w:val="00F219D6"/>
    <w:rsid w:val="00F22792"/>
    <w:rsid w:val="00F22ADE"/>
    <w:rsid w:val="00F22D20"/>
    <w:rsid w:val="00F23817"/>
    <w:rsid w:val="00F23B16"/>
    <w:rsid w:val="00F24368"/>
    <w:rsid w:val="00F24B56"/>
    <w:rsid w:val="00F24ED2"/>
    <w:rsid w:val="00F25214"/>
    <w:rsid w:val="00F25D74"/>
    <w:rsid w:val="00F31555"/>
    <w:rsid w:val="00F31D89"/>
    <w:rsid w:val="00F32105"/>
    <w:rsid w:val="00F32606"/>
    <w:rsid w:val="00F32B94"/>
    <w:rsid w:val="00F33461"/>
    <w:rsid w:val="00F33C36"/>
    <w:rsid w:val="00F33FE0"/>
    <w:rsid w:val="00F34229"/>
    <w:rsid w:val="00F34F3A"/>
    <w:rsid w:val="00F35B72"/>
    <w:rsid w:val="00F36706"/>
    <w:rsid w:val="00F36FD6"/>
    <w:rsid w:val="00F37793"/>
    <w:rsid w:val="00F4177E"/>
    <w:rsid w:val="00F41EC5"/>
    <w:rsid w:val="00F41F93"/>
    <w:rsid w:val="00F42113"/>
    <w:rsid w:val="00F42213"/>
    <w:rsid w:val="00F4372F"/>
    <w:rsid w:val="00F443B4"/>
    <w:rsid w:val="00F450CC"/>
    <w:rsid w:val="00F4526E"/>
    <w:rsid w:val="00F4535B"/>
    <w:rsid w:val="00F45CA8"/>
    <w:rsid w:val="00F46CC7"/>
    <w:rsid w:val="00F4746A"/>
    <w:rsid w:val="00F47642"/>
    <w:rsid w:val="00F476E6"/>
    <w:rsid w:val="00F47F67"/>
    <w:rsid w:val="00F50079"/>
    <w:rsid w:val="00F504B9"/>
    <w:rsid w:val="00F50861"/>
    <w:rsid w:val="00F50A50"/>
    <w:rsid w:val="00F5121A"/>
    <w:rsid w:val="00F52778"/>
    <w:rsid w:val="00F52829"/>
    <w:rsid w:val="00F53838"/>
    <w:rsid w:val="00F5408E"/>
    <w:rsid w:val="00F54ADB"/>
    <w:rsid w:val="00F579DA"/>
    <w:rsid w:val="00F57DFD"/>
    <w:rsid w:val="00F600DD"/>
    <w:rsid w:val="00F606A8"/>
    <w:rsid w:val="00F609FB"/>
    <w:rsid w:val="00F613AC"/>
    <w:rsid w:val="00F61C67"/>
    <w:rsid w:val="00F61DC1"/>
    <w:rsid w:val="00F61E67"/>
    <w:rsid w:val="00F62507"/>
    <w:rsid w:val="00F62744"/>
    <w:rsid w:val="00F6335C"/>
    <w:rsid w:val="00F6421F"/>
    <w:rsid w:val="00F64543"/>
    <w:rsid w:val="00F645C0"/>
    <w:rsid w:val="00F64EEC"/>
    <w:rsid w:val="00F6619F"/>
    <w:rsid w:val="00F667F4"/>
    <w:rsid w:val="00F70E2D"/>
    <w:rsid w:val="00F717B5"/>
    <w:rsid w:val="00F72B94"/>
    <w:rsid w:val="00F7337E"/>
    <w:rsid w:val="00F7775F"/>
    <w:rsid w:val="00F77C56"/>
    <w:rsid w:val="00F800CE"/>
    <w:rsid w:val="00F80A07"/>
    <w:rsid w:val="00F81241"/>
    <w:rsid w:val="00F81645"/>
    <w:rsid w:val="00F8276C"/>
    <w:rsid w:val="00F83B0F"/>
    <w:rsid w:val="00F84B17"/>
    <w:rsid w:val="00F8520C"/>
    <w:rsid w:val="00F858DE"/>
    <w:rsid w:val="00F85C3B"/>
    <w:rsid w:val="00F85D23"/>
    <w:rsid w:val="00F87941"/>
    <w:rsid w:val="00F87A15"/>
    <w:rsid w:val="00F87B3D"/>
    <w:rsid w:val="00F87FA6"/>
    <w:rsid w:val="00F9025B"/>
    <w:rsid w:val="00F905A2"/>
    <w:rsid w:val="00F90606"/>
    <w:rsid w:val="00F91732"/>
    <w:rsid w:val="00F91972"/>
    <w:rsid w:val="00F92487"/>
    <w:rsid w:val="00F9266E"/>
    <w:rsid w:val="00F92FB7"/>
    <w:rsid w:val="00F933B0"/>
    <w:rsid w:val="00F93BC6"/>
    <w:rsid w:val="00F94B9C"/>
    <w:rsid w:val="00F963A8"/>
    <w:rsid w:val="00F9668A"/>
    <w:rsid w:val="00F977C9"/>
    <w:rsid w:val="00FA061A"/>
    <w:rsid w:val="00FA1DAE"/>
    <w:rsid w:val="00FA336B"/>
    <w:rsid w:val="00FA3548"/>
    <w:rsid w:val="00FA40D4"/>
    <w:rsid w:val="00FA571F"/>
    <w:rsid w:val="00FA5B1F"/>
    <w:rsid w:val="00FA613A"/>
    <w:rsid w:val="00FA6462"/>
    <w:rsid w:val="00FA6C04"/>
    <w:rsid w:val="00FB1372"/>
    <w:rsid w:val="00FB138D"/>
    <w:rsid w:val="00FB14B9"/>
    <w:rsid w:val="00FB1C0E"/>
    <w:rsid w:val="00FB2AC7"/>
    <w:rsid w:val="00FB34B0"/>
    <w:rsid w:val="00FB36AA"/>
    <w:rsid w:val="00FB3E43"/>
    <w:rsid w:val="00FB3E53"/>
    <w:rsid w:val="00FB4329"/>
    <w:rsid w:val="00FB44CA"/>
    <w:rsid w:val="00FB4E6C"/>
    <w:rsid w:val="00FB524E"/>
    <w:rsid w:val="00FB5278"/>
    <w:rsid w:val="00FB6453"/>
    <w:rsid w:val="00FB6B1E"/>
    <w:rsid w:val="00FB6F1B"/>
    <w:rsid w:val="00FB70B4"/>
    <w:rsid w:val="00FC048F"/>
    <w:rsid w:val="00FC050E"/>
    <w:rsid w:val="00FC0E59"/>
    <w:rsid w:val="00FC1167"/>
    <w:rsid w:val="00FC24FC"/>
    <w:rsid w:val="00FC2517"/>
    <w:rsid w:val="00FC410C"/>
    <w:rsid w:val="00FC48DB"/>
    <w:rsid w:val="00FC539A"/>
    <w:rsid w:val="00FC6D2D"/>
    <w:rsid w:val="00FC70F4"/>
    <w:rsid w:val="00FC728A"/>
    <w:rsid w:val="00FD00E6"/>
    <w:rsid w:val="00FD04B9"/>
    <w:rsid w:val="00FD0B57"/>
    <w:rsid w:val="00FD0FE0"/>
    <w:rsid w:val="00FD2997"/>
    <w:rsid w:val="00FD2E3E"/>
    <w:rsid w:val="00FD3565"/>
    <w:rsid w:val="00FD45F5"/>
    <w:rsid w:val="00FD53DE"/>
    <w:rsid w:val="00FD546C"/>
    <w:rsid w:val="00FD5862"/>
    <w:rsid w:val="00FD5D1E"/>
    <w:rsid w:val="00FD64A5"/>
    <w:rsid w:val="00FD65F5"/>
    <w:rsid w:val="00FD6E3E"/>
    <w:rsid w:val="00FD6E6E"/>
    <w:rsid w:val="00FE0468"/>
    <w:rsid w:val="00FE062B"/>
    <w:rsid w:val="00FE24B4"/>
    <w:rsid w:val="00FE24BE"/>
    <w:rsid w:val="00FE49F8"/>
    <w:rsid w:val="00FE619B"/>
    <w:rsid w:val="00FE6953"/>
    <w:rsid w:val="00FE6D9C"/>
    <w:rsid w:val="00FE7715"/>
    <w:rsid w:val="00FE78D2"/>
    <w:rsid w:val="00FE7F7D"/>
    <w:rsid w:val="00FF0AA6"/>
    <w:rsid w:val="00FF1563"/>
    <w:rsid w:val="00FF156C"/>
    <w:rsid w:val="00FF1833"/>
    <w:rsid w:val="00FF2964"/>
    <w:rsid w:val="00FF313C"/>
    <w:rsid w:val="00FF37EF"/>
    <w:rsid w:val="00FF399D"/>
    <w:rsid w:val="00FF4216"/>
    <w:rsid w:val="00FF45D6"/>
    <w:rsid w:val="00FF4729"/>
    <w:rsid w:val="00FF4D99"/>
    <w:rsid w:val="00FF57CD"/>
    <w:rsid w:val="00FF57D0"/>
    <w:rsid w:val="00FF5807"/>
    <w:rsid w:val="00FF763C"/>
    <w:rsid w:val="025E8EF7"/>
    <w:rsid w:val="02ACA161"/>
    <w:rsid w:val="034F3137"/>
    <w:rsid w:val="0489B7CD"/>
    <w:rsid w:val="06A8A680"/>
    <w:rsid w:val="075D660C"/>
    <w:rsid w:val="0A3C544E"/>
    <w:rsid w:val="0AB6E133"/>
    <w:rsid w:val="0B25B8FA"/>
    <w:rsid w:val="0C4D370A"/>
    <w:rsid w:val="0E1A2E5E"/>
    <w:rsid w:val="1044FC5C"/>
    <w:rsid w:val="10C08C43"/>
    <w:rsid w:val="118BE2C4"/>
    <w:rsid w:val="11EFF914"/>
    <w:rsid w:val="15D07052"/>
    <w:rsid w:val="16717C39"/>
    <w:rsid w:val="16A8AB8C"/>
    <w:rsid w:val="19A99332"/>
    <w:rsid w:val="1B706E9A"/>
    <w:rsid w:val="1CEDEC9A"/>
    <w:rsid w:val="1DE6D1DD"/>
    <w:rsid w:val="1EC392C6"/>
    <w:rsid w:val="20EB14B3"/>
    <w:rsid w:val="215EA321"/>
    <w:rsid w:val="22F8DC3F"/>
    <w:rsid w:val="2321EF3D"/>
    <w:rsid w:val="2347EA85"/>
    <w:rsid w:val="261992B4"/>
    <w:rsid w:val="29D38B2B"/>
    <w:rsid w:val="2A05F01A"/>
    <w:rsid w:val="2A353C28"/>
    <w:rsid w:val="2A6EDF66"/>
    <w:rsid w:val="2B30DE81"/>
    <w:rsid w:val="2C36D39A"/>
    <w:rsid w:val="2D6FB272"/>
    <w:rsid w:val="2DEF72FB"/>
    <w:rsid w:val="2EF80DAD"/>
    <w:rsid w:val="30C33A99"/>
    <w:rsid w:val="313B567B"/>
    <w:rsid w:val="33FBF8FA"/>
    <w:rsid w:val="341EA885"/>
    <w:rsid w:val="35EB7B93"/>
    <w:rsid w:val="363C65B4"/>
    <w:rsid w:val="39B23BEB"/>
    <w:rsid w:val="3A09E9FD"/>
    <w:rsid w:val="3A697DC3"/>
    <w:rsid w:val="3D166918"/>
    <w:rsid w:val="3DE9FE26"/>
    <w:rsid w:val="3F6A510F"/>
    <w:rsid w:val="405C1D83"/>
    <w:rsid w:val="4079D86C"/>
    <w:rsid w:val="40AA4435"/>
    <w:rsid w:val="443A11FE"/>
    <w:rsid w:val="44AE7551"/>
    <w:rsid w:val="47F9F3FD"/>
    <w:rsid w:val="485D7D84"/>
    <w:rsid w:val="4B4B60EB"/>
    <w:rsid w:val="4B716E01"/>
    <w:rsid w:val="4D7A6C21"/>
    <w:rsid w:val="4F678207"/>
    <w:rsid w:val="50C919DF"/>
    <w:rsid w:val="5119856D"/>
    <w:rsid w:val="520C73A9"/>
    <w:rsid w:val="5319D916"/>
    <w:rsid w:val="57B8F1D9"/>
    <w:rsid w:val="593B668B"/>
    <w:rsid w:val="59ED3709"/>
    <w:rsid w:val="5CA594C0"/>
    <w:rsid w:val="5D1E2640"/>
    <w:rsid w:val="5D7C2E40"/>
    <w:rsid w:val="5EC38F58"/>
    <w:rsid w:val="5F33BA0D"/>
    <w:rsid w:val="6276CC58"/>
    <w:rsid w:val="62F0ED77"/>
    <w:rsid w:val="63B00E99"/>
    <w:rsid w:val="648B90A7"/>
    <w:rsid w:val="66474D38"/>
    <w:rsid w:val="679792EE"/>
    <w:rsid w:val="67D9646E"/>
    <w:rsid w:val="67F45FA3"/>
    <w:rsid w:val="69D7902B"/>
    <w:rsid w:val="6A8A5BB7"/>
    <w:rsid w:val="6A9B09C2"/>
    <w:rsid w:val="6CFC3D1A"/>
    <w:rsid w:val="70CDE300"/>
    <w:rsid w:val="723ACB54"/>
    <w:rsid w:val="751E655F"/>
    <w:rsid w:val="753336A3"/>
    <w:rsid w:val="776B7B28"/>
    <w:rsid w:val="78556EA9"/>
    <w:rsid w:val="789FB5FD"/>
    <w:rsid w:val="7C91FA64"/>
    <w:rsid w:val="7D277C4C"/>
    <w:rsid w:val="7DFF1AF2"/>
    <w:rsid w:val="7EF792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FC566"/>
  <w15:docId w15:val="{199C18B7-3DBF-44E5-810F-2A1EB24DD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semiHidden="1" w:uiPriority="33" w:unhideWhenUsed="1"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420"/>
    <w:pPr>
      <w:spacing w:after="160" w:line="259" w:lineRule="auto"/>
      <w:jc w:val="left"/>
    </w:pPr>
    <w:rPr>
      <w:rFonts w:asciiTheme="minorHAnsi" w:hAnsiTheme="minorHAnsi"/>
      <w:kern w:val="2"/>
      <w:sz w:val="22"/>
      <w:szCs w:val="22"/>
      <w14:ligatures w14:val="standardContextual"/>
    </w:rPr>
  </w:style>
  <w:style w:type="paragraph" w:styleId="Heading1">
    <w:name w:val="heading 1"/>
    <w:aliases w:val="Title (Cover Page)"/>
    <w:basedOn w:val="Cover-1Title"/>
    <w:next w:val="Normal"/>
    <w:link w:val="Heading1Char"/>
    <w:uiPriority w:val="9"/>
    <w:qFormat/>
    <w:rsid w:val="00E34975"/>
    <w:pPr>
      <w:spacing w:before="2200" w:after="120"/>
      <w:outlineLvl w:val="0"/>
    </w:pPr>
  </w:style>
  <w:style w:type="paragraph" w:styleId="Heading2">
    <w:name w:val="heading 2"/>
    <w:aliases w:val="Main Lvl 1"/>
    <w:basedOn w:val="Heading1"/>
    <w:next w:val="Normal"/>
    <w:link w:val="Heading2Char"/>
    <w:uiPriority w:val="9"/>
    <w:qFormat/>
    <w:rsid w:val="00310DAA"/>
    <w:pPr>
      <w:keepNext/>
      <w:keepLines/>
      <w:pBdr>
        <w:top w:val="single" w:sz="12" w:space="1" w:color="E1F4FF" w:themeColor="background2"/>
        <w:bottom w:val="single" w:sz="12" w:space="1" w:color="E1F4FF" w:themeColor="background2"/>
      </w:pBdr>
      <w:shd w:val="clear" w:color="auto" w:fill="E1F4FF" w:themeFill="background2"/>
      <w:tabs>
        <w:tab w:val="left" w:pos="475"/>
      </w:tabs>
      <w:spacing w:before="0" w:after="240" w:line="240" w:lineRule="auto"/>
      <w:ind w:left="-1440" w:firstLine="1440"/>
      <w:contextualSpacing/>
      <w:jc w:val="center"/>
      <w:outlineLvl w:val="1"/>
    </w:pPr>
    <w:rPr>
      <w:b/>
      <w:color w:val="00AEEF" w:themeColor="accent1"/>
      <w:sz w:val="32"/>
    </w:rPr>
  </w:style>
  <w:style w:type="paragraph" w:styleId="Heading3">
    <w:name w:val="heading 3"/>
    <w:aliases w:val="Main Lvl 2"/>
    <w:basedOn w:val="Heading2"/>
    <w:next w:val="Normal"/>
    <w:link w:val="Heading3Char"/>
    <w:uiPriority w:val="9"/>
    <w:qFormat/>
    <w:rsid w:val="001D53D1"/>
    <w:pPr>
      <w:numPr>
        <w:ilvl w:val="1"/>
      </w:numPr>
      <w:pBdr>
        <w:top w:val="none" w:sz="0" w:space="0" w:color="auto"/>
        <w:bottom w:val="single" w:sz="18" w:space="1" w:color="E1F4FF" w:themeColor="background2"/>
      </w:pBdr>
      <w:shd w:val="clear" w:color="auto" w:fill="auto"/>
      <w:tabs>
        <w:tab w:val="clear" w:pos="475"/>
        <w:tab w:val="left" w:pos="720"/>
      </w:tabs>
      <w:spacing w:before="240" w:after="0"/>
      <w:ind w:left="-1440" w:firstLine="1440"/>
      <w:outlineLvl w:val="2"/>
    </w:pPr>
    <w:rPr>
      <w:rFonts w:eastAsiaTheme="majorEastAsia" w:cstheme="majorBidi"/>
      <w:sz w:val="24"/>
    </w:rPr>
  </w:style>
  <w:style w:type="paragraph" w:styleId="Heading4">
    <w:name w:val="heading 4"/>
    <w:aliases w:val="Main Lvl 3"/>
    <w:basedOn w:val="Heading3"/>
    <w:next w:val="Normal"/>
    <w:link w:val="Heading4Char"/>
    <w:uiPriority w:val="9"/>
    <w:qFormat/>
    <w:rsid w:val="001D53D1"/>
    <w:pPr>
      <w:numPr>
        <w:ilvl w:val="2"/>
      </w:numPr>
      <w:pBdr>
        <w:bottom w:val="none" w:sz="0" w:space="0" w:color="auto"/>
      </w:pBdr>
      <w:spacing w:before="0"/>
      <w:ind w:left="-1440" w:firstLine="1440"/>
      <w:contextualSpacing w:val="0"/>
      <w:outlineLvl w:val="3"/>
    </w:pPr>
  </w:style>
  <w:style w:type="paragraph" w:styleId="Heading5">
    <w:name w:val="heading 5"/>
    <w:aliases w:val="Main Lvl 4"/>
    <w:basedOn w:val="Heading4"/>
    <w:next w:val="Normal"/>
    <w:link w:val="Heading5Char"/>
    <w:uiPriority w:val="9"/>
    <w:qFormat/>
    <w:rsid w:val="001D53D1"/>
    <w:pPr>
      <w:numPr>
        <w:ilvl w:val="0"/>
      </w:numPr>
      <w:ind w:left="-1440" w:firstLine="1440"/>
      <w:outlineLvl w:val="4"/>
    </w:pPr>
    <w:rPr>
      <w:b w:val="0"/>
    </w:rPr>
  </w:style>
  <w:style w:type="paragraph" w:styleId="Heading6">
    <w:name w:val="heading 6"/>
    <w:aliases w:val="Appendix Lvl 1"/>
    <w:basedOn w:val="AppendixHeading1"/>
    <w:next w:val="Normal"/>
    <w:link w:val="Heading6Char"/>
    <w:uiPriority w:val="9"/>
    <w:qFormat/>
    <w:rsid w:val="001D53D1"/>
    <w:pPr>
      <w:outlineLvl w:val="5"/>
    </w:pPr>
  </w:style>
  <w:style w:type="paragraph" w:styleId="Heading7">
    <w:name w:val="heading 7"/>
    <w:aliases w:val="Appendix Lvl 2"/>
    <w:basedOn w:val="AppendixHeading2"/>
    <w:next w:val="Normal"/>
    <w:link w:val="Heading7Char"/>
    <w:uiPriority w:val="9"/>
    <w:qFormat/>
    <w:rsid w:val="001D53D1"/>
    <w:pPr>
      <w:outlineLvl w:val="6"/>
    </w:pPr>
  </w:style>
  <w:style w:type="paragraph" w:styleId="Heading8">
    <w:name w:val="heading 8"/>
    <w:aliases w:val="Appendix Lvl 3"/>
    <w:basedOn w:val="AppendixHeading3"/>
    <w:next w:val="Normal"/>
    <w:link w:val="Heading8Char"/>
    <w:uiPriority w:val="9"/>
    <w:qFormat/>
    <w:rsid w:val="001D53D1"/>
    <w:pPr>
      <w:outlineLvl w:val="7"/>
    </w:pPr>
  </w:style>
  <w:style w:type="paragraph" w:styleId="Heading9">
    <w:name w:val="heading 9"/>
    <w:aliases w:val="Appendix Lvl 4"/>
    <w:basedOn w:val="AppendixHeading4"/>
    <w:next w:val="Normal"/>
    <w:link w:val="Heading9Char"/>
    <w:uiPriority w:val="9"/>
    <w:qFormat/>
    <w:rsid w:val="001D53D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over Page) Char"/>
    <w:basedOn w:val="DefaultParagraphFont"/>
    <w:link w:val="Heading1"/>
    <w:uiPriority w:val="9"/>
    <w:rsid w:val="00E34975"/>
    <w:rPr>
      <w:rFonts w:ascii="Arial" w:eastAsiaTheme="minorEastAsia" w:hAnsi="Arial" w:cs="Arial"/>
      <w:color w:val="002D73" w:themeColor="text2"/>
      <w:sz w:val="72"/>
    </w:rPr>
  </w:style>
  <w:style w:type="character" w:customStyle="1" w:styleId="Heading2Char">
    <w:name w:val="Heading 2 Char"/>
    <w:aliases w:val="Main Lvl 1 Char"/>
    <w:basedOn w:val="DefaultParagraphFont"/>
    <w:link w:val="Heading2"/>
    <w:uiPriority w:val="9"/>
    <w:rsid w:val="00310DAA"/>
    <w:rPr>
      <w:rFonts w:ascii="Arial" w:eastAsiaTheme="minorEastAsia" w:hAnsi="Arial" w:cs="Arial"/>
      <w:b/>
      <w:color w:val="00AEEF" w:themeColor="accent1"/>
      <w:kern w:val="2"/>
      <w:sz w:val="32"/>
      <w:szCs w:val="22"/>
      <w:shd w:val="clear" w:color="auto" w:fill="E1F4FF" w:themeFill="background2"/>
      <w14:ligatures w14:val="standardContextual"/>
    </w:rPr>
  </w:style>
  <w:style w:type="character" w:customStyle="1" w:styleId="Heading3Char">
    <w:name w:val="Heading 3 Char"/>
    <w:aliases w:val="Main Lvl 2 Char"/>
    <w:basedOn w:val="DefaultParagraphFont"/>
    <w:link w:val="Heading3"/>
    <w:uiPriority w:val="9"/>
    <w:rsid w:val="001D53D1"/>
    <w:rPr>
      <w:rFonts w:ascii="Arial" w:eastAsiaTheme="majorEastAsia" w:hAnsi="Arial" w:cstheme="majorBidi"/>
      <w:b/>
      <w:color w:val="00AEEF" w:themeColor="accent1"/>
    </w:rPr>
  </w:style>
  <w:style w:type="character" w:customStyle="1" w:styleId="Heading4Char">
    <w:name w:val="Heading 4 Char"/>
    <w:aliases w:val="Main Lvl 3 Char"/>
    <w:basedOn w:val="DefaultParagraphFont"/>
    <w:link w:val="Heading4"/>
    <w:uiPriority w:val="9"/>
    <w:rsid w:val="001D53D1"/>
    <w:rPr>
      <w:rFonts w:ascii="Arial" w:eastAsiaTheme="majorEastAsia" w:hAnsi="Arial" w:cstheme="majorBidi"/>
      <w:b/>
      <w:color w:val="00AEEF" w:themeColor="accent1"/>
    </w:rPr>
  </w:style>
  <w:style w:type="character" w:customStyle="1" w:styleId="Heading5Char">
    <w:name w:val="Heading 5 Char"/>
    <w:aliases w:val="Main Lvl 4 Char"/>
    <w:basedOn w:val="DefaultParagraphFont"/>
    <w:link w:val="Heading5"/>
    <w:uiPriority w:val="9"/>
    <w:rsid w:val="001D53D1"/>
    <w:rPr>
      <w:rFonts w:ascii="Arial" w:eastAsiaTheme="majorEastAsia" w:hAnsi="Arial" w:cstheme="majorBidi"/>
      <w:color w:val="00AEEF" w:themeColor="accent1"/>
    </w:rPr>
  </w:style>
  <w:style w:type="character" w:customStyle="1" w:styleId="Heading6Char">
    <w:name w:val="Heading 6 Char"/>
    <w:aliases w:val="Appendix Lvl 1 Char"/>
    <w:basedOn w:val="DefaultParagraphFont"/>
    <w:link w:val="Heading6"/>
    <w:uiPriority w:val="9"/>
    <w:rsid w:val="001D53D1"/>
    <w:rPr>
      <w:rFonts w:ascii="Arial" w:eastAsiaTheme="minorEastAsia" w:hAnsi="Arial" w:cs="Arial"/>
      <w:b/>
      <w:color w:val="00AEEF" w:themeColor="accent1"/>
      <w:sz w:val="32"/>
    </w:rPr>
  </w:style>
  <w:style w:type="character" w:customStyle="1" w:styleId="Heading7Char">
    <w:name w:val="Heading 7 Char"/>
    <w:aliases w:val="Appendix Lvl 2 Char"/>
    <w:basedOn w:val="DefaultParagraphFont"/>
    <w:link w:val="Heading7"/>
    <w:uiPriority w:val="9"/>
    <w:rsid w:val="001D53D1"/>
    <w:rPr>
      <w:rFonts w:ascii="Arial" w:eastAsiaTheme="majorEastAsia" w:hAnsi="Arial" w:cstheme="majorBidi"/>
      <w:b/>
      <w:color w:val="00AEEF" w:themeColor="accent1"/>
    </w:rPr>
  </w:style>
  <w:style w:type="character" w:customStyle="1" w:styleId="Heading8Char">
    <w:name w:val="Heading 8 Char"/>
    <w:aliases w:val="Appendix Lvl 3 Char"/>
    <w:basedOn w:val="DefaultParagraphFont"/>
    <w:link w:val="Heading8"/>
    <w:uiPriority w:val="9"/>
    <w:rsid w:val="001D53D1"/>
    <w:rPr>
      <w:rFonts w:ascii="Arial" w:eastAsiaTheme="majorEastAsia" w:hAnsi="Arial" w:cs="Arial"/>
      <w:b/>
      <w:color w:val="00AEEF" w:themeColor="accent1"/>
    </w:rPr>
  </w:style>
  <w:style w:type="character" w:customStyle="1" w:styleId="Heading9Char">
    <w:name w:val="Heading 9 Char"/>
    <w:aliases w:val="Appendix Lvl 4 Char"/>
    <w:basedOn w:val="DefaultParagraphFont"/>
    <w:link w:val="Heading9"/>
    <w:uiPriority w:val="9"/>
    <w:rsid w:val="001D53D1"/>
    <w:rPr>
      <w:rFonts w:ascii="Arial" w:eastAsiaTheme="majorEastAsia" w:hAnsi="Arial" w:cs="Arial"/>
      <w:color w:val="00AEEF" w:themeColor="accent1"/>
    </w:rPr>
  </w:style>
  <w:style w:type="numbering" w:customStyle="1" w:styleId="Headings">
    <w:name w:val="Headings"/>
    <w:uiPriority w:val="99"/>
    <w:rsid w:val="001D53D1"/>
    <w:pPr>
      <w:numPr>
        <w:numId w:val="1"/>
      </w:numPr>
    </w:pPr>
  </w:style>
  <w:style w:type="table" w:styleId="TableGrid">
    <w:name w:val="Table Grid"/>
    <w:basedOn w:val="TableNormal"/>
    <w:uiPriority w:val="39"/>
    <w:rsid w:val="001D53D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next w:val="Normal"/>
    <w:link w:val="CaptionChar"/>
    <w:uiPriority w:val="35"/>
    <w:unhideWhenUsed/>
    <w:qFormat/>
    <w:rsid w:val="001D53D1"/>
    <w:pPr>
      <w:keepNext/>
      <w:keepLines/>
      <w:spacing w:before="240" w:after="40"/>
      <w:ind w:left="1152" w:hanging="1152"/>
      <w:contextualSpacing/>
    </w:pPr>
    <w:rPr>
      <w:rFonts w:ascii="Arial" w:hAnsi="Arial"/>
      <w:b/>
      <w:bCs/>
      <w:color w:val="002D73" w:themeColor="text2"/>
      <w:sz w:val="22"/>
      <w:szCs w:val="18"/>
    </w:rPr>
  </w:style>
  <w:style w:type="paragraph" w:customStyle="1" w:styleId="TableColumnHeading">
    <w:name w:val="Table Column Heading"/>
    <w:link w:val="TableColumnHeadingChar"/>
    <w:qFormat/>
    <w:rsid w:val="00177A03"/>
    <w:pPr>
      <w:keepNext/>
      <w:spacing w:after="0"/>
      <w:jc w:val="center"/>
    </w:pPr>
    <w:rPr>
      <w:rFonts w:ascii="Arial" w:eastAsia="Times New Roman" w:hAnsi="Arial" w:cs="Times New Roman"/>
      <w:bCs/>
      <w:color w:val="FFFFFF" w:themeColor="background1"/>
      <w:sz w:val="22"/>
    </w:rPr>
  </w:style>
  <w:style w:type="paragraph" w:customStyle="1" w:styleId="TableCellGeneralText">
    <w:name w:val="Table Cell General Text"/>
    <w:link w:val="TableCellGeneralTextChar"/>
    <w:qFormat/>
    <w:rsid w:val="00481F9A"/>
    <w:pPr>
      <w:spacing w:after="0"/>
      <w:jc w:val="left"/>
    </w:pPr>
    <w:rPr>
      <w:rFonts w:eastAsia="Times New Roman" w:cs="Arial"/>
      <w:bCs/>
      <w:color w:val="000000" w:themeColor="text1"/>
      <w:sz w:val="22"/>
    </w:rPr>
  </w:style>
  <w:style w:type="character" w:customStyle="1" w:styleId="TableColumnHeadingChar">
    <w:name w:val="Table Column Heading Char"/>
    <w:basedOn w:val="DefaultParagraphFont"/>
    <w:link w:val="TableColumnHeading"/>
    <w:rsid w:val="00177A03"/>
    <w:rPr>
      <w:rFonts w:ascii="Arial" w:eastAsia="Times New Roman" w:hAnsi="Arial" w:cs="Times New Roman"/>
      <w:bCs/>
      <w:color w:val="FFFFFF" w:themeColor="background1"/>
      <w:sz w:val="22"/>
    </w:rPr>
  </w:style>
  <w:style w:type="paragraph" w:customStyle="1" w:styleId="TableCellNumbers">
    <w:name w:val="Table Cell Numbers"/>
    <w:basedOn w:val="TableCellGeneralText"/>
    <w:link w:val="TableCellNumbersChar"/>
    <w:qFormat/>
    <w:rsid w:val="001D53D1"/>
    <w:pPr>
      <w:jc w:val="right"/>
    </w:pPr>
  </w:style>
  <w:style w:type="character" w:customStyle="1" w:styleId="TableCellGeneralTextChar">
    <w:name w:val="Table Cell General Text Char"/>
    <w:basedOn w:val="DefaultParagraphFont"/>
    <w:link w:val="TableCellGeneralText"/>
    <w:rsid w:val="00481F9A"/>
    <w:rPr>
      <w:rFonts w:eastAsia="Times New Roman" w:cs="Arial"/>
      <w:bCs/>
      <w:color w:val="000000" w:themeColor="text1"/>
      <w:sz w:val="22"/>
    </w:rPr>
  </w:style>
  <w:style w:type="paragraph" w:customStyle="1" w:styleId="TableCellYear">
    <w:name w:val="Table Cell Year"/>
    <w:basedOn w:val="TableCellGeneralText"/>
    <w:link w:val="TableCellYearChar"/>
    <w:qFormat/>
    <w:rsid w:val="001D53D1"/>
    <w:pPr>
      <w:jc w:val="center"/>
    </w:pPr>
    <w:rPr>
      <w:bCs w:val="0"/>
    </w:rPr>
  </w:style>
  <w:style w:type="character" w:customStyle="1" w:styleId="TableCellNumbersChar">
    <w:name w:val="Table Cell Numbers Char"/>
    <w:basedOn w:val="DefaultParagraphFont"/>
    <w:link w:val="TableCellNumbers"/>
    <w:rsid w:val="001D53D1"/>
    <w:rPr>
      <w:rFonts w:eastAsia="Times New Roman" w:cs="Arial"/>
      <w:bCs/>
      <w:color w:val="000000" w:themeColor="text1"/>
      <w:sz w:val="20"/>
    </w:rPr>
  </w:style>
  <w:style w:type="paragraph" w:customStyle="1" w:styleId="TableNote">
    <w:name w:val="Table Note"/>
    <w:basedOn w:val="TableCellGeneralText"/>
    <w:link w:val="TableNoteChar"/>
    <w:qFormat/>
    <w:rsid w:val="001D53D1"/>
    <w:pPr>
      <w:spacing w:after="240"/>
      <w:contextualSpacing/>
    </w:pPr>
    <w:rPr>
      <w:sz w:val="18"/>
      <w:szCs w:val="18"/>
    </w:rPr>
  </w:style>
  <w:style w:type="character" w:customStyle="1" w:styleId="TableCellYearChar">
    <w:name w:val="Table Cell Year Char"/>
    <w:basedOn w:val="DefaultParagraphFont"/>
    <w:link w:val="TableCellYear"/>
    <w:rsid w:val="001D53D1"/>
    <w:rPr>
      <w:rFonts w:eastAsia="Times New Roman" w:cs="Arial"/>
      <w:color w:val="000000" w:themeColor="text1"/>
      <w:sz w:val="20"/>
    </w:rPr>
  </w:style>
  <w:style w:type="paragraph" w:customStyle="1" w:styleId="Normalaftertablelist">
    <w:name w:val="Normal after table/list"/>
    <w:basedOn w:val="Normal"/>
    <w:next w:val="Normal"/>
    <w:link w:val="NormalaftertablelistChar"/>
    <w:qFormat/>
    <w:rsid w:val="001D53D1"/>
    <w:pPr>
      <w:spacing w:before="240"/>
    </w:pPr>
  </w:style>
  <w:style w:type="character" w:customStyle="1" w:styleId="TableNoteChar">
    <w:name w:val="Table Note Char"/>
    <w:basedOn w:val="DefaultParagraphFont"/>
    <w:link w:val="TableNote"/>
    <w:rsid w:val="001D53D1"/>
    <w:rPr>
      <w:rFonts w:eastAsia="Times New Roman" w:cs="Arial"/>
      <w:bCs/>
      <w:color w:val="000000" w:themeColor="text1"/>
      <w:sz w:val="18"/>
      <w:szCs w:val="18"/>
    </w:rPr>
  </w:style>
  <w:style w:type="paragraph" w:styleId="ListParagraph">
    <w:name w:val="List Paragraph"/>
    <w:aliases w:val="Bullet List Paragraph,Proposal Bullet List,Step Style"/>
    <w:basedOn w:val="Normal"/>
    <w:link w:val="ListParagraphChar"/>
    <w:uiPriority w:val="34"/>
    <w:unhideWhenUsed/>
    <w:qFormat/>
    <w:rsid w:val="001D53D1"/>
    <w:pPr>
      <w:ind w:left="720"/>
      <w:contextualSpacing/>
    </w:pPr>
  </w:style>
  <w:style w:type="character" w:customStyle="1" w:styleId="NormalaftertablelistChar">
    <w:name w:val="Normal after table/list Char"/>
    <w:basedOn w:val="DefaultParagraphFont"/>
    <w:link w:val="Normalaftertablelist"/>
    <w:rsid w:val="001D53D1"/>
  </w:style>
  <w:style w:type="numbering" w:customStyle="1" w:styleId="Bulletedlist">
    <w:name w:val="Bulleted list"/>
    <w:uiPriority w:val="99"/>
    <w:rsid w:val="001D53D1"/>
    <w:pPr>
      <w:numPr>
        <w:numId w:val="2"/>
      </w:numPr>
    </w:pPr>
  </w:style>
  <w:style w:type="paragraph" w:styleId="ListContinue">
    <w:name w:val="List Continue"/>
    <w:basedOn w:val="Normal"/>
    <w:uiPriority w:val="99"/>
    <w:semiHidden/>
    <w:unhideWhenUsed/>
    <w:rsid w:val="001D53D1"/>
    <w:pPr>
      <w:spacing w:before="120" w:after="0"/>
      <w:ind w:left="720"/>
    </w:pPr>
  </w:style>
  <w:style w:type="paragraph" w:styleId="ListBullet">
    <w:name w:val="List Bullet"/>
    <w:basedOn w:val="Normal"/>
    <w:link w:val="ListBulletChar"/>
    <w:qFormat/>
    <w:rsid w:val="001D53D1"/>
    <w:pPr>
      <w:numPr>
        <w:numId w:val="9"/>
      </w:numPr>
      <w:spacing w:before="120" w:after="0"/>
    </w:pPr>
  </w:style>
  <w:style w:type="paragraph" w:styleId="ListBullet2">
    <w:name w:val="List Bullet 2"/>
    <w:basedOn w:val="ListBullet"/>
    <w:link w:val="ListBullet2Char"/>
    <w:rsid w:val="001D53D1"/>
    <w:pPr>
      <w:numPr>
        <w:numId w:val="16"/>
      </w:numPr>
    </w:pPr>
  </w:style>
  <w:style w:type="paragraph" w:styleId="ListBullet3">
    <w:name w:val="List Bullet 3"/>
    <w:basedOn w:val="ListBullet2"/>
    <w:link w:val="ListBullet3Char"/>
    <w:rsid w:val="001D53D1"/>
    <w:pPr>
      <w:numPr>
        <w:numId w:val="17"/>
      </w:numPr>
    </w:pPr>
  </w:style>
  <w:style w:type="paragraph" w:styleId="ListBullet4">
    <w:name w:val="List Bullet 4"/>
    <w:basedOn w:val="ListBullet3"/>
    <w:link w:val="ListBullet4Char"/>
    <w:rsid w:val="001D53D1"/>
    <w:pPr>
      <w:numPr>
        <w:numId w:val="14"/>
      </w:numPr>
    </w:pPr>
  </w:style>
  <w:style w:type="paragraph" w:styleId="ListBullet5">
    <w:name w:val="List Bullet 5"/>
    <w:basedOn w:val="ListBullet4"/>
    <w:link w:val="ListBullet5Char"/>
    <w:rsid w:val="001D53D1"/>
    <w:pPr>
      <w:numPr>
        <w:numId w:val="15"/>
      </w:numPr>
      <w:ind w:left="2160"/>
    </w:pPr>
  </w:style>
  <w:style w:type="paragraph" w:styleId="ListContinue2">
    <w:name w:val="List Continue 2"/>
    <w:basedOn w:val="Normal"/>
    <w:uiPriority w:val="99"/>
    <w:semiHidden/>
    <w:unhideWhenUsed/>
    <w:rsid w:val="001D53D1"/>
    <w:pPr>
      <w:spacing w:before="120" w:after="0"/>
      <w:ind w:left="1440"/>
    </w:pPr>
  </w:style>
  <w:style w:type="character" w:customStyle="1" w:styleId="ListBulletChar">
    <w:name w:val="List Bullet Char"/>
    <w:basedOn w:val="DefaultParagraphFont"/>
    <w:link w:val="ListBullet"/>
    <w:rsid w:val="001D53D1"/>
    <w:rPr>
      <w:rFonts w:asciiTheme="minorHAnsi" w:hAnsiTheme="minorHAnsi"/>
      <w:kern w:val="2"/>
      <w:sz w:val="22"/>
      <w:szCs w:val="22"/>
      <w14:ligatures w14:val="standardContextual"/>
    </w:rPr>
  </w:style>
  <w:style w:type="paragraph" w:styleId="ListContinue3">
    <w:name w:val="List Continue 3"/>
    <w:basedOn w:val="Normal"/>
    <w:uiPriority w:val="99"/>
    <w:semiHidden/>
    <w:unhideWhenUsed/>
    <w:rsid w:val="001D53D1"/>
    <w:pPr>
      <w:spacing w:before="120" w:after="0"/>
      <w:ind w:left="1440"/>
    </w:pPr>
  </w:style>
  <w:style w:type="paragraph" w:styleId="ListContinue4">
    <w:name w:val="List Continue 4"/>
    <w:basedOn w:val="Normal"/>
    <w:uiPriority w:val="99"/>
    <w:semiHidden/>
    <w:unhideWhenUsed/>
    <w:rsid w:val="001D53D1"/>
    <w:pPr>
      <w:spacing w:before="120" w:after="0"/>
      <w:ind w:left="2160"/>
    </w:pPr>
  </w:style>
  <w:style w:type="character" w:customStyle="1" w:styleId="ListBullet2Char">
    <w:name w:val="List Bullet 2 Char"/>
    <w:basedOn w:val="DefaultParagraphFont"/>
    <w:link w:val="ListBullet2"/>
    <w:rsid w:val="001D53D1"/>
    <w:rPr>
      <w:rFonts w:asciiTheme="minorHAnsi" w:hAnsiTheme="minorHAnsi"/>
      <w:kern w:val="2"/>
      <w:sz w:val="22"/>
      <w:szCs w:val="22"/>
      <w14:ligatures w14:val="standardContextual"/>
    </w:rPr>
  </w:style>
  <w:style w:type="paragraph" w:styleId="ListContinue5">
    <w:name w:val="List Continue 5"/>
    <w:basedOn w:val="Normal"/>
    <w:uiPriority w:val="99"/>
    <w:semiHidden/>
    <w:unhideWhenUsed/>
    <w:rsid w:val="001D53D1"/>
    <w:pPr>
      <w:spacing w:before="120" w:after="0"/>
      <w:ind w:left="2880"/>
    </w:pPr>
  </w:style>
  <w:style w:type="character" w:customStyle="1" w:styleId="ListBullet3Char">
    <w:name w:val="List Bullet 3 Char"/>
    <w:basedOn w:val="DefaultParagraphFont"/>
    <w:link w:val="ListBullet3"/>
    <w:rsid w:val="001D53D1"/>
    <w:rPr>
      <w:rFonts w:asciiTheme="minorHAnsi" w:hAnsiTheme="minorHAnsi"/>
      <w:kern w:val="2"/>
      <w:sz w:val="22"/>
      <w:szCs w:val="22"/>
      <w14:ligatures w14:val="standardContextual"/>
    </w:rPr>
  </w:style>
  <w:style w:type="paragraph" w:customStyle="1" w:styleId="ListBullet-SingleLine">
    <w:name w:val="List Bullet - Single Line"/>
    <w:basedOn w:val="ListBullet"/>
    <w:link w:val="ListBullet-SingleLineChar"/>
    <w:qFormat/>
    <w:rsid w:val="001D53D1"/>
    <w:pPr>
      <w:numPr>
        <w:numId w:val="18"/>
      </w:numPr>
      <w:contextualSpacing/>
    </w:pPr>
  </w:style>
  <w:style w:type="character" w:customStyle="1" w:styleId="ListBullet4Char">
    <w:name w:val="List Bullet 4 Char"/>
    <w:basedOn w:val="DefaultParagraphFont"/>
    <w:link w:val="ListBullet4"/>
    <w:rsid w:val="001D53D1"/>
    <w:rPr>
      <w:rFonts w:asciiTheme="minorHAnsi" w:hAnsiTheme="minorHAnsi"/>
      <w:kern w:val="2"/>
      <w:sz w:val="22"/>
      <w:szCs w:val="22"/>
      <w14:ligatures w14:val="standardContextual"/>
    </w:rPr>
  </w:style>
  <w:style w:type="paragraph" w:customStyle="1" w:styleId="ListBullet2-SingleLine">
    <w:name w:val="List Bullet 2 - Single Line"/>
    <w:basedOn w:val="ListBullet2"/>
    <w:link w:val="ListBullet2-SingleLineChar"/>
    <w:qFormat/>
    <w:rsid w:val="001D53D1"/>
    <w:pPr>
      <w:contextualSpacing/>
    </w:pPr>
  </w:style>
  <w:style w:type="character" w:customStyle="1" w:styleId="ListBullet-SingleLineChar">
    <w:name w:val="List Bullet - Single Line Char"/>
    <w:basedOn w:val="ListBulletChar"/>
    <w:link w:val="ListBullet-SingleLine"/>
    <w:rsid w:val="001D53D1"/>
    <w:rPr>
      <w:rFonts w:asciiTheme="minorHAnsi" w:hAnsiTheme="minorHAnsi"/>
      <w:kern w:val="2"/>
      <w:sz w:val="22"/>
      <w:szCs w:val="22"/>
      <w14:ligatures w14:val="standardContextual"/>
    </w:rPr>
  </w:style>
  <w:style w:type="paragraph" w:customStyle="1" w:styleId="ListBullet3-SingleLine">
    <w:name w:val="List Bullet 3 - Single Line"/>
    <w:basedOn w:val="ListBullet3"/>
    <w:link w:val="ListBullet3-SingleLineChar"/>
    <w:qFormat/>
    <w:rsid w:val="001D53D1"/>
    <w:pPr>
      <w:contextualSpacing/>
    </w:pPr>
  </w:style>
  <w:style w:type="character" w:customStyle="1" w:styleId="ListBullet2-SingleLineChar">
    <w:name w:val="List Bullet 2 - Single Line Char"/>
    <w:basedOn w:val="ListBullet2Char"/>
    <w:link w:val="ListBullet2-SingleLine"/>
    <w:rsid w:val="001D53D1"/>
    <w:rPr>
      <w:rFonts w:asciiTheme="minorHAnsi" w:hAnsiTheme="minorHAnsi"/>
      <w:kern w:val="2"/>
      <w:sz w:val="22"/>
      <w:szCs w:val="22"/>
      <w14:ligatures w14:val="standardContextual"/>
    </w:rPr>
  </w:style>
  <w:style w:type="character" w:styleId="PlaceholderText">
    <w:name w:val="Placeholder Text"/>
    <w:basedOn w:val="DefaultParagraphFont"/>
    <w:uiPriority w:val="99"/>
    <w:semiHidden/>
    <w:rsid w:val="001D53D1"/>
    <w:rPr>
      <w:color w:val="808080"/>
    </w:rPr>
  </w:style>
  <w:style w:type="character" w:customStyle="1" w:styleId="ListBullet3-SingleLineChar">
    <w:name w:val="List Bullet 3 - Single Line Char"/>
    <w:basedOn w:val="ListBullet3Char"/>
    <w:link w:val="ListBullet3-SingleLine"/>
    <w:rsid w:val="001D53D1"/>
    <w:rPr>
      <w:rFonts w:asciiTheme="minorHAnsi" w:hAnsiTheme="minorHAnsi"/>
      <w:kern w:val="2"/>
      <w:sz w:val="22"/>
      <w:szCs w:val="22"/>
      <w14:ligatures w14:val="standardContextual"/>
    </w:rPr>
  </w:style>
  <w:style w:type="paragraph" w:styleId="BalloonText">
    <w:name w:val="Balloon Text"/>
    <w:basedOn w:val="Normal"/>
    <w:link w:val="BalloonTextChar"/>
    <w:uiPriority w:val="99"/>
    <w:semiHidden/>
    <w:unhideWhenUsed/>
    <w:rsid w:val="001D53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3D1"/>
    <w:rPr>
      <w:rFonts w:ascii="Tahoma" w:hAnsi="Tahoma" w:cs="Tahoma"/>
      <w:sz w:val="16"/>
      <w:szCs w:val="16"/>
    </w:rPr>
  </w:style>
  <w:style w:type="paragraph" w:customStyle="1" w:styleId="CoverLetterText">
    <w:name w:val="Cover Letter Text"/>
    <w:link w:val="CoverLetterTextChar"/>
    <w:uiPriority w:val="7"/>
    <w:qFormat/>
    <w:rsid w:val="001D53D1"/>
    <w:pPr>
      <w:tabs>
        <w:tab w:val="right" w:pos="9360"/>
      </w:tabs>
      <w:spacing w:before="240"/>
    </w:pPr>
  </w:style>
  <w:style w:type="paragraph" w:customStyle="1" w:styleId="ResumeBullet2-lastinseries">
    <w:name w:val="Resume Bullet 2 - last in series"/>
    <w:basedOn w:val="ResumeBullet2"/>
    <w:link w:val="ResumeBullet2-lastinseriesChar"/>
    <w:uiPriority w:val="2"/>
    <w:qFormat/>
    <w:rsid w:val="001D53D1"/>
    <w:pPr>
      <w:spacing w:after="240"/>
    </w:pPr>
  </w:style>
  <w:style w:type="character" w:customStyle="1" w:styleId="CoverLetterTextChar">
    <w:name w:val="Cover Letter Text Char"/>
    <w:basedOn w:val="DefaultParagraphFont"/>
    <w:link w:val="CoverLetterText"/>
    <w:uiPriority w:val="7"/>
    <w:rsid w:val="001D53D1"/>
  </w:style>
  <w:style w:type="paragraph" w:customStyle="1" w:styleId="Normalbeforebulletedlist">
    <w:name w:val="Normal before bulleted list"/>
    <w:basedOn w:val="Normal"/>
    <w:next w:val="ListBullet"/>
    <w:link w:val="NormalbeforebulletedlistChar"/>
    <w:qFormat/>
    <w:rsid w:val="00A333AA"/>
    <w:pPr>
      <w:keepNext/>
      <w:spacing w:after="0"/>
    </w:pPr>
  </w:style>
  <w:style w:type="paragraph" w:styleId="Footer">
    <w:name w:val="footer"/>
    <w:link w:val="FooterChar"/>
    <w:uiPriority w:val="99"/>
    <w:unhideWhenUsed/>
    <w:rsid w:val="00A52728"/>
    <w:pPr>
      <w:tabs>
        <w:tab w:val="center" w:pos="6480"/>
        <w:tab w:val="right" w:pos="12960"/>
      </w:tabs>
      <w:spacing w:after="0"/>
      <w:ind w:left="-720" w:right="-720"/>
      <w:jc w:val="left"/>
    </w:pPr>
    <w:rPr>
      <w:rFonts w:ascii="Arial" w:eastAsia="MS Mincho" w:hAnsi="Arial" w:cs="Arial"/>
      <w:noProof/>
      <w:color w:val="24366F"/>
      <w:sz w:val="16"/>
      <w:szCs w:val="16"/>
    </w:rPr>
  </w:style>
  <w:style w:type="character" w:customStyle="1" w:styleId="FooterChar">
    <w:name w:val="Footer Char"/>
    <w:basedOn w:val="DefaultParagraphFont"/>
    <w:link w:val="Footer"/>
    <w:uiPriority w:val="99"/>
    <w:rsid w:val="00A52728"/>
    <w:rPr>
      <w:rFonts w:ascii="Arial" w:eastAsia="MS Mincho" w:hAnsi="Arial" w:cs="Arial"/>
      <w:noProof/>
      <w:color w:val="24366F"/>
      <w:sz w:val="16"/>
      <w:szCs w:val="16"/>
    </w:rPr>
  </w:style>
  <w:style w:type="paragraph" w:customStyle="1" w:styleId="Footer-PageNumber">
    <w:name w:val="Footer - Page Number"/>
    <w:basedOn w:val="Footer"/>
    <w:next w:val="Footer"/>
    <w:link w:val="Footer-PageNumberChar"/>
    <w:qFormat/>
    <w:rsid w:val="00A333AA"/>
    <w:rPr>
      <w:b/>
      <w:position w:val="-12"/>
    </w:rPr>
  </w:style>
  <w:style w:type="paragraph" w:customStyle="1" w:styleId="Footer-Econometrica">
    <w:name w:val="Footer - Econometrica"/>
    <w:aliases w:val="Inc."/>
    <w:basedOn w:val="Footer"/>
    <w:link w:val="Footer-EconometricaChar"/>
    <w:qFormat/>
    <w:rsid w:val="001D53D1"/>
  </w:style>
  <w:style w:type="character" w:customStyle="1" w:styleId="Footer-PageNumberChar">
    <w:name w:val="Footer - Page Number Char"/>
    <w:basedOn w:val="DefaultParagraphFont"/>
    <w:link w:val="Footer-PageNumber"/>
    <w:rsid w:val="00A333AA"/>
    <w:rPr>
      <w:rFonts w:ascii="Arial" w:eastAsia="MS Mincho" w:hAnsi="Arial" w:cs="Arial"/>
      <w:b/>
      <w:noProof/>
      <w:color w:val="24366F"/>
      <w:position w:val="-12"/>
      <w:sz w:val="16"/>
      <w:szCs w:val="16"/>
    </w:rPr>
  </w:style>
  <w:style w:type="paragraph" w:customStyle="1" w:styleId="Footer-Date">
    <w:name w:val="Footer - Date"/>
    <w:basedOn w:val="Footer"/>
    <w:link w:val="Footer-DateChar"/>
    <w:qFormat/>
    <w:rsid w:val="001D53D1"/>
  </w:style>
  <w:style w:type="character" w:customStyle="1" w:styleId="Footer-EconometricaChar">
    <w:name w:val="Footer - Econometrica Char"/>
    <w:aliases w:val="Inc. Char"/>
    <w:basedOn w:val="DefaultParagraphFont"/>
    <w:link w:val="Footer-Econometrica"/>
    <w:rsid w:val="001D53D1"/>
    <w:rPr>
      <w:rFonts w:ascii="Arial" w:eastAsia="MS Mincho" w:hAnsi="Arial" w:cs="Arial"/>
      <w:noProof/>
      <w:color w:val="24366F"/>
      <w:sz w:val="16"/>
      <w:szCs w:val="16"/>
    </w:rPr>
  </w:style>
  <w:style w:type="paragraph" w:customStyle="1" w:styleId="BasicParagraph">
    <w:name w:val="[Basic Paragraph]"/>
    <w:basedOn w:val="Normal"/>
    <w:link w:val="BasicParagraphChar"/>
    <w:uiPriority w:val="99"/>
    <w:unhideWhenUsed/>
    <w:rsid w:val="001D53D1"/>
    <w:pPr>
      <w:widowControl w:val="0"/>
      <w:autoSpaceDE w:val="0"/>
      <w:autoSpaceDN w:val="0"/>
      <w:adjustRightInd w:val="0"/>
      <w:spacing w:after="0" w:line="288" w:lineRule="auto"/>
      <w:textAlignment w:val="center"/>
    </w:pPr>
    <w:rPr>
      <w:rFonts w:eastAsia="Times New Roman" w:cs="Times New Roman"/>
      <w:color w:val="000000"/>
    </w:rPr>
  </w:style>
  <w:style w:type="character" w:customStyle="1" w:styleId="Footer-DateChar">
    <w:name w:val="Footer - Date Char"/>
    <w:basedOn w:val="DefaultParagraphFont"/>
    <w:link w:val="Footer-Date"/>
    <w:rsid w:val="001D53D1"/>
    <w:rPr>
      <w:rFonts w:ascii="Arial" w:eastAsia="MS Mincho" w:hAnsi="Arial" w:cs="Arial"/>
      <w:noProof/>
      <w:color w:val="24366F"/>
      <w:sz w:val="16"/>
      <w:szCs w:val="16"/>
    </w:rPr>
  </w:style>
  <w:style w:type="character" w:customStyle="1" w:styleId="BasicParagraphChar">
    <w:name w:val="[Basic Paragraph] Char"/>
    <w:basedOn w:val="DefaultParagraphFont"/>
    <w:link w:val="BasicParagraph"/>
    <w:uiPriority w:val="99"/>
    <w:rsid w:val="001D53D1"/>
    <w:rPr>
      <w:rFonts w:eastAsia="Times New Roman" w:cs="Times New Roman"/>
      <w:color w:val="000000"/>
    </w:rPr>
  </w:style>
  <w:style w:type="paragraph" w:customStyle="1" w:styleId="Cover-2ProjectName">
    <w:name w:val="Cover - 2. Project Name"/>
    <w:basedOn w:val="Normal"/>
    <w:link w:val="Cover-2ProjectNameChar"/>
    <w:uiPriority w:val="8"/>
    <w:qFormat/>
    <w:rsid w:val="001D53D1"/>
    <w:pPr>
      <w:suppressAutoHyphens/>
      <w:spacing w:before="600" w:after="0"/>
      <w:contextualSpacing/>
    </w:pPr>
    <w:rPr>
      <w:rFonts w:ascii="Arial" w:eastAsia="Times New Roman" w:hAnsi="Arial" w:cs="Arial"/>
      <w:b/>
      <w:color w:val="002D73" w:themeColor="text2"/>
      <w:sz w:val="40"/>
    </w:rPr>
  </w:style>
  <w:style w:type="character" w:customStyle="1" w:styleId="Cover-2ProjectNameChar">
    <w:name w:val="Cover - 2. Project Name Char"/>
    <w:basedOn w:val="DefaultParagraphFont"/>
    <w:link w:val="Cover-2ProjectName"/>
    <w:uiPriority w:val="8"/>
    <w:rsid w:val="001D53D1"/>
    <w:rPr>
      <w:rFonts w:ascii="Arial" w:eastAsia="Times New Roman" w:hAnsi="Arial" w:cs="Arial"/>
      <w:b/>
      <w:color w:val="002D73" w:themeColor="text2"/>
      <w:sz w:val="40"/>
    </w:rPr>
  </w:style>
  <w:style w:type="character" w:styleId="Hyperlink">
    <w:name w:val="Hyperlink"/>
    <w:basedOn w:val="DefaultParagraphFont"/>
    <w:uiPriority w:val="99"/>
    <w:unhideWhenUsed/>
    <w:rsid w:val="001D53D1"/>
    <w:rPr>
      <w:color w:val="00AEEF" w:themeColor="hyperlink"/>
      <w:u w:val="single"/>
    </w:rPr>
  </w:style>
  <w:style w:type="paragraph" w:styleId="TOCHeading">
    <w:name w:val="TOC Heading"/>
    <w:basedOn w:val="Heading2"/>
    <w:next w:val="Normal"/>
    <w:qFormat/>
    <w:rsid w:val="001D53D1"/>
    <w:pPr>
      <w:pBdr>
        <w:top w:val="none" w:sz="0" w:space="0" w:color="auto"/>
        <w:bottom w:val="single" w:sz="24" w:space="4" w:color="E1F4FF" w:themeColor="background2"/>
      </w:pBdr>
      <w:shd w:val="clear" w:color="auto" w:fill="auto"/>
      <w:ind w:left="0" w:firstLine="0"/>
    </w:pPr>
    <w:rPr>
      <w:rFonts w:eastAsiaTheme="majorEastAsia"/>
    </w:rPr>
  </w:style>
  <w:style w:type="paragraph" w:styleId="TOC1">
    <w:name w:val="toc 1"/>
    <w:basedOn w:val="Normal"/>
    <w:next w:val="Normal"/>
    <w:autoRedefine/>
    <w:uiPriority w:val="39"/>
    <w:unhideWhenUsed/>
    <w:rsid w:val="001D53D1"/>
    <w:pPr>
      <w:tabs>
        <w:tab w:val="left" w:pos="274"/>
        <w:tab w:val="right" w:leader="dot" w:pos="9360"/>
      </w:tabs>
      <w:spacing w:before="240" w:after="0"/>
      <w:ind w:left="274" w:hanging="274"/>
    </w:pPr>
    <w:rPr>
      <w:b/>
      <w:smallCaps/>
      <w:noProof/>
    </w:rPr>
  </w:style>
  <w:style w:type="paragraph" w:styleId="TOC2">
    <w:name w:val="toc 2"/>
    <w:next w:val="Normal"/>
    <w:autoRedefine/>
    <w:uiPriority w:val="39"/>
    <w:unhideWhenUsed/>
    <w:rsid w:val="001D53D1"/>
    <w:pPr>
      <w:tabs>
        <w:tab w:val="left" w:pos="720"/>
        <w:tab w:val="right" w:leader="dot" w:pos="9360"/>
      </w:tabs>
      <w:spacing w:before="120" w:after="0"/>
      <w:ind w:left="994" w:hanging="720"/>
    </w:pPr>
    <w:rPr>
      <w:smallCaps/>
      <w:noProof/>
    </w:rPr>
  </w:style>
  <w:style w:type="paragraph" w:customStyle="1" w:styleId="Call-OutBoxText">
    <w:name w:val="Call-Out Box Text"/>
    <w:link w:val="Call-OutBoxTextChar"/>
    <w:uiPriority w:val="1"/>
    <w:qFormat/>
    <w:rsid w:val="001D53D1"/>
    <w:pPr>
      <w:spacing w:after="0"/>
      <w:jc w:val="left"/>
    </w:pPr>
    <w:rPr>
      <w:rFonts w:ascii="Arial" w:hAnsi="Arial" w:cs="Arial"/>
      <w:color w:val="002D73" w:themeColor="text2"/>
      <w:sz w:val="20"/>
    </w:rPr>
  </w:style>
  <w:style w:type="paragraph" w:customStyle="1" w:styleId="ResumeIndex-CompanyName">
    <w:name w:val="Resume Index - Company Name"/>
    <w:link w:val="ResumeIndex-CompanyNameChar"/>
    <w:qFormat/>
    <w:rsid w:val="001D53D1"/>
    <w:pPr>
      <w:spacing w:before="240" w:after="0"/>
      <w:jc w:val="center"/>
    </w:pPr>
    <w:rPr>
      <w:rFonts w:eastAsia="Times New Roman" w:cs="Times New Roman"/>
      <w:b/>
      <w:i/>
      <w:smallCaps/>
    </w:rPr>
  </w:style>
  <w:style w:type="character" w:customStyle="1" w:styleId="Call-OutBoxTextChar">
    <w:name w:val="Call-Out Box Text Char"/>
    <w:basedOn w:val="DefaultParagraphFont"/>
    <w:link w:val="Call-OutBoxText"/>
    <w:uiPriority w:val="1"/>
    <w:rsid w:val="001D53D1"/>
    <w:rPr>
      <w:rFonts w:ascii="Arial" w:hAnsi="Arial" w:cs="Arial"/>
      <w:color w:val="002D73" w:themeColor="text2"/>
      <w:sz w:val="20"/>
    </w:rPr>
  </w:style>
  <w:style w:type="paragraph" w:customStyle="1" w:styleId="Resume-1Name">
    <w:name w:val="Resume - 1. Name"/>
    <w:link w:val="Resume-1NameChar"/>
    <w:uiPriority w:val="2"/>
    <w:qFormat/>
    <w:rsid w:val="001D53D1"/>
    <w:pPr>
      <w:spacing w:after="0"/>
    </w:pPr>
    <w:rPr>
      <w:b/>
      <w:smallCaps/>
    </w:rPr>
  </w:style>
  <w:style w:type="character" w:customStyle="1" w:styleId="ResumeIndex-CompanyNameChar">
    <w:name w:val="Resume Index - Company Name Char"/>
    <w:basedOn w:val="DefaultParagraphFont"/>
    <w:link w:val="ResumeIndex-CompanyName"/>
    <w:rsid w:val="001D53D1"/>
    <w:rPr>
      <w:rFonts w:eastAsia="Times New Roman" w:cs="Times New Roman"/>
      <w:b/>
      <w:i/>
      <w:smallCaps/>
    </w:rPr>
  </w:style>
  <w:style w:type="paragraph" w:customStyle="1" w:styleId="ResumeIndex-StaffNames">
    <w:name w:val="Resume Index - Staff Names"/>
    <w:qFormat/>
    <w:rsid w:val="001D53D1"/>
    <w:pPr>
      <w:numPr>
        <w:numId w:val="3"/>
      </w:numPr>
      <w:spacing w:before="120" w:after="120"/>
      <w:ind w:left="3240"/>
      <w:jc w:val="left"/>
    </w:pPr>
    <w:rPr>
      <w:rFonts w:eastAsia="Times New Roman" w:cs="Times New Roman"/>
      <w:i/>
    </w:rPr>
  </w:style>
  <w:style w:type="paragraph" w:customStyle="1" w:styleId="Resume-2RoleLaborCategory">
    <w:name w:val="Resume - 2. Role/Labor Category"/>
    <w:basedOn w:val="Resume-1Name"/>
    <w:link w:val="Resume-2RoleLaborCategoryChar"/>
    <w:uiPriority w:val="2"/>
    <w:qFormat/>
    <w:rsid w:val="001D53D1"/>
    <w:pPr>
      <w:pBdr>
        <w:bottom w:val="single" w:sz="12" w:space="1" w:color="00AEEF" w:themeColor="accent1"/>
      </w:pBdr>
      <w:tabs>
        <w:tab w:val="right" w:pos="9360"/>
      </w:tabs>
      <w:spacing w:after="240"/>
    </w:pPr>
    <w:rPr>
      <w:smallCaps w:val="0"/>
    </w:rPr>
  </w:style>
  <w:style w:type="character" w:customStyle="1" w:styleId="Resume-1NameChar">
    <w:name w:val="Resume - 1. Name Char"/>
    <w:basedOn w:val="DefaultParagraphFont"/>
    <w:link w:val="Resume-1Name"/>
    <w:uiPriority w:val="2"/>
    <w:rsid w:val="001D53D1"/>
    <w:rPr>
      <w:b/>
      <w:smallCaps/>
    </w:rPr>
  </w:style>
  <w:style w:type="paragraph" w:customStyle="1" w:styleId="Resume-3CapabilitiesRelevantXP">
    <w:name w:val="Resume - 3. Capabilities/Relevant XP"/>
    <w:basedOn w:val="Resume-1Name"/>
    <w:next w:val="Normal"/>
    <w:link w:val="Resume-3CapabilitiesRelevantXPChar"/>
    <w:uiPriority w:val="2"/>
    <w:qFormat/>
    <w:rsid w:val="001D53D1"/>
    <w:pPr>
      <w:keepNext/>
      <w:spacing w:before="240" w:after="120"/>
    </w:pPr>
  </w:style>
  <w:style w:type="character" w:customStyle="1" w:styleId="Resume-2RoleLaborCategoryChar">
    <w:name w:val="Resume - 2. Role/Labor Category Char"/>
    <w:basedOn w:val="DefaultParagraphFont"/>
    <w:link w:val="Resume-2RoleLaborCategory"/>
    <w:uiPriority w:val="2"/>
    <w:rsid w:val="001D53D1"/>
    <w:rPr>
      <w:b/>
    </w:rPr>
  </w:style>
  <w:style w:type="paragraph" w:customStyle="1" w:styleId="Resume-6Textbeforebulletedlist">
    <w:name w:val="Resume - 6. Text before bulleted list"/>
    <w:basedOn w:val="Resume-5Text"/>
    <w:next w:val="ResumeBullet1"/>
    <w:link w:val="Resume-6TextbeforebulletedlistChar"/>
    <w:uiPriority w:val="2"/>
    <w:qFormat/>
    <w:rsid w:val="001D53D1"/>
    <w:pPr>
      <w:spacing w:after="0"/>
    </w:pPr>
  </w:style>
  <w:style w:type="character" w:customStyle="1" w:styleId="Resume-3CapabilitiesRelevantXPChar">
    <w:name w:val="Resume - 3. Capabilities/Relevant XP Char"/>
    <w:basedOn w:val="DefaultParagraphFont"/>
    <w:link w:val="Resume-3CapabilitiesRelevantXP"/>
    <w:uiPriority w:val="2"/>
    <w:rsid w:val="001D53D1"/>
    <w:rPr>
      <w:b/>
      <w:smallCaps/>
    </w:rPr>
  </w:style>
  <w:style w:type="paragraph" w:customStyle="1" w:styleId="Resume-4SubheadingsforCompanyDates">
    <w:name w:val="Resume - 4. Subheadings for Company &amp; Dates"/>
    <w:aliases w:val="Education,etc."/>
    <w:basedOn w:val="Resume-5TextforSummaryPositionDescriptions"/>
    <w:next w:val="Resume-5TextforSummaryPositionDescriptions"/>
    <w:link w:val="Resume-4SubheadingsforCompanyDatesChar"/>
    <w:uiPriority w:val="2"/>
    <w:qFormat/>
    <w:rsid w:val="001D53D1"/>
    <w:pPr>
      <w:keepNext/>
      <w:spacing w:after="0"/>
    </w:pPr>
    <w:rPr>
      <w:b/>
      <w:i/>
    </w:rPr>
  </w:style>
  <w:style w:type="paragraph" w:customStyle="1" w:styleId="Resume-5TextforSummaryPositionDescriptions">
    <w:name w:val="Resume - 5. Text for Summary/Position Descriptions"/>
    <w:link w:val="Resume-5TextforSummaryPositionDescriptionsChar"/>
    <w:uiPriority w:val="2"/>
    <w:qFormat/>
    <w:rsid w:val="001D53D1"/>
  </w:style>
  <w:style w:type="character" w:customStyle="1" w:styleId="Resume-4SubheadingsforCompanyDatesChar">
    <w:name w:val="Resume - 4. Subheadings for Company &amp; Dates Char"/>
    <w:aliases w:val="Education Char,etc. Char"/>
    <w:basedOn w:val="DefaultParagraphFont"/>
    <w:link w:val="Resume-4SubheadingsforCompanyDates"/>
    <w:uiPriority w:val="2"/>
    <w:rsid w:val="001D53D1"/>
    <w:rPr>
      <w:b/>
      <w:i/>
    </w:rPr>
  </w:style>
  <w:style w:type="numbering" w:customStyle="1" w:styleId="ResumeBullets">
    <w:name w:val="Resume Bullets"/>
    <w:uiPriority w:val="99"/>
    <w:rsid w:val="001D53D1"/>
    <w:pPr>
      <w:numPr>
        <w:numId w:val="4"/>
      </w:numPr>
    </w:pPr>
  </w:style>
  <w:style w:type="character" w:customStyle="1" w:styleId="Resume-5TextforSummaryPositionDescriptionsChar">
    <w:name w:val="Resume - 5. Text for Summary/Position Descriptions Char"/>
    <w:basedOn w:val="DefaultParagraphFont"/>
    <w:link w:val="Resume-5TextforSummaryPositionDescriptions"/>
    <w:uiPriority w:val="2"/>
    <w:rsid w:val="001D53D1"/>
  </w:style>
  <w:style w:type="paragraph" w:customStyle="1" w:styleId="ResumeBullet1">
    <w:name w:val="Resume Bullet 1"/>
    <w:basedOn w:val="Resume-5Text"/>
    <w:link w:val="ResumeBullet1Char"/>
    <w:uiPriority w:val="2"/>
    <w:qFormat/>
    <w:rsid w:val="001D53D1"/>
    <w:pPr>
      <w:numPr>
        <w:numId w:val="8"/>
      </w:numPr>
      <w:spacing w:before="120" w:after="0"/>
    </w:pPr>
  </w:style>
  <w:style w:type="paragraph" w:customStyle="1" w:styleId="ResumeBullet2">
    <w:name w:val="Resume Bullet 2"/>
    <w:basedOn w:val="ResumeBullet1"/>
    <w:link w:val="ResumeBullet2Char"/>
    <w:uiPriority w:val="2"/>
    <w:qFormat/>
    <w:rsid w:val="001D53D1"/>
    <w:pPr>
      <w:numPr>
        <w:ilvl w:val="1"/>
      </w:numPr>
    </w:pPr>
  </w:style>
  <w:style w:type="character" w:customStyle="1" w:styleId="ListParagraphChar">
    <w:name w:val="List Paragraph Char"/>
    <w:aliases w:val="Bullet List Paragraph Char,Proposal Bullet List Char,Step Style Char"/>
    <w:basedOn w:val="DefaultParagraphFont"/>
    <w:link w:val="ListParagraph"/>
    <w:uiPriority w:val="34"/>
    <w:rsid w:val="001D53D1"/>
  </w:style>
  <w:style w:type="character" w:customStyle="1" w:styleId="ResumeBullet1Char">
    <w:name w:val="Resume Bullet 1 Char"/>
    <w:basedOn w:val="ListParagraphChar"/>
    <w:link w:val="ResumeBullet1"/>
    <w:uiPriority w:val="2"/>
    <w:rsid w:val="001D53D1"/>
  </w:style>
  <w:style w:type="paragraph" w:customStyle="1" w:styleId="ResumeBullet3">
    <w:name w:val="Resume Bullet 3"/>
    <w:basedOn w:val="ResumeBullet2"/>
    <w:link w:val="ResumeBullet3Char"/>
    <w:uiPriority w:val="2"/>
    <w:qFormat/>
    <w:rsid w:val="001D53D1"/>
    <w:pPr>
      <w:numPr>
        <w:ilvl w:val="2"/>
      </w:numPr>
      <w:tabs>
        <w:tab w:val="clear" w:pos="2160"/>
      </w:tabs>
    </w:pPr>
  </w:style>
  <w:style w:type="character" w:customStyle="1" w:styleId="ResumeBullet2Char">
    <w:name w:val="Resume Bullet 2 Char"/>
    <w:basedOn w:val="ResumeBullet1Char"/>
    <w:link w:val="ResumeBullet2"/>
    <w:uiPriority w:val="2"/>
    <w:rsid w:val="001D53D1"/>
  </w:style>
  <w:style w:type="paragraph" w:customStyle="1" w:styleId="ResumeBullet1-lastinseries">
    <w:name w:val="Resume Bullet 1 - last in series"/>
    <w:basedOn w:val="ResumeBullet1"/>
    <w:link w:val="ResumeBullet1-lastinseriesChar"/>
    <w:uiPriority w:val="2"/>
    <w:qFormat/>
    <w:rsid w:val="001D53D1"/>
    <w:pPr>
      <w:spacing w:after="240"/>
    </w:pPr>
  </w:style>
  <w:style w:type="character" w:customStyle="1" w:styleId="ResumeBullet3Char">
    <w:name w:val="Resume Bullet 3 Char"/>
    <w:basedOn w:val="ResumeBullet2Char"/>
    <w:link w:val="ResumeBullet3"/>
    <w:uiPriority w:val="2"/>
    <w:rsid w:val="001D53D1"/>
  </w:style>
  <w:style w:type="paragraph" w:customStyle="1" w:styleId="Resume-7EducationBullets">
    <w:name w:val="Resume - 7. Education Bullets"/>
    <w:basedOn w:val="ResumeBullet1"/>
    <w:link w:val="Resume-7EducationBulletsChar"/>
    <w:uiPriority w:val="2"/>
    <w:qFormat/>
    <w:rsid w:val="001D53D1"/>
    <w:pPr>
      <w:spacing w:before="0" w:after="240"/>
      <w:contextualSpacing/>
    </w:pPr>
  </w:style>
  <w:style w:type="character" w:customStyle="1" w:styleId="ResumeBullet1-lastinseriesChar">
    <w:name w:val="Resume Bullet 1 - last in series Char"/>
    <w:basedOn w:val="ResumeBullet1Char"/>
    <w:link w:val="ResumeBullet1-lastinseries"/>
    <w:uiPriority w:val="2"/>
    <w:rsid w:val="001D53D1"/>
  </w:style>
  <w:style w:type="paragraph" w:customStyle="1" w:styleId="Resume-8bPublications-Middlebullets">
    <w:name w:val="Resume - 8.b. Publications - Middle bullets"/>
    <w:basedOn w:val="Resume-8aPublications-Firstbullet"/>
    <w:link w:val="Resume-8bPublications-MiddlebulletsChar"/>
    <w:uiPriority w:val="2"/>
    <w:qFormat/>
    <w:rsid w:val="001D53D1"/>
    <w:pPr>
      <w:spacing w:before="120"/>
    </w:pPr>
  </w:style>
  <w:style w:type="character" w:customStyle="1" w:styleId="Resume-7EducationBulletsChar">
    <w:name w:val="Resume - 7. Education Bullets Char"/>
    <w:basedOn w:val="ResumeBullet1Char"/>
    <w:link w:val="Resume-7EducationBullets"/>
    <w:uiPriority w:val="2"/>
    <w:rsid w:val="001D53D1"/>
  </w:style>
  <w:style w:type="paragraph" w:customStyle="1" w:styleId="Resume-8aPublications-Firstbullet">
    <w:name w:val="Resume - 8.a. Publications - First bullet"/>
    <w:basedOn w:val="ResumeBullet1"/>
    <w:next w:val="Resume-8bPublications-Middlebullets"/>
    <w:link w:val="Resume-8aPublications-FirstbulletChar"/>
    <w:uiPriority w:val="2"/>
    <w:qFormat/>
    <w:rsid w:val="001D53D1"/>
    <w:pPr>
      <w:spacing w:before="0"/>
    </w:pPr>
  </w:style>
  <w:style w:type="character" w:customStyle="1" w:styleId="Resume-8bPublications-MiddlebulletsChar">
    <w:name w:val="Resume - 8.b. Publications - Middle bullets Char"/>
    <w:basedOn w:val="ResumeBullet1Char"/>
    <w:link w:val="Resume-8bPublications-Middlebullets"/>
    <w:uiPriority w:val="2"/>
    <w:rsid w:val="001D53D1"/>
  </w:style>
  <w:style w:type="paragraph" w:customStyle="1" w:styleId="Resume-8cPublications-Lastbullet">
    <w:name w:val="Resume - 8.c. Publications - Last bullet"/>
    <w:basedOn w:val="Resume-8aPublications-Firstbullet"/>
    <w:link w:val="Resume-8cPublications-LastbulletChar"/>
    <w:uiPriority w:val="2"/>
    <w:qFormat/>
    <w:rsid w:val="001D53D1"/>
    <w:pPr>
      <w:spacing w:before="120" w:after="240"/>
    </w:pPr>
  </w:style>
  <w:style w:type="character" w:customStyle="1" w:styleId="Resume-8aPublications-FirstbulletChar">
    <w:name w:val="Resume - 8.a. Publications - First bullet Char"/>
    <w:basedOn w:val="Resume-8bPublications-MiddlebulletsChar"/>
    <w:link w:val="Resume-8aPublications-Firstbullet"/>
    <w:uiPriority w:val="2"/>
    <w:rsid w:val="001D53D1"/>
  </w:style>
  <w:style w:type="table" w:customStyle="1" w:styleId="TableGrid1">
    <w:name w:val="Table Grid1"/>
    <w:basedOn w:val="TableNormal"/>
    <w:next w:val="TableGrid"/>
    <w:uiPriority w:val="59"/>
    <w:rsid w:val="001D53D1"/>
    <w:pPr>
      <w:spacing w:after="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sume-8cPublications-LastbulletChar">
    <w:name w:val="Resume - 8.c. Publications - Last bullet Char"/>
    <w:basedOn w:val="Resume-8bPublications-MiddlebulletsChar"/>
    <w:link w:val="Resume-8cPublications-Lastbullet"/>
    <w:uiPriority w:val="2"/>
    <w:rsid w:val="001D53D1"/>
  </w:style>
  <w:style w:type="paragraph" w:customStyle="1" w:styleId="PPProjectHighlights">
    <w:name w:val="PP Project Highlights"/>
    <w:basedOn w:val="PPTable-3InsetTableText"/>
    <w:uiPriority w:val="3"/>
    <w:qFormat/>
    <w:rsid w:val="001D53D1"/>
  </w:style>
  <w:style w:type="paragraph" w:customStyle="1" w:styleId="PPTable-1TableHeading">
    <w:name w:val="PP Table - 1. Table Heading"/>
    <w:link w:val="PPTable-1TableHeadingChar"/>
    <w:qFormat/>
    <w:rsid w:val="001D53D1"/>
    <w:pPr>
      <w:spacing w:after="0"/>
      <w:jc w:val="center"/>
    </w:pPr>
    <w:rPr>
      <w:rFonts w:ascii="Arial" w:eastAsia="MS Mincho" w:hAnsi="Arial" w:cs="Arial"/>
      <w:b/>
      <w:color w:val="FFFFFF" w:themeColor="background1"/>
      <w:sz w:val="20"/>
    </w:rPr>
  </w:style>
  <w:style w:type="paragraph" w:customStyle="1" w:styleId="PPTable-2InsetTableSubheadings">
    <w:name w:val="PP Table - 2. Inset Table Subheadings"/>
    <w:link w:val="PPTable-2InsetTableSubheadingsChar"/>
    <w:qFormat/>
    <w:rsid w:val="001D53D1"/>
    <w:pPr>
      <w:spacing w:after="0"/>
      <w:jc w:val="center"/>
    </w:pPr>
    <w:rPr>
      <w:rFonts w:eastAsia="MS Mincho" w:cs="Arial"/>
      <w:b/>
      <w:color w:val="000000" w:themeColor="text1"/>
      <w:sz w:val="20"/>
    </w:rPr>
  </w:style>
  <w:style w:type="character" w:customStyle="1" w:styleId="PPTable-1TableHeadingChar">
    <w:name w:val="PP Table - 1. Table Heading Char"/>
    <w:basedOn w:val="DefaultParagraphFont"/>
    <w:link w:val="PPTable-1TableHeading"/>
    <w:rsid w:val="001D53D1"/>
    <w:rPr>
      <w:rFonts w:ascii="Arial" w:eastAsia="MS Mincho" w:hAnsi="Arial" w:cs="Arial"/>
      <w:b/>
      <w:color w:val="FFFFFF" w:themeColor="background1"/>
      <w:sz w:val="20"/>
    </w:rPr>
  </w:style>
  <w:style w:type="paragraph" w:customStyle="1" w:styleId="PPTable-3InsetTableText">
    <w:name w:val="PP Table - 3. Inset Table Text"/>
    <w:link w:val="PPTable-3InsetTableTextChar"/>
    <w:qFormat/>
    <w:rsid w:val="001D53D1"/>
    <w:pPr>
      <w:spacing w:after="0"/>
    </w:pPr>
    <w:rPr>
      <w:rFonts w:eastAsia="MS Mincho" w:cs="Arial"/>
      <w:color w:val="000000" w:themeColor="text1"/>
      <w:sz w:val="20"/>
    </w:rPr>
  </w:style>
  <w:style w:type="character" w:customStyle="1" w:styleId="PPTable-2InsetTableSubheadingsChar">
    <w:name w:val="PP Table - 2. Inset Table Subheadings Char"/>
    <w:basedOn w:val="DefaultParagraphFont"/>
    <w:link w:val="PPTable-2InsetTableSubheadings"/>
    <w:rsid w:val="001D53D1"/>
    <w:rPr>
      <w:rFonts w:eastAsia="MS Mincho" w:cs="Arial"/>
      <w:b/>
      <w:color w:val="000000" w:themeColor="text1"/>
      <w:sz w:val="20"/>
    </w:rPr>
  </w:style>
  <w:style w:type="paragraph" w:customStyle="1" w:styleId="PPTable-4MinorColumnHeadingProjectHighlights">
    <w:name w:val="PP Table - 4. Minor Column Heading (Project Highlights)"/>
    <w:basedOn w:val="PPTable-1TableHeading"/>
    <w:link w:val="PPTable-4MinorColumnHeadingProjectHighlightsChar"/>
    <w:qFormat/>
    <w:rsid w:val="001D53D1"/>
    <w:pPr>
      <w:keepNext/>
    </w:pPr>
    <w:rPr>
      <w:color w:val="000000" w:themeColor="text1"/>
    </w:rPr>
  </w:style>
  <w:style w:type="character" w:customStyle="1" w:styleId="PPTable-3InsetTableTextChar">
    <w:name w:val="PP Table - 3. Inset Table Text Char"/>
    <w:basedOn w:val="DefaultParagraphFont"/>
    <w:link w:val="PPTable-3InsetTableText"/>
    <w:rsid w:val="001D53D1"/>
    <w:rPr>
      <w:rFonts w:eastAsia="MS Mincho" w:cs="Arial"/>
      <w:color w:val="000000" w:themeColor="text1"/>
      <w:sz w:val="20"/>
    </w:rPr>
  </w:style>
  <w:style w:type="paragraph" w:customStyle="1" w:styleId="PPTable-5ProjectHighlightsCheckmarks">
    <w:name w:val="PP Table - 5. Project Highlights Checkmarks"/>
    <w:basedOn w:val="SkillsMatrixCheck"/>
    <w:link w:val="PPTable-5ProjectHighlightsCheckmarksChar"/>
    <w:qFormat/>
    <w:rsid w:val="001D53D1"/>
    <w:pPr>
      <w:numPr>
        <w:numId w:val="5"/>
      </w:numPr>
      <w:jc w:val="left"/>
    </w:pPr>
    <w:rPr>
      <w:rFonts w:ascii="Times New Roman" w:hAnsi="Times New Roman"/>
    </w:rPr>
  </w:style>
  <w:style w:type="character" w:customStyle="1" w:styleId="PPTable-4MinorColumnHeadingProjectHighlightsChar">
    <w:name w:val="PP Table - 4. Minor Column Heading (Project Highlights) Char"/>
    <w:basedOn w:val="DefaultParagraphFont"/>
    <w:link w:val="PPTable-4MinorColumnHeadingProjectHighlights"/>
    <w:rsid w:val="001D53D1"/>
    <w:rPr>
      <w:rFonts w:ascii="Arial" w:eastAsia="MS Mincho" w:hAnsi="Arial" w:cs="Arial"/>
      <w:b/>
      <w:color w:val="000000" w:themeColor="text1"/>
      <w:sz w:val="20"/>
    </w:rPr>
  </w:style>
  <w:style w:type="paragraph" w:customStyle="1" w:styleId="PPTable-6GeneralText">
    <w:name w:val="PP Table - 6. General Text"/>
    <w:basedOn w:val="PPTable-3InsetTableText"/>
    <w:link w:val="PPTable-6GeneralTextChar"/>
    <w:qFormat/>
    <w:rsid w:val="001D53D1"/>
    <w:pPr>
      <w:spacing w:after="100"/>
    </w:pPr>
  </w:style>
  <w:style w:type="character" w:customStyle="1" w:styleId="PPTable-5ProjectHighlightsCheckmarksChar">
    <w:name w:val="PP Table - 5. Project Highlights Checkmarks Char"/>
    <w:basedOn w:val="DefaultParagraphFont"/>
    <w:link w:val="PPTable-5ProjectHighlightsCheckmarks"/>
    <w:rsid w:val="001D53D1"/>
    <w:rPr>
      <w:rFonts w:eastAsia="Times New Roman" w:cs="Times New Roman"/>
      <w:color w:val="000000" w:themeColor="text1"/>
      <w:sz w:val="20"/>
    </w:rPr>
  </w:style>
  <w:style w:type="character" w:customStyle="1" w:styleId="ResumeBullet2-lastinseriesChar">
    <w:name w:val="Resume Bullet 2 - last in series Char"/>
    <w:basedOn w:val="ResumeBullet2Char"/>
    <w:link w:val="ResumeBullet2-lastinseries"/>
    <w:uiPriority w:val="2"/>
    <w:rsid w:val="001D53D1"/>
  </w:style>
  <w:style w:type="character" w:customStyle="1" w:styleId="PPTable-6GeneralTextChar">
    <w:name w:val="PP Table - 6. General Text Char"/>
    <w:basedOn w:val="DefaultParagraphFont"/>
    <w:link w:val="PPTable-6GeneralText"/>
    <w:rsid w:val="001D53D1"/>
    <w:rPr>
      <w:rFonts w:eastAsia="MS Mincho" w:cs="Arial"/>
      <w:color w:val="000000" w:themeColor="text1"/>
      <w:sz w:val="20"/>
    </w:rPr>
  </w:style>
  <w:style w:type="paragraph" w:styleId="Header">
    <w:name w:val="header"/>
    <w:aliases w:val="Top Row"/>
    <w:basedOn w:val="Normal"/>
    <w:next w:val="Header-BottomRow"/>
    <w:link w:val="HeaderChar"/>
    <w:uiPriority w:val="99"/>
    <w:rsid w:val="00A52728"/>
    <w:pPr>
      <w:widowControl w:val="0"/>
      <w:pBdr>
        <w:bottom w:val="single" w:sz="18" w:space="1" w:color="B0DF9B" w:themeColor="accent3" w:themeTint="66"/>
      </w:pBdr>
      <w:tabs>
        <w:tab w:val="right" w:pos="12960"/>
      </w:tabs>
      <w:autoSpaceDE w:val="0"/>
      <w:autoSpaceDN w:val="0"/>
      <w:adjustRightInd w:val="0"/>
      <w:spacing w:after="0"/>
      <w:ind w:left="-1440" w:right="-1440" w:firstLine="720"/>
      <w:textAlignment w:val="center"/>
    </w:pPr>
    <w:rPr>
      <w:rFonts w:ascii="Arial" w:eastAsia="Times New Roman" w:hAnsi="Arial" w:cs="Arial"/>
      <w:b/>
      <w:noProof/>
      <w:color w:val="002D73" w:themeColor="text2"/>
      <w:sz w:val="20"/>
      <w:szCs w:val="20"/>
    </w:rPr>
  </w:style>
  <w:style w:type="character" w:customStyle="1" w:styleId="NormalbeforebulletedlistChar">
    <w:name w:val="Normal before bulleted list Char"/>
    <w:basedOn w:val="DefaultParagraphFont"/>
    <w:link w:val="Normalbeforebulletedlist"/>
    <w:rsid w:val="00A333AA"/>
  </w:style>
  <w:style w:type="character" w:customStyle="1" w:styleId="HeaderChar">
    <w:name w:val="Header Char"/>
    <w:aliases w:val="Top Row Char"/>
    <w:basedOn w:val="DefaultParagraphFont"/>
    <w:link w:val="Header"/>
    <w:uiPriority w:val="99"/>
    <w:rsid w:val="00A52728"/>
    <w:rPr>
      <w:rFonts w:ascii="Arial" w:eastAsia="Times New Roman" w:hAnsi="Arial" w:cs="Arial"/>
      <w:b/>
      <w:noProof/>
      <w:color w:val="002D73" w:themeColor="text2"/>
      <w:sz w:val="20"/>
      <w:szCs w:val="20"/>
    </w:rPr>
  </w:style>
  <w:style w:type="paragraph" w:customStyle="1" w:styleId="Resume-CoreCapabilitiesBoxHeading">
    <w:name w:val="Resume - Core Capabilities Box Heading"/>
    <w:next w:val="Resume-CoreCapabilitiesBoxCheckmarks"/>
    <w:link w:val="Resume-CoreCapabilitiesBoxHeadingChar"/>
    <w:uiPriority w:val="2"/>
    <w:qFormat/>
    <w:rsid w:val="001D53D1"/>
    <w:pPr>
      <w:spacing w:after="60"/>
      <w:jc w:val="left"/>
    </w:pPr>
    <w:rPr>
      <w:rFonts w:ascii="Times New Roman Bold" w:hAnsi="Times New Roman Bold" w:cs="Times New Roman"/>
      <w:b/>
      <w:smallCaps/>
      <w:color w:val="000000" w:themeColor="text1"/>
      <w:sz w:val="20"/>
      <w:szCs w:val="18"/>
    </w:rPr>
  </w:style>
  <w:style w:type="paragraph" w:customStyle="1" w:styleId="Resume-CoreCapabilitiesBoxCheckmarks">
    <w:name w:val="Resume - Core Capabilities Box Checkmarks"/>
    <w:link w:val="Resume-CoreCapabilitiesBoxCheckmarksChar"/>
    <w:uiPriority w:val="2"/>
    <w:qFormat/>
    <w:rsid w:val="001D53D1"/>
    <w:pPr>
      <w:numPr>
        <w:numId w:val="6"/>
      </w:numPr>
      <w:spacing w:after="60"/>
      <w:ind w:left="432" w:hanging="216"/>
      <w:contextualSpacing/>
      <w:jc w:val="left"/>
    </w:pPr>
    <w:rPr>
      <w:b/>
      <w:sz w:val="18"/>
      <w:szCs w:val="18"/>
    </w:rPr>
  </w:style>
  <w:style w:type="character" w:customStyle="1" w:styleId="Resume-CoreCapabilitiesBoxHeadingChar">
    <w:name w:val="Resume - Core Capabilities Box Heading Char"/>
    <w:basedOn w:val="DefaultParagraphFont"/>
    <w:link w:val="Resume-CoreCapabilitiesBoxHeading"/>
    <w:uiPriority w:val="2"/>
    <w:rsid w:val="001D53D1"/>
    <w:rPr>
      <w:rFonts w:ascii="Times New Roman Bold" w:hAnsi="Times New Roman Bold" w:cs="Times New Roman"/>
      <w:b/>
      <w:smallCaps/>
      <w:color w:val="000000" w:themeColor="text1"/>
      <w:sz w:val="20"/>
      <w:szCs w:val="18"/>
    </w:rPr>
  </w:style>
  <w:style w:type="character" w:customStyle="1" w:styleId="Resume-CoreCapabilitiesBoxCheckmarksChar">
    <w:name w:val="Resume - Core Capabilities Box Checkmarks Char"/>
    <w:basedOn w:val="ListParagraphChar"/>
    <w:link w:val="Resume-CoreCapabilitiesBoxCheckmarks"/>
    <w:uiPriority w:val="2"/>
    <w:rsid w:val="001D53D1"/>
    <w:rPr>
      <w:b/>
      <w:sz w:val="18"/>
      <w:szCs w:val="18"/>
    </w:rPr>
  </w:style>
  <w:style w:type="paragraph" w:styleId="TOC3">
    <w:name w:val="toc 3"/>
    <w:basedOn w:val="Normal"/>
    <w:next w:val="Normal"/>
    <w:autoRedefine/>
    <w:uiPriority w:val="39"/>
    <w:unhideWhenUsed/>
    <w:rsid w:val="001D53D1"/>
    <w:pPr>
      <w:spacing w:before="120" w:after="0"/>
      <w:ind w:left="475"/>
      <w:contextualSpacing/>
    </w:pPr>
  </w:style>
  <w:style w:type="paragraph" w:customStyle="1" w:styleId="ESHeading2">
    <w:name w:val="ES Heading 2"/>
    <w:basedOn w:val="Heading3"/>
    <w:next w:val="Normal"/>
    <w:link w:val="ESHeading2Char"/>
    <w:qFormat/>
    <w:rsid w:val="00461C29"/>
    <w:pPr>
      <w:numPr>
        <w:numId w:val="23"/>
      </w:numPr>
    </w:pPr>
  </w:style>
  <w:style w:type="paragraph" w:customStyle="1" w:styleId="ESHeading1">
    <w:name w:val="ES Heading 1"/>
    <w:basedOn w:val="Heading2"/>
    <w:next w:val="Normal"/>
    <w:link w:val="ESHeading1Char"/>
    <w:qFormat/>
    <w:rsid w:val="001D53D1"/>
    <w:pPr>
      <w:numPr>
        <w:numId w:val="23"/>
      </w:numPr>
      <w:tabs>
        <w:tab w:val="clear" w:pos="475"/>
      </w:tabs>
      <w:ind w:left="-1440" w:firstLine="1440"/>
    </w:pPr>
  </w:style>
  <w:style w:type="character" w:customStyle="1" w:styleId="ESHeading2Char">
    <w:name w:val="ES Heading 2 Char"/>
    <w:basedOn w:val="Heading2Char"/>
    <w:link w:val="ESHeading2"/>
    <w:rsid w:val="00461C29"/>
    <w:rPr>
      <w:rFonts w:ascii="Arial" w:eastAsiaTheme="majorEastAsia" w:hAnsi="Arial" w:cstheme="majorBidi"/>
      <w:b/>
      <w:color w:val="00AEEF" w:themeColor="accent1"/>
      <w:kern w:val="2"/>
      <w:sz w:val="32"/>
      <w:szCs w:val="22"/>
      <w:shd w:val="clear" w:color="auto" w:fill="E1F4FF" w:themeFill="background2"/>
      <w14:ligatures w14:val="standardContextual"/>
    </w:rPr>
  </w:style>
  <w:style w:type="paragraph" w:customStyle="1" w:styleId="ESHeading3">
    <w:name w:val="ES Heading 3"/>
    <w:basedOn w:val="Heading4"/>
    <w:next w:val="Normal"/>
    <w:link w:val="ESHeading3Char"/>
    <w:qFormat/>
    <w:rsid w:val="001D53D1"/>
    <w:pPr>
      <w:numPr>
        <w:numId w:val="23"/>
      </w:numPr>
      <w:tabs>
        <w:tab w:val="clear" w:pos="720"/>
        <w:tab w:val="left" w:pos="1080"/>
      </w:tabs>
    </w:pPr>
  </w:style>
  <w:style w:type="character" w:customStyle="1" w:styleId="ESHeading1Char">
    <w:name w:val="ES Heading 1 Char"/>
    <w:basedOn w:val="Heading1Char"/>
    <w:link w:val="ESHeading1"/>
    <w:rsid w:val="001D53D1"/>
    <w:rPr>
      <w:rFonts w:ascii="Arial" w:eastAsiaTheme="minorEastAsia" w:hAnsi="Arial" w:cs="Arial"/>
      <w:b/>
      <w:color w:val="00AEEF" w:themeColor="accent1"/>
      <w:kern w:val="2"/>
      <w:sz w:val="32"/>
      <w:szCs w:val="22"/>
      <w:shd w:val="clear" w:color="auto" w:fill="E1F4FF" w:themeFill="background2"/>
      <w14:ligatures w14:val="standardContextual"/>
    </w:rPr>
  </w:style>
  <w:style w:type="paragraph" w:customStyle="1" w:styleId="ESHeading4">
    <w:name w:val="ES Heading 4"/>
    <w:basedOn w:val="Heading5"/>
    <w:next w:val="Normal"/>
    <w:link w:val="ESHeading4Char"/>
    <w:qFormat/>
    <w:rsid w:val="001D53D1"/>
  </w:style>
  <w:style w:type="character" w:customStyle="1" w:styleId="ESHeading3Char">
    <w:name w:val="ES Heading 3 Char"/>
    <w:basedOn w:val="Heading3Char"/>
    <w:link w:val="ESHeading3"/>
    <w:rsid w:val="001D53D1"/>
    <w:rPr>
      <w:rFonts w:ascii="Arial" w:eastAsiaTheme="majorEastAsia" w:hAnsi="Arial" w:cstheme="majorBidi"/>
      <w:b/>
      <w:color w:val="00AEEF" w:themeColor="accent1"/>
      <w:kern w:val="2"/>
      <w:szCs w:val="22"/>
      <w14:ligatures w14:val="standardContextual"/>
    </w:rPr>
  </w:style>
  <w:style w:type="numbering" w:customStyle="1" w:styleId="ExecutiveSummary">
    <w:name w:val="Executive Summary"/>
    <w:uiPriority w:val="99"/>
    <w:rsid w:val="001D53D1"/>
    <w:pPr>
      <w:numPr>
        <w:numId w:val="7"/>
      </w:numPr>
    </w:pPr>
  </w:style>
  <w:style w:type="character" w:customStyle="1" w:styleId="ESHeading4Char">
    <w:name w:val="ES Heading 4 Char"/>
    <w:basedOn w:val="Heading4Char"/>
    <w:link w:val="ESHeading4"/>
    <w:rsid w:val="001D53D1"/>
    <w:rPr>
      <w:rFonts w:ascii="Arial" w:eastAsiaTheme="majorEastAsia" w:hAnsi="Arial" w:cstheme="majorBidi"/>
      <w:b w:val="0"/>
      <w:color w:val="00AEEF" w:themeColor="accent1"/>
    </w:rPr>
  </w:style>
  <w:style w:type="paragraph" w:customStyle="1" w:styleId="TableCell-SubheadingText">
    <w:name w:val="Table Cell - Subheading Text"/>
    <w:basedOn w:val="TableCellNumbers"/>
    <w:link w:val="TableCell-SubheadingTextChar"/>
    <w:qFormat/>
    <w:rsid w:val="001D53D1"/>
    <w:pPr>
      <w:keepNext/>
      <w:jc w:val="left"/>
    </w:pPr>
    <w:rPr>
      <w:b/>
      <w:bCs w:val="0"/>
    </w:rPr>
  </w:style>
  <w:style w:type="paragraph" w:customStyle="1" w:styleId="Cover-6Date">
    <w:name w:val="Cover - 6. Date"/>
    <w:basedOn w:val="Normal"/>
    <w:link w:val="Cover-6DateChar"/>
    <w:uiPriority w:val="8"/>
    <w:qFormat/>
    <w:rsid w:val="00E34975"/>
    <w:pPr>
      <w:suppressAutoHyphens/>
      <w:spacing w:before="480" w:after="480"/>
      <w:contextualSpacing/>
    </w:pPr>
    <w:rPr>
      <w:rFonts w:ascii="Arial" w:eastAsia="Times New Roman" w:hAnsi="Arial" w:cs="Arial"/>
      <w:b/>
      <w:color w:val="002D73" w:themeColor="text2"/>
      <w:position w:val="-12"/>
    </w:rPr>
  </w:style>
  <w:style w:type="character" w:customStyle="1" w:styleId="TableCell-SubheadingTextChar">
    <w:name w:val="Table Cell - Subheading Text Char"/>
    <w:basedOn w:val="TableCellNumbersChar"/>
    <w:link w:val="TableCell-SubheadingText"/>
    <w:rsid w:val="001D53D1"/>
    <w:rPr>
      <w:rFonts w:eastAsia="Times New Roman" w:cs="Arial"/>
      <w:b/>
      <w:bCs w:val="0"/>
      <w:color w:val="000000" w:themeColor="text1"/>
      <w:sz w:val="20"/>
    </w:rPr>
  </w:style>
  <w:style w:type="paragraph" w:customStyle="1" w:styleId="Cover-7AuthorsAmendments">
    <w:name w:val="Cover - 7. Authors/Amendments"/>
    <w:basedOn w:val="Normal"/>
    <w:link w:val="Cover-7AuthorsAmendmentsChar"/>
    <w:uiPriority w:val="8"/>
    <w:qFormat/>
    <w:rsid w:val="001D53D1"/>
    <w:pPr>
      <w:spacing w:before="240" w:after="0"/>
      <w:contextualSpacing/>
    </w:pPr>
    <w:rPr>
      <w:rFonts w:ascii="Arial" w:hAnsi="Arial" w:cs="Arial"/>
      <w:color w:val="002D73" w:themeColor="text2"/>
      <w:sz w:val="20"/>
      <w:szCs w:val="16"/>
    </w:rPr>
  </w:style>
  <w:style w:type="character" w:customStyle="1" w:styleId="Cover-6DateChar">
    <w:name w:val="Cover - 6. Date Char"/>
    <w:basedOn w:val="DefaultParagraphFont"/>
    <w:link w:val="Cover-6Date"/>
    <w:uiPriority w:val="8"/>
    <w:rsid w:val="00E34975"/>
    <w:rPr>
      <w:rFonts w:ascii="Arial" w:eastAsia="Times New Roman" w:hAnsi="Arial" w:cs="Arial"/>
      <w:b/>
      <w:color w:val="002D73" w:themeColor="text2"/>
      <w:position w:val="-12"/>
    </w:rPr>
  </w:style>
  <w:style w:type="character" w:customStyle="1" w:styleId="Cover-7AuthorsAmendmentsChar">
    <w:name w:val="Cover - 7. Authors/Amendments Char"/>
    <w:basedOn w:val="DefaultParagraphFont"/>
    <w:link w:val="Cover-7AuthorsAmendments"/>
    <w:uiPriority w:val="8"/>
    <w:rsid w:val="001D53D1"/>
    <w:rPr>
      <w:rFonts w:ascii="Arial" w:hAnsi="Arial" w:cs="Arial"/>
      <w:color w:val="002D73" w:themeColor="text2"/>
      <w:sz w:val="20"/>
      <w:szCs w:val="16"/>
    </w:rPr>
  </w:style>
  <w:style w:type="numbering" w:customStyle="1" w:styleId="NumberedList">
    <w:name w:val="Numbered List"/>
    <w:uiPriority w:val="99"/>
    <w:rsid w:val="001D53D1"/>
    <w:pPr>
      <w:numPr>
        <w:numId w:val="10"/>
      </w:numPr>
    </w:pPr>
  </w:style>
  <w:style w:type="paragraph" w:styleId="ListNumber">
    <w:name w:val="List Number"/>
    <w:link w:val="ListNumberChar"/>
    <w:rsid w:val="001D53D1"/>
    <w:pPr>
      <w:numPr>
        <w:numId w:val="10"/>
      </w:numPr>
      <w:tabs>
        <w:tab w:val="clear" w:pos="720"/>
      </w:tabs>
      <w:spacing w:before="120" w:after="0"/>
      <w:ind w:left="360"/>
    </w:pPr>
  </w:style>
  <w:style w:type="paragraph" w:styleId="ListNumber2">
    <w:name w:val="List Number 2"/>
    <w:basedOn w:val="ListNumber"/>
    <w:link w:val="ListNumber2Char"/>
    <w:rsid w:val="001D53D1"/>
    <w:pPr>
      <w:numPr>
        <w:ilvl w:val="1"/>
      </w:numPr>
      <w:tabs>
        <w:tab w:val="clear" w:pos="1440"/>
      </w:tabs>
      <w:ind w:left="1080"/>
    </w:pPr>
  </w:style>
  <w:style w:type="paragraph" w:styleId="ListNumber3">
    <w:name w:val="List Number 3"/>
    <w:basedOn w:val="ListNumber2"/>
    <w:link w:val="ListNumber3Char"/>
    <w:rsid w:val="001D53D1"/>
    <w:pPr>
      <w:numPr>
        <w:ilvl w:val="2"/>
      </w:numPr>
      <w:tabs>
        <w:tab w:val="clear" w:pos="2160"/>
      </w:tabs>
      <w:ind w:left="1440"/>
    </w:pPr>
  </w:style>
  <w:style w:type="paragraph" w:styleId="ListNumber4">
    <w:name w:val="List Number 4"/>
    <w:basedOn w:val="ListNumber3"/>
    <w:link w:val="ListNumber4Char"/>
    <w:rsid w:val="001D53D1"/>
    <w:pPr>
      <w:numPr>
        <w:ilvl w:val="3"/>
      </w:numPr>
      <w:tabs>
        <w:tab w:val="clear" w:pos="2880"/>
      </w:tabs>
      <w:ind w:left="1800"/>
    </w:pPr>
  </w:style>
  <w:style w:type="paragraph" w:styleId="ListNumber5">
    <w:name w:val="List Number 5"/>
    <w:basedOn w:val="ListNumber4"/>
    <w:link w:val="ListNumber5Char"/>
    <w:rsid w:val="001D53D1"/>
    <w:pPr>
      <w:numPr>
        <w:ilvl w:val="4"/>
      </w:numPr>
      <w:tabs>
        <w:tab w:val="clear" w:pos="3600"/>
      </w:tabs>
      <w:ind w:left="2160"/>
    </w:pPr>
  </w:style>
  <w:style w:type="character" w:customStyle="1" w:styleId="ListNumberChar">
    <w:name w:val="List Number Char"/>
    <w:basedOn w:val="DefaultParagraphFont"/>
    <w:link w:val="ListNumber"/>
    <w:rsid w:val="001D53D1"/>
  </w:style>
  <w:style w:type="character" w:customStyle="1" w:styleId="ListNumber2Char">
    <w:name w:val="List Number 2 Char"/>
    <w:basedOn w:val="ListNumberChar"/>
    <w:link w:val="ListNumber2"/>
    <w:rsid w:val="001D53D1"/>
  </w:style>
  <w:style w:type="character" w:customStyle="1" w:styleId="ListNumber3Char">
    <w:name w:val="List Number 3 Char"/>
    <w:basedOn w:val="ListNumber2Char"/>
    <w:link w:val="ListNumber3"/>
    <w:rsid w:val="001D53D1"/>
  </w:style>
  <w:style w:type="character" w:customStyle="1" w:styleId="ListNumber4Char">
    <w:name w:val="List Number 4 Char"/>
    <w:basedOn w:val="ListNumber3Char"/>
    <w:link w:val="ListNumber4"/>
    <w:rsid w:val="001D53D1"/>
  </w:style>
  <w:style w:type="paragraph" w:customStyle="1" w:styleId="PPTable-6GeneralText-lastpara">
    <w:name w:val="PP Table - 6. General Text - last para"/>
    <w:basedOn w:val="PPTable-6GeneralText"/>
    <w:link w:val="PPTable-6GeneralText-lastparaChar"/>
    <w:qFormat/>
    <w:rsid w:val="001D53D1"/>
    <w:pPr>
      <w:spacing w:after="0"/>
    </w:pPr>
  </w:style>
  <w:style w:type="character" w:customStyle="1" w:styleId="ListNumber5Char">
    <w:name w:val="List Number 5 Char"/>
    <w:basedOn w:val="ListNumber4Char"/>
    <w:link w:val="ListNumber5"/>
    <w:rsid w:val="001D53D1"/>
  </w:style>
  <w:style w:type="character" w:customStyle="1" w:styleId="PPTable-6GeneralText-lastparaChar">
    <w:name w:val="PP Table - 6. General Text - last para Char"/>
    <w:basedOn w:val="PPTable-6GeneralTextChar"/>
    <w:link w:val="PPTable-6GeneralText-lastpara"/>
    <w:rsid w:val="001D53D1"/>
    <w:rPr>
      <w:rFonts w:eastAsia="MS Mincho" w:cs="Arial"/>
      <w:color w:val="000000" w:themeColor="text1"/>
      <w:sz w:val="20"/>
    </w:rPr>
  </w:style>
  <w:style w:type="paragraph" w:customStyle="1" w:styleId="TableCaption">
    <w:name w:val="Table Caption"/>
    <w:basedOn w:val="Caption"/>
    <w:link w:val="TableCaptionChar"/>
    <w:qFormat/>
    <w:rsid w:val="00310DAA"/>
    <w:pPr>
      <w:spacing w:after="120"/>
      <w:ind w:left="0" w:firstLine="0"/>
      <w:jc w:val="center"/>
    </w:pPr>
    <w:rPr>
      <w:b w:val="0"/>
      <w:color w:val="00AEEF" w:themeColor="accent1"/>
      <w:sz w:val="28"/>
    </w:rPr>
  </w:style>
  <w:style w:type="paragraph" w:customStyle="1" w:styleId="FigureCaption">
    <w:name w:val="Figure Caption"/>
    <w:basedOn w:val="Caption"/>
    <w:link w:val="FigureCaptionChar"/>
    <w:qFormat/>
    <w:rsid w:val="001D53D1"/>
    <w:pPr>
      <w:tabs>
        <w:tab w:val="left" w:pos="1080"/>
      </w:tabs>
      <w:ind w:left="0" w:firstLine="0"/>
      <w:jc w:val="center"/>
    </w:pPr>
  </w:style>
  <w:style w:type="character" w:customStyle="1" w:styleId="CaptionChar">
    <w:name w:val="Caption Char"/>
    <w:basedOn w:val="DefaultParagraphFont"/>
    <w:link w:val="Caption"/>
    <w:uiPriority w:val="35"/>
    <w:rsid w:val="001D53D1"/>
    <w:rPr>
      <w:rFonts w:ascii="Arial" w:hAnsi="Arial"/>
      <w:b/>
      <w:bCs/>
      <w:color w:val="002D73" w:themeColor="text2"/>
      <w:sz w:val="22"/>
      <w:szCs w:val="18"/>
    </w:rPr>
  </w:style>
  <w:style w:type="character" w:customStyle="1" w:styleId="TableCaptionChar">
    <w:name w:val="Table Caption Char"/>
    <w:basedOn w:val="CaptionChar"/>
    <w:link w:val="TableCaption"/>
    <w:rsid w:val="00310DAA"/>
    <w:rPr>
      <w:rFonts w:ascii="Arial" w:hAnsi="Arial"/>
      <w:b w:val="0"/>
      <w:bCs/>
      <w:color w:val="00AEEF" w:themeColor="accent1"/>
      <w:sz w:val="28"/>
      <w:szCs w:val="18"/>
    </w:rPr>
  </w:style>
  <w:style w:type="character" w:customStyle="1" w:styleId="FigureCaptionChar">
    <w:name w:val="Figure Caption Char"/>
    <w:basedOn w:val="CaptionChar"/>
    <w:link w:val="FigureCaption"/>
    <w:rsid w:val="001D53D1"/>
    <w:rPr>
      <w:rFonts w:ascii="Arial" w:hAnsi="Arial"/>
      <w:b/>
      <w:bCs/>
      <w:color w:val="002D73" w:themeColor="text2"/>
      <w:sz w:val="22"/>
      <w:szCs w:val="18"/>
    </w:rPr>
  </w:style>
  <w:style w:type="paragraph" w:styleId="TableofFigures">
    <w:name w:val="table of figures"/>
    <w:basedOn w:val="Normal"/>
    <w:next w:val="Normal"/>
    <w:uiPriority w:val="99"/>
    <w:unhideWhenUsed/>
    <w:rsid w:val="001D53D1"/>
    <w:pPr>
      <w:tabs>
        <w:tab w:val="left" w:pos="1296"/>
        <w:tab w:val="right" w:leader="dot" w:pos="9360"/>
      </w:tabs>
      <w:spacing w:before="240" w:after="0"/>
      <w:ind w:left="1080" w:hanging="1080"/>
    </w:pPr>
    <w:rPr>
      <w:smallCaps/>
    </w:rPr>
  </w:style>
  <w:style w:type="paragraph" w:customStyle="1" w:styleId="ListBullet4-SingleLine">
    <w:name w:val="List Bullet 4 - Single Line"/>
    <w:basedOn w:val="ListBullet4"/>
    <w:link w:val="ListBullet4-SingleLineChar"/>
    <w:qFormat/>
    <w:rsid w:val="001D53D1"/>
    <w:pPr>
      <w:contextualSpacing/>
    </w:pPr>
  </w:style>
  <w:style w:type="character" w:customStyle="1" w:styleId="ListBullet4-SingleLineChar">
    <w:name w:val="List Bullet 4 - Single Line Char"/>
    <w:basedOn w:val="ListBullet4Char"/>
    <w:link w:val="ListBullet4-SingleLine"/>
    <w:rsid w:val="001D53D1"/>
    <w:rPr>
      <w:rFonts w:asciiTheme="minorHAnsi" w:hAnsiTheme="minorHAnsi"/>
      <w:kern w:val="2"/>
      <w:sz w:val="22"/>
      <w:szCs w:val="22"/>
      <w14:ligatures w14:val="standardContextual"/>
    </w:rPr>
  </w:style>
  <w:style w:type="paragraph" w:customStyle="1" w:styleId="ListBullet5-SingleLine">
    <w:name w:val="List Bullet 5 - Single Line"/>
    <w:basedOn w:val="ListBullet5"/>
    <w:link w:val="ListBullet5-SingleLineChar"/>
    <w:qFormat/>
    <w:rsid w:val="001D53D1"/>
    <w:pPr>
      <w:contextualSpacing/>
    </w:pPr>
  </w:style>
  <w:style w:type="character" w:customStyle="1" w:styleId="ListBullet5Char">
    <w:name w:val="List Bullet 5 Char"/>
    <w:basedOn w:val="ListBullet4Char"/>
    <w:link w:val="ListBullet5"/>
    <w:rsid w:val="001D53D1"/>
    <w:rPr>
      <w:rFonts w:asciiTheme="minorHAnsi" w:hAnsiTheme="minorHAnsi"/>
      <w:kern w:val="2"/>
      <w:sz w:val="22"/>
      <w:szCs w:val="22"/>
      <w14:ligatures w14:val="standardContextual"/>
    </w:rPr>
  </w:style>
  <w:style w:type="character" w:customStyle="1" w:styleId="ListBullet5-SingleLineChar">
    <w:name w:val="List Bullet 5 - Single Line Char"/>
    <w:basedOn w:val="ListBullet5Char"/>
    <w:link w:val="ListBullet5-SingleLine"/>
    <w:rsid w:val="001D53D1"/>
    <w:rPr>
      <w:rFonts w:asciiTheme="minorHAnsi" w:hAnsiTheme="minorHAnsi"/>
      <w:kern w:val="2"/>
      <w:sz w:val="22"/>
      <w:szCs w:val="22"/>
      <w14:ligatures w14:val="standardContextual"/>
    </w:rPr>
  </w:style>
  <w:style w:type="paragraph" w:customStyle="1" w:styleId="PPTable-7Bullet1">
    <w:name w:val="PP Table - 7. Bullet 1"/>
    <w:basedOn w:val="PPTable-6GeneralText"/>
    <w:link w:val="PPTable-7Bullet1Char"/>
    <w:qFormat/>
    <w:rsid w:val="001D53D1"/>
    <w:pPr>
      <w:numPr>
        <w:numId w:val="11"/>
      </w:numPr>
      <w:spacing w:after="0"/>
      <w:ind w:left="216" w:hanging="216"/>
    </w:pPr>
  </w:style>
  <w:style w:type="paragraph" w:customStyle="1" w:styleId="PPTable-7Bullet1-Last">
    <w:name w:val="PP Table - 7. Bullet 1 - Last"/>
    <w:basedOn w:val="PPTable-7Bullet1"/>
    <w:link w:val="PPTable-7Bullet1-LastChar"/>
    <w:uiPriority w:val="3"/>
    <w:qFormat/>
    <w:rsid w:val="001D53D1"/>
    <w:pPr>
      <w:spacing w:after="100"/>
    </w:pPr>
  </w:style>
  <w:style w:type="character" w:customStyle="1" w:styleId="PPTable-7Bullet1Char">
    <w:name w:val="PP Table - 7. Bullet 1 Char"/>
    <w:basedOn w:val="PPTable-6GeneralTextChar"/>
    <w:link w:val="PPTable-7Bullet1"/>
    <w:rsid w:val="001D53D1"/>
    <w:rPr>
      <w:rFonts w:eastAsia="MS Mincho" w:cs="Arial"/>
      <w:color w:val="000000" w:themeColor="text1"/>
      <w:sz w:val="20"/>
    </w:rPr>
  </w:style>
  <w:style w:type="paragraph" w:customStyle="1" w:styleId="PPTable-7Bullet1-SingleLine">
    <w:name w:val="PP Table - 7. Bullet 1 - Single Line"/>
    <w:basedOn w:val="PPTable-7Bullet1-Last"/>
    <w:link w:val="PPTable-7Bullet1-SingleLineChar"/>
    <w:uiPriority w:val="3"/>
    <w:qFormat/>
    <w:rsid w:val="001D53D1"/>
    <w:pPr>
      <w:spacing w:after="0"/>
      <w:contextualSpacing/>
    </w:pPr>
  </w:style>
  <w:style w:type="character" w:customStyle="1" w:styleId="PPTable-7Bullet1-LastChar">
    <w:name w:val="PP Table - 7. Bullet 1 - Last Char"/>
    <w:basedOn w:val="PPTable-7Bullet1Char"/>
    <w:link w:val="PPTable-7Bullet1-Last"/>
    <w:uiPriority w:val="3"/>
    <w:rsid w:val="001D53D1"/>
    <w:rPr>
      <w:rFonts w:eastAsia="MS Mincho" w:cs="Arial"/>
      <w:color w:val="000000" w:themeColor="text1"/>
      <w:sz w:val="20"/>
    </w:rPr>
  </w:style>
  <w:style w:type="paragraph" w:customStyle="1" w:styleId="PPTable-7Bullet1-SingleLine-Last">
    <w:name w:val="PP Table - 7. Bullet 1 - Single Line - Last"/>
    <w:basedOn w:val="PPTable-7Bullet1-SingleLine"/>
    <w:link w:val="PPTable-7Bullet1-SingleLine-LastChar"/>
    <w:uiPriority w:val="3"/>
    <w:qFormat/>
    <w:rsid w:val="001D53D1"/>
    <w:pPr>
      <w:spacing w:after="200"/>
    </w:pPr>
  </w:style>
  <w:style w:type="character" w:customStyle="1" w:styleId="PPTable-7Bullet1-SingleLineChar">
    <w:name w:val="PP Table - 7. Bullet 1 - Single Line Char"/>
    <w:basedOn w:val="PPTable-7Bullet1-LastChar"/>
    <w:link w:val="PPTable-7Bullet1-SingleLine"/>
    <w:uiPriority w:val="3"/>
    <w:rsid w:val="001D53D1"/>
    <w:rPr>
      <w:rFonts w:eastAsia="MS Mincho" w:cs="Arial"/>
      <w:color w:val="000000" w:themeColor="text1"/>
      <w:sz w:val="20"/>
    </w:rPr>
  </w:style>
  <w:style w:type="paragraph" w:customStyle="1" w:styleId="PPTable-7Bullet2">
    <w:name w:val="PP Table - 7. Bullet 2"/>
    <w:basedOn w:val="PPTable-7Bullet1"/>
    <w:link w:val="PPTable-7Bullet2Char"/>
    <w:qFormat/>
    <w:rsid w:val="001D53D1"/>
    <w:pPr>
      <w:numPr>
        <w:numId w:val="21"/>
      </w:numPr>
      <w:ind w:left="648" w:hanging="216"/>
    </w:pPr>
  </w:style>
  <w:style w:type="character" w:customStyle="1" w:styleId="PPTable-7Bullet1-SingleLine-LastChar">
    <w:name w:val="PP Table - 7. Bullet 1 - Single Line - Last Char"/>
    <w:basedOn w:val="PPTable-7Bullet1-SingleLineChar"/>
    <w:link w:val="PPTable-7Bullet1-SingleLine-Last"/>
    <w:uiPriority w:val="3"/>
    <w:rsid w:val="001D53D1"/>
    <w:rPr>
      <w:rFonts w:eastAsia="MS Mincho" w:cs="Arial"/>
      <w:color w:val="000000" w:themeColor="text1"/>
      <w:sz w:val="20"/>
    </w:rPr>
  </w:style>
  <w:style w:type="paragraph" w:customStyle="1" w:styleId="PPTable-7Bullet2-Last">
    <w:name w:val="PP Table - 7. Bullet 2 - Last"/>
    <w:basedOn w:val="PPTable-7Bullet2"/>
    <w:link w:val="PPTable-7Bullet2-LastChar"/>
    <w:uiPriority w:val="3"/>
    <w:qFormat/>
    <w:rsid w:val="001D53D1"/>
    <w:pPr>
      <w:spacing w:after="100"/>
    </w:pPr>
  </w:style>
  <w:style w:type="character" w:customStyle="1" w:styleId="PPTable-7Bullet2Char">
    <w:name w:val="PP Table - 7. Bullet 2 Char"/>
    <w:basedOn w:val="PPTable-7Bullet1Char"/>
    <w:link w:val="PPTable-7Bullet2"/>
    <w:rsid w:val="001D53D1"/>
    <w:rPr>
      <w:rFonts w:eastAsia="MS Mincho" w:cs="Arial"/>
      <w:color w:val="000000" w:themeColor="text1"/>
      <w:sz w:val="20"/>
    </w:rPr>
  </w:style>
  <w:style w:type="paragraph" w:customStyle="1" w:styleId="PPTable-7Bullet2-SingleLine">
    <w:name w:val="PP Table - 7. Bullet 2 - Single Line"/>
    <w:basedOn w:val="PPTable-7Bullet2-Last"/>
    <w:link w:val="PPTable-7Bullet2-SingleLineChar"/>
    <w:uiPriority w:val="3"/>
    <w:qFormat/>
    <w:rsid w:val="001D53D1"/>
    <w:pPr>
      <w:spacing w:after="0"/>
      <w:contextualSpacing/>
    </w:pPr>
  </w:style>
  <w:style w:type="character" w:customStyle="1" w:styleId="PPTable-7Bullet2-LastChar">
    <w:name w:val="PP Table - 7. Bullet 2 - Last Char"/>
    <w:basedOn w:val="PPTable-7Bullet2Char"/>
    <w:link w:val="PPTable-7Bullet2-Last"/>
    <w:uiPriority w:val="3"/>
    <w:rsid w:val="001D53D1"/>
    <w:rPr>
      <w:rFonts w:eastAsia="MS Mincho" w:cs="Arial"/>
      <w:color w:val="000000" w:themeColor="text1"/>
      <w:sz w:val="20"/>
    </w:rPr>
  </w:style>
  <w:style w:type="paragraph" w:customStyle="1" w:styleId="PPTable-7Bullet2-SingleLine-Last">
    <w:name w:val="PP Table - 7. Bullet 2 - Single Line - Last"/>
    <w:basedOn w:val="PPTable-7Bullet2-SingleLine"/>
    <w:link w:val="PPTable-7Bullet2-SingleLine-LastChar"/>
    <w:uiPriority w:val="3"/>
    <w:qFormat/>
    <w:rsid w:val="001D53D1"/>
    <w:pPr>
      <w:spacing w:after="200"/>
    </w:pPr>
  </w:style>
  <w:style w:type="character" w:customStyle="1" w:styleId="PPTable-7Bullet2-SingleLineChar">
    <w:name w:val="PP Table - 7. Bullet 2 - Single Line Char"/>
    <w:basedOn w:val="PPTable-7Bullet2-LastChar"/>
    <w:link w:val="PPTable-7Bullet2-SingleLine"/>
    <w:uiPriority w:val="3"/>
    <w:rsid w:val="001D53D1"/>
    <w:rPr>
      <w:rFonts w:eastAsia="MS Mincho" w:cs="Arial"/>
      <w:color w:val="000000" w:themeColor="text1"/>
      <w:sz w:val="20"/>
    </w:rPr>
  </w:style>
  <w:style w:type="character" w:customStyle="1" w:styleId="PPTable-7Bullet2-SingleLine-LastChar">
    <w:name w:val="PP Table - 7. Bullet 2 - Single Line - Last Char"/>
    <w:basedOn w:val="PPTable-7Bullet2-SingleLineChar"/>
    <w:link w:val="PPTable-7Bullet2-SingleLine-Last"/>
    <w:uiPriority w:val="3"/>
    <w:rsid w:val="001D53D1"/>
    <w:rPr>
      <w:rFonts w:eastAsia="MS Mincho" w:cs="Arial"/>
      <w:color w:val="000000" w:themeColor="text1"/>
      <w:sz w:val="20"/>
    </w:rPr>
  </w:style>
  <w:style w:type="paragraph" w:customStyle="1" w:styleId="SkillsMatrixCheck">
    <w:name w:val="Skills Matrix Check"/>
    <w:link w:val="SkillsMatrixCheckChar"/>
    <w:qFormat/>
    <w:rsid w:val="001D53D1"/>
    <w:pPr>
      <w:spacing w:after="0"/>
      <w:jc w:val="center"/>
    </w:pPr>
    <w:rPr>
      <w:rFonts w:ascii="Segoe UI Symbol" w:eastAsia="Times New Roman" w:hAnsi="Segoe UI Symbol" w:cs="Times New Roman"/>
      <w:color w:val="000000" w:themeColor="text1"/>
      <w:sz w:val="20"/>
    </w:rPr>
  </w:style>
  <w:style w:type="paragraph" w:customStyle="1" w:styleId="SkillsMatrixSubheading">
    <w:name w:val="Skills Matrix Subheading"/>
    <w:link w:val="SkillsMatrixSubheadingChar"/>
    <w:qFormat/>
    <w:rsid w:val="001D53D1"/>
    <w:pPr>
      <w:spacing w:after="0"/>
    </w:pPr>
    <w:rPr>
      <w:rFonts w:ascii="Arial" w:eastAsia="Times New Roman" w:hAnsi="Arial" w:cs="Arial"/>
      <w:b/>
      <w:i/>
      <w:color w:val="000000" w:themeColor="text1"/>
      <w:sz w:val="20"/>
      <w:szCs w:val="20"/>
    </w:rPr>
  </w:style>
  <w:style w:type="character" w:customStyle="1" w:styleId="SkillsMatrixCheckChar">
    <w:name w:val="Skills Matrix Check Char"/>
    <w:basedOn w:val="DefaultParagraphFont"/>
    <w:link w:val="SkillsMatrixCheck"/>
    <w:rsid w:val="001D53D1"/>
    <w:rPr>
      <w:rFonts w:ascii="Segoe UI Symbol" w:eastAsia="Times New Roman" w:hAnsi="Segoe UI Symbol" w:cs="Times New Roman"/>
      <w:color w:val="000000" w:themeColor="text1"/>
      <w:sz w:val="20"/>
    </w:rPr>
  </w:style>
  <w:style w:type="paragraph" w:customStyle="1" w:styleId="ListNumber-SingleLine">
    <w:name w:val="List Number - Single Line"/>
    <w:basedOn w:val="ListNumber"/>
    <w:link w:val="ListNumber-SingleLineChar"/>
    <w:qFormat/>
    <w:rsid w:val="001D53D1"/>
    <w:pPr>
      <w:contextualSpacing/>
    </w:pPr>
  </w:style>
  <w:style w:type="character" w:customStyle="1" w:styleId="SkillsMatrixSubheadingChar">
    <w:name w:val="Skills Matrix Subheading Char"/>
    <w:basedOn w:val="DefaultParagraphFont"/>
    <w:link w:val="SkillsMatrixSubheading"/>
    <w:rsid w:val="001D53D1"/>
    <w:rPr>
      <w:rFonts w:ascii="Arial" w:eastAsia="Times New Roman" w:hAnsi="Arial" w:cs="Arial"/>
      <w:b/>
      <w:i/>
      <w:color w:val="000000" w:themeColor="text1"/>
      <w:sz w:val="20"/>
      <w:szCs w:val="20"/>
    </w:rPr>
  </w:style>
  <w:style w:type="paragraph" w:customStyle="1" w:styleId="ListNumber2-SingleLine">
    <w:name w:val="List Number 2 - Single Line"/>
    <w:basedOn w:val="ListNumber2"/>
    <w:link w:val="ListNumber2-SingleLineChar"/>
    <w:qFormat/>
    <w:rsid w:val="001D53D1"/>
    <w:pPr>
      <w:contextualSpacing/>
    </w:pPr>
  </w:style>
  <w:style w:type="character" w:customStyle="1" w:styleId="ListNumber-SingleLineChar">
    <w:name w:val="List Number - Single Line Char"/>
    <w:basedOn w:val="ListNumberChar"/>
    <w:link w:val="ListNumber-SingleLine"/>
    <w:rsid w:val="001D53D1"/>
  </w:style>
  <w:style w:type="paragraph" w:customStyle="1" w:styleId="ListNumber3-SingleLine">
    <w:name w:val="List Number 3 - Single Line"/>
    <w:basedOn w:val="ListNumber3"/>
    <w:link w:val="ListNumber3-SingleLineChar"/>
    <w:qFormat/>
    <w:rsid w:val="001D53D1"/>
    <w:pPr>
      <w:contextualSpacing/>
    </w:pPr>
  </w:style>
  <w:style w:type="character" w:customStyle="1" w:styleId="ListNumber2-SingleLineChar">
    <w:name w:val="List Number 2 - Single Line Char"/>
    <w:basedOn w:val="ListNumber2Char"/>
    <w:link w:val="ListNumber2-SingleLine"/>
    <w:rsid w:val="001D53D1"/>
  </w:style>
  <w:style w:type="paragraph" w:customStyle="1" w:styleId="ListNumber4-SingleLine">
    <w:name w:val="List Number 4 - Single Line"/>
    <w:basedOn w:val="ListNumber4"/>
    <w:link w:val="ListNumber4-SingleLineChar"/>
    <w:qFormat/>
    <w:rsid w:val="001D53D1"/>
    <w:pPr>
      <w:contextualSpacing/>
    </w:pPr>
  </w:style>
  <w:style w:type="character" w:customStyle="1" w:styleId="ListNumber3-SingleLineChar">
    <w:name w:val="List Number 3 - Single Line Char"/>
    <w:basedOn w:val="ListNumber3Char"/>
    <w:link w:val="ListNumber3-SingleLine"/>
    <w:rsid w:val="001D53D1"/>
  </w:style>
  <w:style w:type="character" w:customStyle="1" w:styleId="ListNumber4-SingleLineChar">
    <w:name w:val="List Number 4 - Single Line Char"/>
    <w:basedOn w:val="ListNumber4Char"/>
    <w:link w:val="ListNumber4-SingleLine"/>
    <w:rsid w:val="001D53D1"/>
  </w:style>
  <w:style w:type="character" w:customStyle="1" w:styleId="Resume-6TextbeforebulletedlistChar">
    <w:name w:val="Resume - 6. Text before bulleted list Char"/>
    <w:basedOn w:val="Resume-5TextChar"/>
    <w:link w:val="Resume-6Textbeforebulletedlist"/>
    <w:uiPriority w:val="2"/>
    <w:rsid w:val="001D53D1"/>
  </w:style>
  <w:style w:type="table" w:customStyle="1" w:styleId="EconometricaTableStyle">
    <w:name w:val="Econometrica Table Style"/>
    <w:basedOn w:val="TableNormal"/>
    <w:uiPriority w:val="99"/>
    <w:rsid w:val="00A52728"/>
    <w:pPr>
      <w:spacing w:after="0"/>
      <w:jc w:val="left"/>
    </w:pPr>
    <w:tblPr>
      <w:tblStyleRowBandSize w:val="1"/>
      <w:tblStyleColBandSize w:val="1"/>
      <w:jc w:val="center"/>
      <w:tblBorders>
        <w:top w:val="single" w:sz="4" w:space="0" w:color="00AEEF" w:themeColor="accent1"/>
        <w:bottom w:val="single" w:sz="4" w:space="0" w:color="00AEEF" w:themeColor="accent1"/>
        <w:insideH w:val="single" w:sz="4" w:space="0" w:color="00AEEF" w:themeColor="accent1"/>
        <w:insideV w:val="single" w:sz="4" w:space="0" w:color="00AEEF" w:themeColor="accent1"/>
      </w:tblBorders>
      <w:tblCellMar>
        <w:top w:w="29" w:type="dxa"/>
        <w:left w:w="43" w:type="dxa"/>
        <w:bottom w:w="29" w:type="dxa"/>
        <w:right w:w="43" w:type="dxa"/>
      </w:tblCellMar>
    </w:tblPr>
    <w:trPr>
      <w:cantSplit/>
      <w:jc w:val="center"/>
    </w:trPr>
    <w:tcPr>
      <w:vAlign w:val="center"/>
    </w:tcPr>
    <w:tblStylePr w:type="firstRow">
      <w:pPr>
        <w:jc w:val="center"/>
      </w:pPr>
      <w:rPr>
        <w:rFonts w:ascii="Webdings" w:hAnsi="Webdings"/>
        <w:b/>
        <w:color w:val="FFFFFF" w:themeColor="background1"/>
        <w:sz w:val="20"/>
      </w:rPr>
      <w:tblPr/>
      <w:trPr>
        <w:tblHeader/>
      </w:trPr>
      <w:tcPr>
        <w:tcBorders>
          <w:top w:val="nil"/>
          <w:left w:val="nil"/>
          <w:bottom w:val="nil"/>
          <w:right w:val="nil"/>
          <w:insideH w:val="nil"/>
          <w:insideV w:val="nil"/>
          <w:tl2br w:val="nil"/>
          <w:tr2bl w:val="nil"/>
        </w:tcBorders>
        <w:shd w:val="clear" w:color="auto" w:fill="00AEEF"/>
      </w:tcPr>
    </w:tblStylePr>
    <w:tblStylePr w:type="lastRow">
      <w:rPr>
        <w:b/>
        <w:color w:val="262626" w:themeColor="text1" w:themeTint="D9"/>
      </w:rPr>
      <w:tblPr/>
      <w:tcPr>
        <w:shd w:val="clear" w:color="auto" w:fill="FFF199" w:themeFill="accent2" w:themeFillTint="66"/>
      </w:tcPr>
    </w:tblStylePr>
    <w:tblStylePr w:type="firstCol">
      <w:rPr>
        <w:b w:val="0"/>
      </w:rPr>
      <w:tblPr/>
      <w:tcPr>
        <w:tcBorders>
          <w:top w:val="single" w:sz="4" w:space="0" w:color="00AEEF" w:themeColor="accent1"/>
          <w:left w:val="nil"/>
          <w:bottom w:val="single" w:sz="4" w:space="0" w:color="00AEEF" w:themeColor="accent1"/>
          <w:right w:val="nil"/>
          <w:insideH w:val="single" w:sz="4" w:space="0" w:color="00AEEF" w:themeColor="accent1"/>
          <w:insideV w:val="nil"/>
          <w:tl2br w:val="nil"/>
          <w:tr2bl w:val="nil"/>
        </w:tcBorders>
      </w:tcPr>
    </w:tblStylePr>
    <w:tblStylePr w:type="lastCol">
      <w:rPr>
        <w:b/>
        <w:color w:val="262626" w:themeColor="text1" w:themeTint="D9"/>
      </w:rPr>
      <w:tblPr/>
      <w:tcPr>
        <w:tcBorders>
          <w:top w:val="single" w:sz="4" w:space="0" w:color="00AEEF" w:themeColor="accent1"/>
          <w:left w:val="nil"/>
          <w:bottom w:val="single" w:sz="4" w:space="0" w:color="00AEEF" w:themeColor="accent1"/>
          <w:right w:val="nil"/>
          <w:insideH w:val="single" w:sz="4" w:space="0" w:color="00AEEF" w:themeColor="accent1"/>
          <w:insideV w:val="nil"/>
          <w:tl2br w:val="nil"/>
          <w:tr2bl w:val="nil"/>
        </w:tcBorders>
        <w:shd w:val="clear" w:color="auto" w:fill="FFF199" w:themeFill="accent2" w:themeFillTint="66"/>
      </w:tcPr>
    </w:tblStylePr>
    <w:tblStylePr w:type="band1Vert">
      <w:tblPr/>
      <w:tcPr>
        <w:tcBorders>
          <w:top w:val="single" w:sz="4" w:space="0" w:color="00AEEF" w:themeColor="accent1"/>
          <w:left w:val="nil"/>
          <w:bottom w:val="single" w:sz="4" w:space="0" w:color="00AEEF" w:themeColor="accent1"/>
          <w:right w:val="nil"/>
          <w:insideH w:val="single" w:sz="4" w:space="0" w:color="00AEEF" w:themeColor="accent1"/>
          <w:insideV w:val="nil"/>
          <w:tl2br w:val="nil"/>
          <w:tr2bl w:val="nil"/>
        </w:tcBorders>
        <w:shd w:val="clear" w:color="auto" w:fill="E1F4FF" w:themeFill="background2"/>
      </w:tcPr>
    </w:tblStylePr>
    <w:tblStylePr w:type="band2Vert">
      <w:tblPr/>
      <w:tcPr>
        <w:tcBorders>
          <w:top w:val="single" w:sz="4" w:space="0" w:color="00AEEF" w:themeColor="accent1"/>
          <w:left w:val="nil"/>
          <w:bottom w:val="single" w:sz="4" w:space="0" w:color="00AEEF" w:themeColor="accent1"/>
          <w:right w:val="nil"/>
          <w:insideH w:val="single" w:sz="4" w:space="0" w:color="00AEEF" w:themeColor="accent1"/>
          <w:insideV w:val="nil"/>
          <w:tl2br w:val="nil"/>
          <w:tr2bl w:val="nil"/>
        </w:tcBorders>
      </w:tcPr>
    </w:tblStylePr>
    <w:tblStylePr w:type="band1Horz">
      <w:rPr>
        <w:color w:val="auto"/>
      </w:rPr>
      <w:tblPr/>
      <w:tcPr>
        <w:tcBorders>
          <w:top w:val="single" w:sz="4" w:space="0" w:color="00AEEF" w:themeColor="accent1"/>
          <w:left w:val="nil"/>
          <w:bottom w:val="single" w:sz="4" w:space="0" w:color="00AEEF" w:themeColor="accent1"/>
          <w:right w:val="nil"/>
          <w:insideH w:val="nil"/>
          <w:insideV w:val="single" w:sz="4" w:space="0" w:color="00AEEF" w:themeColor="accent1"/>
          <w:tl2br w:val="nil"/>
          <w:tr2bl w:val="nil"/>
        </w:tcBorders>
        <w:shd w:val="clear" w:color="auto" w:fill="FFFFFF" w:themeFill="background1"/>
      </w:tcPr>
    </w:tblStylePr>
    <w:tblStylePr w:type="band2Horz">
      <w:rPr>
        <w:color w:val="auto"/>
      </w:rPr>
      <w:tblPr/>
      <w:tcPr>
        <w:tcBorders>
          <w:top w:val="single" w:sz="4" w:space="0" w:color="00AEEF" w:themeColor="accent1"/>
          <w:left w:val="nil"/>
          <w:bottom w:val="single" w:sz="4" w:space="0" w:color="00AEEF" w:themeColor="accent1"/>
          <w:right w:val="nil"/>
          <w:insideH w:val="nil"/>
          <w:insideV w:val="single" w:sz="4" w:space="0" w:color="00AEEF" w:themeColor="accent1"/>
          <w:tl2br w:val="nil"/>
          <w:tr2bl w:val="nil"/>
        </w:tcBorders>
        <w:shd w:val="clear" w:color="auto" w:fill="E1F4FF" w:themeFill="background2"/>
      </w:tcPr>
    </w:tblStylePr>
  </w:style>
  <w:style w:type="paragraph" w:styleId="FootnoteText">
    <w:name w:val="footnote text"/>
    <w:basedOn w:val="Normal"/>
    <w:link w:val="FootnoteTextChar"/>
    <w:uiPriority w:val="99"/>
    <w:unhideWhenUsed/>
    <w:rsid w:val="00A333AA"/>
    <w:pPr>
      <w:spacing w:after="0"/>
    </w:pPr>
    <w:rPr>
      <w:sz w:val="20"/>
      <w:szCs w:val="20"/>
    </w:rPr>
  </w:style>
  <w:style w:type="character" w:customStyle="1" w:styleId="FootnoteTextChar">
    <w:name w:val="Footnote Text Char"/>
    <w:basedOn w:val="DefaultParagraphFont"/>
    <w:link w:val="FootnoteText"/>
    <w:uiPriority w:val="99"/>
    <w:rsid w:val="00A333AA"/>
    <w:rPr>
      <w:sz w:val="20"/>
      <w:szCs w:val="20"/>
    </w:rPr>
  </w:style>
  <w:style w:type="table" w:styleId="LightGrid-Accent5">
    <w:name w:val="Light Grid Accent 5"/>
    <w:basedOn w:val="TableNormal"/>
    <w:uiPriority w:val="99"/>
    <w:rsid w:val="001D53D1"/>
    <w:pPr>
      <w:spacing w:after="0"/>
    </w:pPr>
    <w:rPr>
      <w:rFonts w:ascii="Arial" w:hAnsi="Arial"/>
      <w:color w:val="000075"/>
      <w:sz w:val="20"/>
    </w:rPr>
    <w:tblPr>
      <w:tblStyleRowBandSize w:val="1"/>
      <w:jc w:val="center"/>
      <w:tblBorders>
        <w:top w:val="single" w:sz="4" w:space="0" w:color="000075"/>
        <w:bottom w:val="single" w:sz="4" w:space="0" w:color="000075"/>
        <w:insideH w:val="single" w:sz="4" w:space="0" w:color="000075"/>
        <w:insideV w:val="single" w:sz="4" w:space="0" w:color="000075"/>
      </w:tblBorders>
      <w:tblCellMar>
        <w:top w:w="14" w:type="dxa"/>
        <w:left w:w="115" w:type="dxa"/>
        <w:bottom w:w="14" w:type="dxa"/>
        <w:right w:w="115" w:type="dxa"/>
      </w:tblCellMar>
    </w:tblPr>
    <w:trPr>
      <w:cantSplit/>
      <w:jc w:val="center"/>
    </w:trPr>
    <w:tcPr>
      <w:vAlign w:val="center"/>
    </w:tcPr>
    <w:tblStylePr w:type="firstRow">
      <w:pPr>
        <w:jc w:val="center"/>
      </w:pPr>
      <w:rPr>
        <w:rFonts w:ascii="Arial" w:hAnsi="Arial"/>
        <w:b/>
        <w:color w:val="FFFFFF" w:themeColor="background1"/>
        <w:sz w:val="22"/>
      </w:rPr>
      <w:tblPr/>
      <w:tcPr>
        <w:tcBorders>
          <w:top w:val="single" w:sz="4" w:space="0" w:color="000075"/>
          <w:left w:val="nil"/>
          <w:bottom w:val="single" w:sz="4" w:space="0" w:color="000075"/>
          <w:right w:val="nil"/>
          <w:insideH w:val="single" w:sz="4" w:space="0" w:color="000075"/>
          <w:insideV w:val="single" w:sz="4" w:space="0" w:color="000075"/>
          <w:tl2br w:val="nil"/>
          <w:tr2bl w:val="nil"/>
        </w:tcBorders>
        <w:shd w:val="clear" w:color="auto" w:fill="000075"/>
      </w:tcPr>
    </w:tblStylePr>
    <w:tblStylePr w:type="lastRow">
      <w:rPr>
        <w:b/>
        <w:color w:val="DBDBDB"/>
      </w:rPr>
      <w:tblPr/>
      <w:tcPr>
        <w:tcBorders>
          <w:top w:val="single" w:sz="4" w:space="0" w:color="000075"/>
          <w:left w:val="nil"/>
          <w:bottom w:val="single" w:sz="4" w:space="0" w:color="000075"/>
          <w:right w:val="nil"/>
          <w:insideH w:val="nil"/>
          <w:insideV w:val="single" w:sz="4" w:space="0" w:color="000075"/>
          <w:tl2br w:val="nil"/>
          <w:tr2bl w:val="nil"/>
        </w:tcBorders>
        <w:shd w:val="clear" w:color="auto" w:fill="DBDBDB"/>
      </w:tcPr>
    </w:tblStylePr>
    <w:tblStylePr w:type="band1Horz">
      <w:tblPr/>
      <w:tcPr>
        <w:shd w:val="clear" w:color="auto" w:fill="E1F8FF"/>
      </w:tcPr>
    </w:tblStylePr>
  </w:style>
  <w:style w:type="paragraph" w:customStyle="1" w:styleId="ListNumber5-SingleLine">
    <w:name w:val="List Number 5 - Single Line"/>
    <w:basedOn w:val="ListNumber5"/>
    <w:link w:val="ListNumber5-SingleLineChar"/>
    <w:qFormat/>
    <w:rsid w:val="001D53D1"/>
    <w:pPr>
      <w:contextualSpacing/>
    </w:pPr>
  </w:style>
  <w:style w:type="character" w:customStyle="1" w:styleId="ListNumber5-SingleLineChar">
    <w:name w:val="List Number 5 - Single Line Char"/>
    <w:basedOn w:val="ListNumber5Char"/>
    <w:link w:val="ListNumber5-SingleLine"/>
    <w:rsid w:val="001D53D1"/>
  </w:style>
  <w:style w:type="paragraph" w:customStyle="1" w:styleId="Resume-4aSecondarySubheadingeg">
    <w:name w:val="Resume - 4.a. Secondary Subheading (e.g."/>
    <w:aliases w:val="multiple positions at same company)"/>
    <w:basedOn w:val="Resume-4SubheadingsforCompanyDates"/>
    <w:link w:val="Resume-4aSecondarySubheadingegChar"/>
    <w:uiPriority w:val="2"/>
    <w:qFormat/>
    <w:rsid w:val="001D53D1"/>
    <w:rPr>
      <w:i w:val="0"/>
    </w:rPr>
  </w:style>
  <w:style w:type="paragraph" w:customStyle="1" w:styleId="ResumeBullet1-Singleline">
    <w:name w:val="Resume Bullet 1 - Single line"/>
    <w:basedOn w:val="ResumeBullet1"/>
    <w:link w:val="ResumeBullet1-SinglelineChar"/>
    <w:uiPriority w:val="2"/>
    <w:qFormat/>
    <w:rsid w:val="001D53D1"/>
    <w:pPr>
      <w:contextualSpacing/>
    </w:pPr>
  </w:style>
  <w:style w:type="character" w:customStyle="1" w:styleId="Resume-4aSecondarySubheadingegChar">
    <w:name w:val="Resume - 4.a. Secondary Subheading (e.g. Char"/>
    <w:aliases w:val="multiple positions at same company) Char"/>
    <w:basedOn w:val="Resume-4SubheadingsforCompanyDatesChar"/>
    <w:link w:val="Resume-4aSecondarySubheadingeg"/>
    <w:uiPriority w:val="2"/>
    <w:rsid w:val="001D53D1"/>
    <w:rPr>
      <w:b/>
      <w:i w:val="0"/>
    </w:rPr>
  </w:style>
  <w:style w:type="paragraph" w:customStyle="1" w:styleId="ResumeBullet1-SingleLine-Last">
    <w:name w:val="Resume Bullet 1 - Single Line - Last"/>
    <w:basedOn w:val="ResumeBullet1-Singleline"/>
    <w:link w:val="ResumeBullet1-SingleLine-LastChar"/>
    <w:uiPriority w:val="2"/>
    <w:qFormat/>
    <w:rsid w:val="001D53D1"/>
    <w:pPr>
      <w:spacing w:before="0" w:after="240"/>
      <w:contextualSpacing w:val="0"/>
    </w:pPr>
  </w:style>
  <w:style w:type="character" w:customStyle="1" w:styleId="ResumeBullet1-SinglelineChar">
    <w:name w:val="Resume Bullet 1 - Single line Char"/>
    <w:basedOn w:val="ResumeBullet1Char"/>
    <w:link w:val="ResumeBullet1-Singleline"/>
    <w:uiPriority w:val="2"/>
    <w:rsid w:val="001D53D1"/>
  </w:style>
  <w:style w:type="paragraph" w:customStyle="1" w:styleId="ResumeBullet2-SingleLine">
    <w:name w:val="Resume Bullet 2 - Single Line"/>
    <w:basedOn w:val="ResumeBullet2"/>
    <w:link w:val="ResumeBullet2-SingleLineChar"/>
    <w:uiPriority w:val="2"/>
    <w:qFormat/>
    <w:rsid w:val="001D53D1"/>
    <w:pPr>
      <w:spacing w:before="0"/>
    </w:pPr>
  </w:style>
  <w:style w:type="character" w:customStyle="1" w:styleId="ResumeBullet1-SingleLine-LastChar">
    <w:name w:val="Resume Bullet 1 - Single Line - Last Char"/>
    <w:basedOn w:val="ResumeBullet1-SinglelineChar"/>
    <w:link w:val="ResumeBullet1-SingleLine-Last"/>
    <w:uiPriority w:val="2"/>
    <w:rsid w:val="001D53D1"/>
  </w:style>
  <w:style w:type="paragraph" w:customStyle="1" w:styleId="ResumeBullet2-SingleLine-Last">
    <w:name w:val="Resume Bullet 2 - Single Line - Last"/>
    <w:basedOn w:val="ResumeBullet2-SingleLine"/>
    <w:link w:val="ResumeBullet2-SingleLine-LastChar"/>
    <w:uiPriority w:val="2"/>
    <w:qFormat/>
    <w:rsid w:val="001D53D1"/>
    <w:pPr>
      <w:spacing w:after="240"/>
    </w:pPr>
  </w:style>
  <w:style w:type="character" w:customStyle="1" w:styleId="ResumeBullet2-SingleLineChar">
    <w:name w:val="Resume Bullet 2 - Single Line Char"/>
    <w:basedOn w:val="ResumeBullet2Char"/>
    <w:link w:val="ResumeBullet2-SingleLine"/>
    <w:uiPriority w:val="2"/>
    <w:rsid w:val="001D53D1"/>
  </w:style>
  <w:style w:type="paragraph" w:customStyle="1" w:styleId="ResumeBullet3-Last">
    <w:name w:val="Resume Bullet 3 - Last"/>
    <w:basedOn w:val="ResumeBullet3"/>
    <w:link w:val="ResumeBullet3-LastChar"/>
    <w:uiPriority w:val="2"/>
    <w:qFormat/>
    <w:rsid w:val="001D53D1"/>
    <w:pPr>
      <w:spacing w:after="240"/>
    </w:pPr>
  </w:style>
  <w:style w:type="character" w:customStyle="1" w:styleId="ResumeBullet2-SingleLine-LastChar">
    <w:name w:val="Resume Bullet 2 - Single Line - Last Char"/>
    <w:basedOn w:val="ResumeBullet2-SingleLineChar"/>
    <w:link w:val="ResumeBullet2-SingleLine-Last"/>
    <w:uiPriority w:val="2"/>
    <w:rsid w:val="001D53D1"/>
  </w:style>
  <w:style w:type="paragraph" w:customStyle="1" w:styleId="ResumeBullet3-SingleLine">
    <w:name w:val="Resume Bullet 3 - Single Line"/>
    <w:basedOn w:val="Normal"/>
    <w:link w:val="ResumeBullet3-SingleLineChar"/>
    <w:uiPriority w:val="2"/>
    <w:qFormat/>
    <w:rsid w:val="001D53D1"/>
    <w:pPr>
      <w:tabs>
        <w:tab w:val="num" w:pos="2160"/>
      </w:tabs>
      <w:spacing w:after="0"/>
      <w:ind w:left="2160" w:hanging="360"/>
    </w:pPr>
  </w:style>
  <w:style w:type="character" w:customStyle="1" w:styleId="ResumeBullet3-LastChar">
    <w:name w:val="Resume Bullet 3 - Last Char"/>
    <w:basedOn w:val="ResumeBullet3Char"/>
    <w:link w:val="ResumeBullet3-Last"/>
    <w:uiPriority w:val="2"/>
    <w:rsid w:val="001D53D1"/>
  </w:style>
  <w:style w:type="paragraph" w:customStyle="1" w:styleId="ResumeBullet3-SingleLine-Last">
    <w:name w:val="Resume Bullet 3 - Single Line - Last"/>
    <w:basedOn w:val="ResumeBullet3-SingleLine"/>
    <w:link w:val="ResumeBullet3-SingleLine-LastChar"/>
    <w:uiPriority w:val="2"/>
    <w:qFormat/>
    <w:rsid w:val="001D53D1"/>
    <w:pPr>
      <w:spacing w:after="240"/>
    </w:pPr>
  </w:style>
  <w:style w:type="character" w:customStyle="1" w:styleId="ResumeBullet3-SingleLineChar">
    <w:name w:val="Resume Bullet 3 - Single Line Char"/>
    <w:basedOn w:val="DefaultParagraphFont"/>
    <w:link w:val="ResumeBullet3-SingleLine"/>
    <w:uiPriority w:val="2"/>
    <w:rsid w:val="001D53D1"/>
  </w:style>
  <w:style w:type="character" w:customStyle="1" w:styleId="ResumeBullet3-SingleLine-LastChar">
    <w:name w:val="Resume Bullet 3 - Single Line - Last Char"/>
    <w:basedOn w:val="ResumeBullet3-SingleLineChar"/>
    <w:link w:val="ResumeBullet3-SingleLine-Last"/>
    <w:uiPriority w:val="2"/>
    <w:rsid w:val="001D53D1"/>
  </w:style>
  <w:style w:type="table" w:styleId="LightShading-Accent6">
    <w:name w:val="Light Shading Accent 6"/>
    <w:basedOn w:val="TableNormal"/>
    <w:uiPriority w:val="60"/>
    <w:rsid w:val="001D53D1"/>
    <w:pPr>
      <w:spacing w:after="0"/>
    </w:pPr>
    <w:rPr>
      <w:color w:val="9A0076" w:themeColor="accent6" w:themeShade="BF"/>
    </w:rPr>
    <w:tblPr>
      <w:tblStyleRowBandSize w:val="1"/>
      <w:tblStyleColBandSize w:val="1"/>
      <w:tblBorders>
        <w:top w:val="single" w:sz="8" w:space="0" w:color="CE009F" w:themeColor="accent6"/>
        <w:bottom w:val="single" w:sz="8" w:space="0" w:color="CE009F" w:themeColor="accent6"/>
      </w:tblBorders>
    </w:tblPr>
    <w:tblStylePr w:type="firstRow">
      <w:pPr>
        <w:spacing w:before="0" w:after="0" w:line="240" w:lineRule="auto"/>
      </w:pPr>
      <w:rPr>
        <w:b/>
        <w:bCs/>
      </w:rPr>
      <w:tblPr/>
      <w:tcPr>
        <w:tcBorders>
          <w:top w:val="single" w:sz="8" w:space="0" w:color="CE009F" w:themeColor="accent6"/>
          <w:left w:val="nil"/>
          <w:bottom w:val="single" w:sz="8" w:space="0" w:color="CE009F" w:themeColor="accent6"/>
          <w:right w:val="nil"/>
          <w:insideH w:val="nil"/>
          <w:insideV w:val="nil"/>
        </w:tcBorders>
      </w:tcPr>
    </w:tblStylePr>
    <w:tblStylePr w:type="lastRow">
      <w:pPr>
        <w:spacing w:before="0" w:after="0" w:line="240" w:lineRule="auto"/>
      </w:pPr>
      <w:rPr>
        <w:b/>
        <w:bCs/>
      </w:rPr>
      <w:tblPr/>
      <w:tcPr>
        <w:tcBorders>
          <w:top w:val="single" w:sz="8" w:space="0" w:color="CE009F" w:themeColor="accent6"/>
          <w:left w:val="nil"/>
          <w:bottom w:val="single" w:sz="8" w:space="0" w:color="CE009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3ED" w:themeFill="accent6" w:themeFillTint="3F"/>
      </w:tcPr>
    </w:tblStylePr>
    <w:tblStylePr w:type="band1Horz">
      <w:tblPr/>
      <w:tcPr>
        <w:tcBorders>
          <w:left w:val="nil"/>
          <w:right w:val="nil"/>
          <w:insideH w:val="nil"/>
          <w:insideV w:val="nil"/>
        </w:tcBorders>
        <w:shd w:val="clear" w:color="auto" w:fill="FFB3ED" w:themeFill="accent6" w:themeFillTint="3F"/>
      </w:tcPr>
    </w:tblStylePr>
  </w:style>
  <w:style w:type="table" w:styleId="LightList-Accent2">
    <w:name w:val="Light List Accent 2"/>
    <w:basedOn w:val="TableNormal"/>
    <w:uiPriority w:val="61"/>
    <w:rsid w:val="001D53D1"/>
    <w:pPr>
      <w:spacing w:after="0"/>
    </w:pPr>
    <w:tblPr>
      <w:tblStyleRowBandSize w:val="1"/>
      <w:tblStyleColBandSize w:val="1"/>
      <w:tblBorders>
        <w:top w:val="single" w:sz="8" w:space="0" w:color="FFDC00" w:themeColor="accent2"/>
        <w:left w:val="single" w:sz="8" w:space="0" w:color="FFDC00" w:themeColor="accent2"/>
        <w:bottom w:val="single" w:sz="8" w:space="0" w:color="FFDC00" w:themeColor="accent2"/>
        <w:right w:val="single" w:sz="8" w:space="0" w:color="FFDC00" w:themeColor="accent2"/>
      </w:tblBorders>
    </w:tblPr>
    <w:tblStylePr w:type="firstRow">
      <w:pPr>
        <w:spacing w:before="0" w:after="0" w:line="240" w:lineRule="auto"/>
      </w:pPr>
      <w:rPr>
        <w:b/>
        <w:bCs/>
        <w:color w:val="FFFFFF" w:themeColor="background1"/>
      </w:rPr>
      <w:tblPr/>
      <w:tcPr>
        <w:shd w:val="clear" w:color="auto" w:fill="FFDC00" w:themeFill="accent2"/>
      </w:tcPr>
    </w:tblStylePr>
    <w:tblStylePr w:type="lastRow">
      <w:pPr>
        <w:spacing w:before="0" w:after="0" w:line="240" w:lineRule="auto"/>
      </w:pPr>
      <w:rPr>
        <w:b/>
        <w:bCs/>
      </w:rPr>
      <w:tblPr/>
      <w:tcPr>
        <w:tcBorders>
          <w:top w:val="double" w:sz="6" w:space="0" w:color="FFDC00" w:themeColor="accent2"/>
          <w:left w:val="single" w:sz="8" w:space="0" w:color="FFDC00" w:themeColor="accent2"/>
          <w:bottom w:val="single" w:sz="8" w:space="0" w:color="FFDC00" w:themeColor="accent2"/>
          <w:right w:val="single" w:sz="8" w:space="0" w:color="FFDC00" w:themeColor="accent2"/>
        </w:tcBorders>
      </w:tcPr>
    </w:tblStylePr>
    <w:tblStylePr w:type="firstCol">
      <w:rPr>
        <w:b/>
        <w:bCs/>
      </w:rPr>
    </w:tblStylePr>
    <w:tblStylePr w:type="lastCol">
      <w:rPr>
        <w:b/>
        <w:bCs/>
      </w:rPr>
    </w:tblStylePr>
    <w:tblStylePr w:type="band1Vert">
      <w:tblPr/>
      <w:tcPr>
        <w:tcBorders>
          <w:top w:val="single" w:sz="8" w:space="0" w:color="FFDC00" w:themeColor="accent2"/>
          <w:left w:val="single" w:sz="8" w:space="0" w:color="FFDC00" w:themeColor="accent2"/>
          <w:bottom w:val="single" w:sz="8" w:space="0" w:color="FFDC00" w:themeColor="accent2"/>
          <w:right w:val="single" w:sz="8" w:space="0" w:color="FFDC00" w:themeColor="accent2"/>
        </w:tcBorders>
      </w:tcPr>
    </w:tblStylePr>
    <w:tblStylePr w:type="band1Horz">
      <w:tblPr/>
      <w:tcPr>
        <w:tcBorders>
          <w:top w:val="single" w:sz="8" w:space="0" w:color="FFDC00" w:themeColor="accent2"/>
          <w:left w:val="single" w:sz="8" w:space="0" w:color="FFDC00" w:themeColor="accent2"/>
          <w:bottom w:val="single" w:sz="8" w:space="0" w:color="FFDC00" w:themeColor="accent2"/>
          <w:right w:val="single" w:sz="8" w:space="0" w:color="FFDC00" w:themeColor="accent2"/>
        </w:tcBorders>
      </w:tcPr>
    </w:tblStylePr>
  </w:style>
  <w:style w:type="paragraph" w:customStyle="1" w:styleId="Resume-7bEducationBullet2">
    <w:name w:val="Resume - 7.b. Education Bullet 2"/>
    <w:basedOn w:val="Resume-7EducationBullets"/>
    <w:link w:val="Resume-7bEducationBullet2Char"/>
    <w:qFormat/>
    <w:rsid w:val="001D53D1"/>
    <w:pPr>
      <w:numPr>
        <w:numId w:val="12"/>
      </w:numPr>
      <w:tabs>
        <w:tab w:val="clear" w:pos="720"/>
      </w:tabs>
      <w:spacing w:after="0"/>
      <w:ind w:left="1440"/>
      <w:contextualSpacing w:val="0"/>
    </w:pPr>
  </w:style>
  <w:style w:type="character" w:customStyle="1" w:styleId="Resume-7bEducationBullet2Char">
    <w:name w:val="Resume - 7.b. Education Bullet 2 Char"/>
    <w:basedOn w:val="Resume-7EducationBulletsChar"/>
    <w:link w:val="Resume-7bEducationBullet2"/>
    <w:rsid w:val="001D53D1"/>
  </w:style>
  <w:style w:type="paragraph" w:styleId="Closing">
    <w:name w:val="Closing"/>
    <w:basedOn w:val="Normal"/>
    <w:link w:val="ClosingChar"/>
    <w:uiPriority w:val="99"/>
    <w:unhideWhenUsed/>
    <w:rsid w:val="001D53D1"/>
    <w:pPr>
      <w:spacing w:after="0"/>
      <w:ind w:left="4320"/>
    </w:pPr>
  </w:style>
  <w:style w:type="character" w:customStyle="1" w:styleId="ClosingChar">
    <w:name w:val="Closing Char"/>
    <w:basedOn w:val="DefaultParagraphFont"/>
    <w:link w:val="Closing"/>
    <w:uiPriority w:val="99"/>
    <w:rsid w:val="001D53D1"/>
  </w:style>
  <w:style w:type="character" w:styleId="CommentReference">
    <w:name w:val="annotation reference"/>
    <w:basedOn w:val="DefaultParagraphFont"/>
    <w:uiPriority w:val="99"/>
    <w:unhideWhenUsed/>
    <w:rsid w:val="001D53D1"/>
    <w:rPr>
      <w:sz w:val="16"/>
      <w:szCs w:val="16"/>
    </w:rPr>
  </w:style>
  <w:style w:type="paragraph" w:styleId="CommentText">
    <w:name w:val="annotation text"/>
    <w:basedOn w:val="Normal"/>
    <w:link w:val="CommentTextChar"/>
    <w:uiPriority w:val="99"/>
    <w:unhideWhenUsed/>
    <w:rsid w:val="001D53D1"/>
    <w:rPr>
      <w:sz w:val="20"/>
      <w:szCs w:val="20"/>
    </w:rPr>
  </w:style>
  <w:style w:type="character" w:customStyle="1" w:styleId="CommentTextChar">
    <w:name w:val="Comment Text Char"/>
    <w:basedOn w:val="DefaultParagraphFont"/>
    <w:link w:val="CommentText"/>
    <w:uiPriority w:val="99"/>
    <w:rsid w:val="001D53D1"/>
    <w:rPr>
      <w:sz w:val="20"/>
      <w:szCs w:val="20"/>
    </w:rPr>
  </w:style>
  <w:style w:type="paragraph" w:styleId="CommentSubject">
    <w:name w:val="annotation subject"/>
    <w:basedOn w:val="CommentText"/>
    <w:next w:val="CommentText"/>
    <w:link w:val="CommentSubjectChar"/>
    <w:uiPriority w:val="99"/>
    <w:unhideWhenUsed/>
    <w:rsid w:val="001D53D1"/>
    <w:rPr>
      <w:b/>
      <w:bCs/>
    </w:rPr>
  </w:style>
  <w:style w:type="character" w:customStyle="1" w:styleId="CommentSubjectChar">
    <w:name w:val="Comment Subject Char"/>
    <w:basedOn w:val="CommentTextChar"/>
    <w:link w:val="CommentSubject"/>
    <w:uiPriority w:val="99"/>
    <w:rsid w:val="001D53D1"/>
    <w:rPr>
      <w:b/>
      <w:bCs/>
      <w:sz w:val="20"/>
      <w:szCs w:val="20"/>
    </w:rPr>
  </w:style>
  <w:style w:type="paragraph" w:styleId="Date">
    <w:name w:val="Date"/>
    <w:basedOn w:val="Normal"/>
    <w:next w:val="Normal"/>
    <w:link w:val="DateChar"/>
    <w:uiPriority w:val="99"/>
    <w:unhideWhenUsed/>
    <w:rsid w:val="001D53D1"/>
  </w:style>
  <w:style w:type="character" w:customStyle="1" w:styleId="DateChar">
    <w:name w:val="Date Char"/>
    <w:basedOn w:val="DefaultParagraphFont"/>
    <w:link w:val="Date"/>
    <w:uiPriority w:val="99"/>
    <w:rsid w:val="001D53D1"/>
  </w:style>
  <w:style w:type="paragraph" w:styleId="E-mailSignature">
    <w:name w:val="E-mail Signature"/>
    <w:basedOn w:val="Normal"/>
    <w:link w:val="E-mailSignatureChar"/>
    <w:uiPriority w:val="99"/>
    <w:unhideWhenUsed/>
    <w:rsid w:val="001D53D1"/>
    <w:pPr>
      <w:spacing w:after="0"/>
    </w:pPr>
  </w:style>
  <w:style w:type="character" w:customStyle="1" w:styleId="E-mailSignatureChar">
    <w:name w:val="E-mail Signature Char"/>
    <w:basedOn w:val="DefaultParagraphFont"/>
    <w:link w:val="E-mailSignature"/>
    <w:uiPriority w:val="99"/>
    <w:rsid w:val="001D53D1"/>
  </w:style>
  <w:style w:type="character" w:styleId="FollowedHyperlink">
    <w:name w:val="FollowedHyperlink"/>
    <w:basedOn w:val="DefaultParagraphFont"/>
    <w:uiPriority w:val="99"/>
    <w:unhideWhenUsed/>
    <w:rsid w:val="001D53D1"/>
    <w:rPr>
      <w:color w:val="7564A0" w:themeColor="followedHyperlink"/>
      <w:u w:val="single"/>
    </w:rPr>
  </w:style>
  <w:style w:type="paragraph" w:styleId="NoSpacing">
    <w:name w:val="No Spacing"/>
    <w:link w:val="NoSpacingChar"/>
    <w:uiPriority w:val="1"/>
    <w:qFormat/>
    <w:rsid w:val="001D53D1"/>
    <w:pPr>
      <w:spacing w:after="0"/>
    </w:pPr>
  </w:style>
  <w:style w:type="paragraph" w:styleId="NormalWeb">
    <w:name w:val="Normal (Web)"/>
    <w:basedOn w:val="Normal"/>
    <w:uiPriority w:val="99"/>
    <w:unhideWhenUsed/>
    <w:rsid w:val="001D53D1"/>
    <w:rPr>
      <w:rFonts w:cs="Times New Roman"/>
    </w:rPr>
  </w:style>
  <w:style w:type="paragraph" w:styleId="NormalIndent">
    <w:name w:val="Normal Indent"/>
    <w:basedOn w:val="Normal"/>
    <w:uiPriority w:val="99"/>
    <w:unhideWhenUsed/>
    <w:rsid w:val="001D53D1"/>
    <w:pPr>
      <w:ind w:left="720"/>
    </w:pPr>
  </w:style>
  <w:style w:type="paragraph" w:styleId="NoteHeading">
    <w:name w:val="Note Heading"/>
    <w:basedOn w:val="Normal"/>
    <w:next w:val="Normal"/>
    <w:link w:val="NoteHeadingChar"/>
    <w:uiPriority w:val="99"/>
    <w:unhideWhenUsed/>
    <w:rsid w:val="001D53D1"/>
    <w:pPr>
      <w:spacing w:after="0"/>
    </w:pPr>
  </w:style>
  <w:style w:type="character" w:customStyle="1" w:styleId="NoteHeadingChar">
    <w:name w:val="Note Heading Char"/>
    <w:basedOn w:val="DefaultParagraphFont"/>
    <w:link w:val="NoteHeading"/>
    <w:uiPriority w:val="99"/>
    <w:rsid w:val="001D53D1"/>
  </w:style>
  <w:style w:type="character" w:styleId="PageNumber">
    <w:name w:val="page number"/>
    <w:basedOn w:val="DefaultParagraphFont"/>
    <w:uiPriority w:val="99"/>
    <w:unhideWhenUsed/>
    <w:rsid w:val="001D53D1"/>
  </w:style>
  <w:style w:type="paragraph" w:styleId="Salutation">
    <w:name w:val="Salutation"/>
    <w:basedOn w:val="Normal"/>
    <w:next w:val="Normal"/>
    <w:link w:val="SalutationChar"/>
    <w:uiPriority w:val="99"/>
    <w:unhideWhenUsed/>
    <w:rsid w:val="001D53D1"/>
  </w:style>
  <w:style w:type="character" w:customStyle="1" w:styleId="SalutationChar">
    <w:name w:val="Salutation Char"/>
    <w:basedOn w:val="DefaultParagraphFont"/>
    <w:link w:val="Salutation"/>
    <w:uiPriority w:val="99"/>
    <w:rsid w:val="001D53D1"/>
  </w:style>
  <w:style w:type="paragraph" w:styleId="TableofAuthorities">
    <w:name w:val="table of authorities"/>
    <w:basedOn w:val="Normal"/>
    <w:next w:val="Normal"/>
    <w:uiPriority w:val="99"/>
    <w:unhideWhenUsed/>
    <w:rsid w:val="001D53D1"/>
    <w:pPr>
      <w:spacing w:after="0"/>
      <w:ind w:left="240" w:hanging="240"/>
    </w:pPr>
  </w:style>
  <w:style w:type="paragraph" w:customStyle="1" w:styleId="TableCellText-Spaced">
    <w:name w:val="Table Cell Text - Spaced"/>
    <w:link w:val="TableCellText-SpacedChar"/>
    <w:qFormat/>
    <w:rsid w:val="00CA3472"/>
    <w:pPr>
      <w:spacing w:after="100"/>
      <w:jc w:val="left"/>
    </w:pPr>
    <w:rPr>
      <w:rFonts w:eastAsia="Times New Roman" w:cs="Arial"/>
      <w:bCs/>
      <w:color w:val="000000" w:themeColor="text1"/>
      <w:sz w:val="22"/>
    </w:rPr>
  </w:style>
  <w:style w:type="character" w:customStyle="1" w:styleId="TableCellText-SpacedChar">
    <w:name w:val="Table Cell Text - Spaced Char"/>
    <w:basedOn w:val="DefaultParagraphFont"/>
    <w:link w:val="TableCellText-Spaced"/>
    <w:rsid w:val="00CA3472"/>
    <w:rPr>
      <w:rFonts w:eastAsia="Times New Roman" w:cs="Arial"/>
      <w:bCs/>
      <w:color w:val="000000" w:themeColor="text1"/>
      <w:sz w:val="22"/>
    </w:rPr>
  </w:style>
  <w:style w:type="paragraph" w:customStyle="1" w:styleId="PPTable-1TableHeading2">
    <w:name w:val="PP Table - 1. Table Heading (2)"/>
    <w:basedOn w:val="PPTable-1TableHeading"/>
    <w:link w:val="PPTable-1TableHeading2Char"/>
    <w:qFormat/>
    <w:rsid w:val="001D53D1"/>
  </w:style>
  <w:style w:type="character" w:customStyle="1" w:styleId="PPTable-1TableHeading2Char">
    <w:name w:val="PP Table - 1. Table Heading (2) Char"/>
    <w:basedOn w:val="PPTable-1TableHeadingChar"/>
    <w:link w:val="PPTable-1TableHeading2"/>
    <w:rsid w:val="001D53D1"/>
    <w:rPr>
      <w:rFonts w:ascii="Arial" w:eastAsia="MS Mincho" w:hAnsi="Arial" w:cs="Arial"/>
      <w:b/>
      <w:color w:val="FFFFFF" w:themeColor="background1"/>
      <w:sz w:val="20"/>
    </w:rPr>
  </w:style>
  <w:style w:type="paragraph" w:customStyle="1" w:styleId="PPTable-5ProjectHighlightsCheckmarks-Multi-line">
    <w:name w:val="PP Table - 5. Project Highlights Checkmarks - Multi-line"/>
    <w:basedOn w:val="PPTable-5ProjectHighlightsCheckmarks"/>
    <w:link w:val="PPTable-5ProjectHighlightsCheckmarks-Multi-lineChar"/>
    <w:qFormat/>
    <w:rsid w:val="001D53D1"/>
    <w:pPr>
      <w:spacing w:before="120"/>
    </w:pPr>
  </w:style>
  <w:style w:type="character" w:customStyle="1" w:styleId="PPTable-5ProjectHighlightsCheckmarks-Multi-lineChar">
    <w:name w:val="PP Table - 5. Project Highlights Checkmarks - Multi-line Char"/>
    <w:basedOn w:val="PPTable-5ProjectHighlightsCheckmarksChar"/>
    <w:link w:val="PPTable-5ProjectHighlightsCheckmarks-Multi-line"/>
    <w:rsid w:val="001D53D1"/>
    <w:rPr>
      <w:rFonts w:eastAsia="Times New Roman" w:cs="Times New Roman"/>
      <w:color w:val="000000" w:themeColor="text1"/>
      <w:sz w:val="20"/>
    </w:rPr>
  </w:style>
  <w:style w:type="paragraph" w:customStyle="1" w:styleId="TableBullet1">
    <w:name w:val="Table Bullet 1"/>
    <w:basedOn w:val="TableCellGeneralText"/>
    <w:link w:val="TableBullet1Char"/>
    <w:qFormat/>
    <w:rsid w:val="005A1F33"/>
    <w:pPr>
      <w:numPr>
        <w:numId w:val="33"/>
      </w:numPr>
      <w:spacing w:after="120"/>
    </w:pPr>
  </w:style>
  <w:style w:type="paragraph" w:customStyle="1" w:styleId="TableBullet1-SingleLineLast">
    <w:name w:val="Table Bullet 1 - Single Line/Last"/>
    <w:basedOn w:val="TableBullet1"/>
    <w:link w:val="TableBullet1-SingleLineLastChar"/>
    <w:qFormat/>
    <w:rsid w:val="001D53D1"/>
    <w:pPr>
      <w:numPr>
        <w:numId w:val="22"/>
      </w:numPr>
      <w:spacing w:after="0"/>
      <w:ind w:left="259" w:hanging="259"/>
    </w:pPr>
  </w:style>
  <w:style w:type="character" w:customStyle="1" w:styleId="TableBullet1Char">
    <w:name w:val="Table Bullet 1 Char"/>
    <w:basedOn w:val="TableCellGeneralTextChar"/>
    <w:link w:val="TableBullet1"/>
    <w:rsid w:val="005A1F33"/>
    <w:rPr>
      <w:rFonts w:eastAsia="Times New Roman" w:cs="Arial"/>
      <w:bCs/>
      <w:color w:val="000000" w:themeColor="text1"/>
      <w:sz w:val="22"/>
    </w:rPr>
  </w:style>
  <w:style w:type="paragraph" w:customStyle="1" w:styleId="TableBullet2">
    <w:name w:val="Table Bullet 2"/>
    <w:basedOn w:val="TableBullet1"/>
    <w:link w:val="TableBullet2Char"/>
    <w:qFormat/>
    <w:rsid w:val="001D53D1"/>
    <w:pPr>
      <w:numPr>
        <w:numId w:val="19"/>
      </w:numPr>
      <w:ind w:left="648" w:hanging="216"/>
    </w:pPr>
    <w:rPr>
      <w:bCs w:val="0"/>
    </w:rPr>
  </w:style>
  <w:style w:type="character" w:customStyle="1" w:styleId="TableBullet1-SingleLineLastChar">
    <w:name w:val="Table Bullet 1 - Single Line/Last Char"/>
    <w:basedOn w:val="TableBullet1Char"/>
    <w:link w:val="TableBullet1-SingleLineLast"/>
    <w:rsid w:val="001D53D1"/>
    <w:rPr>
      <w:rFonts w:eastAsia="Times New Roman" w:cs="Arial"/>
      <w:bCs/>
      <w:color w:val="000000" w:themeColor="text1"/>
      <w:sz w:val="22"/>
    </w:rPr>
  </w:style>
  <w:style w:type="character" w:customStyle="1" w:styleId="TableBullet2Char">
    <w:name w:val="Table Bullet 2 Char"/>
    <w:basedOn w:val="TableBullet1Char"/>
    <w:link w:val="TableBullet2"/>
    <w:rsid w:val="001D53D1"/>
    <w:rPr>
      <w:rFonts w:eastAsia="Times New Roman" w:cs="Arial"/>
      <w:bCs w:val="0"/>
      <w:color w:val="000000" w:themeColor="text1"/>
      <w:sz w:val="22"/>
    </w:rPr>
  </w:style>
  <w:style w:type="paragraph" w:customStyle="1" w:styleId="TableBullet2-SingleLineLast">
    <w:name w:val="Table Bullet 2 - Single Line/Last"/>
    <w:basedOn w:val="TableBullet2"/>
    <w:link w:val="TableBullet2-SingleLineLastChar"/>
    <w:qFormat/>
    <w:rsid w:val="001D53D1"/>
    <w:pPr>
      <w:spacing w:after="0"/>
    </w:pPr>
  </w:style>
  <w:style w:type="paragraph" w:customStyle="1" w:styleId="TableBullet3">
    <w:name w:val="Table Bullet 3"/>
    <w:basedOn w:val="TableBullet2-SingleLine"/>
    <w:link w:val="TableBullet3Char"/>
    <w:qFormat/>
    <w:rsid w:val="001D53D1"/>
    <w:pPr>
      <w:numPr>
        <w:numId w:val="20"/>
      </w:numPr>
      <w:spacing w:after="120"/>
      <w:ind w:left="1080" w:hanging="216"/>
    </w:pPr>
  </w:style>
  <w:style w:type="character" w:customStyle="1" w:styleId="TableBullet2-SingleLineLastChar">
    <w:name w:val="Table Bullet 2 - Single Line/Last Char"/>
    <w:basedOn w:val="TableBullet2Char"/>
    <w:link w:val="TableBullet2-SingleLineLast"/>
    <w:rsid w:val="001D53D1"/>
    <w:rPr>
      <w:rFonts w:eastAsia="Times New Roman" w:cs="Arial"/>
      <w:bCs w:val="0"/>
      <w:color w:val="000000" w:themeColor="text1"/>
      <w:sz w:val="22"/>
    </w:rPr>
  </w:style>
  <w:style w:type="paragraph" w:customStyle="1" w:styleId="TableBullet3-SingleLineLast">
    <w:name w:val="Table Bullet 3 - Single Line/Last"/>
    <w:basedOn w:val="TableBullet3"/>
    <w:link w:val="TableBullet3-SingleLineLastChar"/>
    <w:qFormat/>
    <w:rsid w:val="001D53D1"/>
    <w:pPr>
      <w:spacing w:after="0"/>
    </w:pPr>
  </w:style>
  <w:style w:type="character" w:customStyle="1" w:styleId="TableBullet3Char">
    <w:name w:val="Table Bullet 3 Char"/>
    <w:basedOn w:val="TableBullet2-SingleLineChar"/>
    <w:link w:val="TableBullet3"/>
    <w:rsid w:val="001D53D1"/>
    <w:rPr>
      <w:rFonts w:eastAsia="Times New Roman" w:cs="Arial"/>
      <w:bCs w:val="0"/>
      <w:color w:val="000000" w:themeColor="text1"/>
      <w:sz w:val="22"/>
    </w:rPr>
  </w:style>
  <w:style w:type="character" w:customStyle="1" w:styleId="TableBullet3-SingleLineLastChar">
    <w:name w:val="Table Bullet 3 - Single Line/Last Char"/>
    <w:basedOn w:val="TableBullet3Char"/>
    <w:link w:val="TableBullet3-SingleLineLast"/>
    <w:rsid w:val="001D53D1"/>
    <w:rPr>
      <w:rFonts w:eastAsia="Times New Roman" w:cs="Arial"/>
      <w:bCs w:val="0"/>
      <w:color w:val="000000" w:themeColor="text1"/>
      <w:sz w:val="22"/>
    </w:rPr>
  </w:style>
  <w:style w:type="paragraph" w:customStyle="1" w:styleId="TableCaption-2digit">
    <w:name w:val="Table Caption - 2 digit"/>
    <w:basedOn w:val="TableCaption"/>
    <w:link w:val="TableCaption-2digitChar"/>
    <w:qFormat/>
    <w:rsid w:val="001D53D1"/>
    <w:pPr>
      <w:ind w:left="1080" w:hanging="1080"/>
    </w:pPr>
  </w:style>
  <w:style w:type="paragraph" w:customStyle="1" w:styleId="TableCaption-3digit">
    <w:name w:val="Table Caption - 3 digit"/>
    <w:basedOn w:val="TableCaption-2digit"/>
    <w:link w:val="TableCaption-3digitChar"/>
    <w:qFormat/>
    <w:rsid w:val="001D53D1"/>
    <w:pPr>
      <w:ind w:left="1260" w:hanging="1260"/>
    </w:pPr>
  </w:style>
  <w:style w:type="character" w:customStyle="1" w:styleId="TableCaption-2digitChar">
    <w:name w:val="Table Caption - 2 digit Char"/>
    <w:basedOn w:val="TableCaptionChar"/>
    <w:link w:val="TableCaption-2digit"/>
    <w:rsid w:val="001D53D1"/>
    <w:rPr>
      <w:rFonts w:ascii="Arial" w:hAnsi="Arial"/>
      <w:b w:val="0"/>
      <w:bCs/>
      <w:color w:val="002D73" w:themeColor="text2"/>
      <w:sz w:val="22"/>
      <w:szCs w:val="18"/>
    </w:rPr>
  </w:style>
  <w:style w:type="paragraph" w:styleId="Revision">
    <w:name w:val="Revision"/>
    <w:hidden/>
    <w:uiPriority w:val="99"/>
    <w:semiHidden/>
    <w:rsid w:val="001D53D1"/>
    <w:pPr>
      <w:spacing w:after="0"/>
      <w:jc w:val="left"/>
    </w:pPr>
  </w:style>
  <w:style w:type="character" w:customStyle="1" w:styleId="TableCaption-3digitChar">
    <w:name w:val="Table Caption - 3 digit Char"/>
    <w:basedOn w:val="TableCaption-2digitChar"/>
    <w:link w:val="TableCaption-3digit"/>
    <w:rsid w:val="001D53D1"/>
    <w:rPr>
      <w:rFonts w:ascii="Arial" w:hAnsi="Arial"/>
      <w:b w:val="0"/>
      <w:bCs/>
      <w:color w:val="002D73" w:themeColor="text2"/>
      <w:sz w:val="22"/>
      <w:szCs w:val="18"/>
    </w:rPr>
  </w:style>
  <w:style w:type="paragraph" w:customStyle="1" w:styleId="Cover-3ContractOrderProjectNo">
    <w:name w:val="Cover - 3. Contract/Order/Project No."/>
    <w:link w:val="Cover-3ContractOrderProjectNoChar"/>
    <w:uiPriority w:val="8"/>
    <w:qFormat/>
    <w:rsid w:val="001D53D1"/>
    <w:pPr>
      <w:spacing w:after="0"/>
      <w:jc w:val="left"/>
    </w:pPr>
    <w:rPr>
      <w:rFonts w:ascii="Arial" w:eastAsia="Times New Roman" w:hAnsi="Arial" w:cs="Arial"/>
      <w:color w:val="002D73" w:themeColor="text2"/>
      <w:sz w:val="32"/>
    </w:rPr>
  </w:style>
  <w:style w:type="paragraph" w:customStyle="1" w:styleId="Cover-4SubmittedToBy">
    <w:name w:val="Cover - 4. Submitted To/By"/>
    <w:link w:val="Cover-4SubmittedToByChar"/>
    <w:uiPriority w:val="8"/>
    <w:qFormat/>
    <w:rsid w:val="001D53D1"/>
    <w:pPr>
      <w:spacing w:before="600" w:after="0"/>
      <w:jc w:val="left"/>
    </w:pPr>
    <w:rPr>
      <w:rFonts w:ascii="Arial" w:eastAsia="Times New Roman" w:hAnsi="Arial" w:cs="Arial"/>
      <w:b/>
      <w:bCs/>
      <w:color w:val="24366F"/>
      <w:szCs w:val="20"/>
    </w:rPr>
  </w:style>
  <w:style w:type="character" w:customStyle="1" w:styleId="Cover-3ContractOrderProjectNoChar">
    <w:name w:val="Cover - 3. Contract/Order/Project No. Char"/>
    <w:basedOn w:val="DefaultParagraphFont"/>
    <w:link w:val="Cover-3ContractOrderProjectNo"/>
    <w:uiPriority w:val="8"/>
    <w:rsid w:val="001D53D1"/>
    <w:rPr>
      <w:rFonts w:ascii="Arial" w:eastAsia="Times New Roman" w:hAnsi="Arial" w:cs="Arial"/>
      <w:color w:val="002D73" w:themeColor="text2"/>
      <w:sz w:val="32"/>
    </w:rPr>
  </w:style>
  <w:style w:type="character" w:customStyle="1" w:styleId="Cover-4SubmittedToByChar">
    <w:name w:val="Cover - 4. Submitted To/By Char"/>
    <w:basedOn w:val="DefaultParagraphFont"/>
    <w:link w:val="Cover-4SubmittedToBy"/>
    <w:uiPriority w:val="8"/>
    <w:rsid w:val="001D53D1"/>
    <w:rPr>
      <w:rFonts w:ascii="Arial" w:eastAsia="Times New Roman" w:hAnsi="Arial" w:cs="Arial"/>
      <w:b/>
      <w:bCs/>
      <w:color w:val="24366F"/>
      <w:szCs w:val="20"/>
    </w:rPr>
  </w:style>
  <w:style w:type="paragraph" w:customStyle="1" w:styleId="Cover-5ClientEconometricaInfo">
    <w:name w:val="Cover - 5. Client/Econometrica Info"/>
    <w:basedOn w:val="Normal"/>
    <w:link w:val="Cover-5ClientEconometricaInfoChar"/>
    <w:uiPriority w:val="8"/>
    <w:qFormat/>
    <w:rsid w:val="001D53D1"/>
    <w:pPr>
      <w:spacing w:before="60" w:after="0"/>
      <w:contextualSpacing/>
    </w:pPr>
    <w:rPr>
      <w:rFonts w:ascii="Arial" w:eastAsia="Times New Roman" w:hAnsi="Arial" w:cs="Arial"/>
      <w:bCs/>
      <w:color w:val="002D73" w:themeColor="text2"/>
      <w:sz w:val="20"/>
      <w:szCs w:val="20"/>
    </w:rPr>
  </w:style>
  <w:style w:type="character" w:customStyle="1" w:styleId="Cover-5ClientEconometricaInfoChar">
    <w:name w:val="Cover - 5. Client/Econometrica Info Char"/>
    <w:basedOn w:val="BasicParagraphChar"/>
    <w:link w:val="Cover-5ClientEconometricaInfo"/>
    <w:uiPriority w:val="8"/>
    <w:rsid w:val="001D53D1"/>
    <w:rPr>
      <w:rFonts w:ascii="Arial" w:eastAsia="Times New Roman" w:hAnsi="Arial" w:cs="Arial"/>
      <w:bCs/>
      <w:color w:val="002D73" w:themeColor="text2"/>
      <w:sz w:val="20"/>
      <w:szCs w:val="20"/>
    </w:rPr>
  </w:style>
  <w:style w:type="paragraph" w:customStyle="1" w:styleId="Cover-1Title">
    <w:name w:val="Cover - 1. Title"/>
    <w:basedOn w:val="Normal"/>
    <w:qFormat/>
    <w:rsid w:val="001D53D1"/>
    <w:pPr>
      <w:suppressAutoHyphens/>
      <w:spacing w:after="0"/>
    </w:pPr>
    <w:rPr>
      <w:rFonts w:ascii="Arial" w:eastAsiaTheme="minorEastAsia" w:hAnsi="Arial" w:cs="Arial"/>
      <w:color w:val="002D73" w:themeColor="text2"/>
      <w:sz w:val="72"/>
    </w:rPr>
  </w:style>
  <w:style w:type="paragraph" w:customStyle="1" w:styleId="CoverLetterAddress">
    <w:name w:val="Cover Letter Address"/>
    <w:basedOn w:val="CoverLetterText"/>
    <w:qFormat/>
    <w:rsid w:val="001D53D1"/>
    <w:pPr>
      <w:spacing w:before="600" w:after="360"/>
      <w:contextualSpacing/>
    </w:pPr>
  </w:style>
  <w:style w:type="paragraph" w:customStyle="1" w:styleId="CoverLetterSignature">
    <w:name w:val="Cover Letter Signature"/>
    <w:basedOn w:val="CoverLetterText"/>
    <w:qFormat/>
    <w:rsid w:val="001D53D1"/>
    <w:pPr>
      <w:spacing w:after="0"/>
      <w:contextualSpacing/>
    </w:pPr>
  </w:style>
  <w:style w:type="paragraph" w:styleId="HTMLAddress">
    <w:name w:val="HTML Address"/>
    <w:basedOn w:val="Normal"/>
    <w:link w:val="HTMLAddressChar"/>
    <w:uiPriority w:val="99"/>
    <w:unhideWhenUsed/>
    <w:rsid w:val="001D53D1"/>
    <w:pPr>
      <w:spacing w:after="0"/>
    </w:pPr>
    <w:rPr>
      <w:i/>
      <w:iCs/>
    </w:rPr>
  </w:style>
  <w:style w:type="character" w:customStyle="1" w:styleId="HTMLAddressChar">
    <w:name w:val="HTML Address Char"/>
    <w:basedOn w:val="DefaultParagraphFont"/>
    <w:link w:val="HTMLAddress"/>
    <w:uiPriority w:val="99"/>
    <w:rsid w:val="001D53D1"/>
    <w:rPr>
      <w:i/>
      <w:iCs/>
    </w:rPr>
  </w:style>
  <w:style w:type="character" w:styleId="Hashtag">
    <w:name w:val="Hashtag"/>
    <w:basedOn w:val="DefaultParagraphFont"/>
    <w:uiPriority w:val="99"/>
    <w:unhideWhenUsed/>
    <w:rsid w:val="001D53D1"/>
    <w:rPr>
      <w:color w:val="2B579A"/>
      <w:shd w:val="clear" w:color="auto" w:fill="E6E6E6"/>
    </w:rPr>
  </w:style>
  <w:style w:type="character" w:styleId="FootnoteReference">
    <w:name w:val="footnote reference"/>
    <w:basedOn w:val="DefaultParagraphFont"/>
    <w:uiPriority w:val="99"/>
    <w:unhideWhenUsed/>
    <w:rsid w:val="001D53D1"/>
    <w:rPr>
      <w:vertAlign w:val="superscript"/>
    </w:rPr>
  </w:style>
  <w:style w:type="paragraph" w:styleId="Signature">
    <w:name w:val="Signature"/>
    <w:basedOn w:val="Normal"/>
    <w:link w:val="SignatureChar"/>
    <w:uiPriority w:val="99"/>
    <w:unhideWhenUsed/>
    <w:rsid w:val="001D53D1"/>
    <w:pPr>
      <w:spacing w:after="0"/>
      <w:ind w:left="4320"/>
    </w:pPr>
  </w:style>
  <w:style w:type="character" w:customStyle="1" w:styleId="SignatureChar">
    <w:name w:val="Signature Char"/>
    <w:basedOn w:val="DefaultParagraphFont"/>
    <w:link w:val="Signature"/>
    <w:uiPriority w:val="99"/>
    <w:rsid w:val="001D53D1"/>
  </w:style>
  <w:style w:type="paragraph" w:styleId="Quote">
    <w:name w:val="Quote"/>
    <w:basedOn w:val="Normal"/>
    <w:next w:val="Normal"/>
    <w:link w:val="QuoteChar"/>
    <w:uiPriority w:val="29"/>
    <w:qFormat/>
    <w:rsid w:val="001D53D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D53D1"/>
    <w:rPr>
      <w:i/>
      <w:iCs/>
      <w:color w:val="404040" w:themeColor="text1" w:themeTint="BF"/>
    </w:rPr>
  </w:style>
  <w:style w:type="character" w:styleId="HTMLSample">
    <w:name w:val="HTML Sample"/>
    <w:basedOn w:val="DefaultParagraphFont"/>
    <w:uiPriority w:val="99"/>
    <w:unhideWhenUsed/>
    <w:rsid w:val="001D53D1"/>
    <w:rPr>
      <w:rFonts w:ascii="Consolas" w:hAnsi="Consolas" w:cs="Consolas"/>
      <w:sz w:val="24"/>
      <w:szCs w:val="24"/>
    </w:rPr>
  </w:style>
  <w:style w:type="character" w:styleId="HTMLCode">
    <w:name w:val="HTML Code"/>
    <w:basedOn w:val="DefaultParagraphFont"/>
    <w:uiPriority w:val="99"/>
    <w:unhideWhenUsed/>
    <w:rsid w:val="001D53D1"/>
    <w:rPr>
      <w:rFonts w:ascii="Consolas" w:hAnsi="Consolas" w:cs="Consolas"/>
      <w:sz w:val="20"/>
      <w:szCs w:val="20"/>
    </w:rPr>
  </w:style>
  <w:style w:type="character" w:styleId="HTMLCite">
    <w:name w:val="HTML Cite"/>
    <w:basedOn w:val="DefaultParagraphFont"/>
    <w:uiPriority w:val="99"/>
    <w:unhideWhenUsed/>
    <w:rsid w:val="001D53D1"/>
    <w:rPr>
      <w:i/>
      <w:iCs/>
    </w:rPr>
  </w:style>
  <w:style w:type="paragraph" w:styleId="HTMLPreformatted">
    <w:name w:val="HTML Preformatted"/>
    <w:basedOn w:val="Normal"/>
    <w:link w:val="HTMLPreformattedChar"/>
    <w:uiPriority w:val="99"/>
    <w:unhideWhenUsed/>
    <w:rsid w:val="001D53D1"/>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1D53D1"/>
    <w:rPr>
      <w:rFonts w:ascii="Consolas" w:hAnsi="Consolas" w:cs="Consolas"/>
      <w:sz w:val="20"/>
      <w:szCs w:val="20"/>
    </w:rPr>
  </w:style>
  <w:style w:type="paragraph" w:styleId="Index2">
    <w:name w:val="index 2"/>
    <w:basedOn w:val="Normal"/>
    <w:next w:val="Normal"/>
    <w:autoRedefine/>
    <w:uiPriority w:val="99"/>
    <w:unhideWhenUsed/>
    <w:rsid w:val="001D53D1"/>
    <w:pPr>
      <w:spacing w:after="0"/>
      <w:ind w:left="480" w:hanging="240"/>
    </w:pPr>
  </w:style>
  <w:style w:type="character" w:styleId="HTMLKeyboard">
    <w:name w:val="HTML Keyboard"/>
    <w:basedOn w:val="DefaultParagraphFont"/>
    <w:uiPriority w:val="99"/>
    <w:unhideWhenUsed/>
    <w:rsid w:val="001D53D1"/>
    <w:rPr>
      <w:rFonts w:ascii="Consolas" w:hAnsi="Consolas" w:cs="Consolas"/>
      <w:sz w:val="20"/>
      <w:szCs w:val="20"/>
    </w:rPr>
  </w:style>
  <w:style w:type="paragraph" w:styleId="TOAHeading">
    <w:name w:val="toa heading"/>
    <w:basedOn w:val="TOCHeading"/>
    <w:next w:val="Normal"/>
    <w:unhideWhenUsed/>
    <w:rsid w:val="001D53D1"/>
    <w:rPr>
      <w:rFonts w:cstheme="majorBidi"/>
      <w:bCs/>
    </w:rPr>
  </w:style>
  <w:style w:type="character" w:customStyle="1" w:styleId="NoSpacingChar">
    <w:name w:val="No Spacing Char"/>
    <w:basedOn w:val="DefaultParagraphFont"/>
    <w:link w:val="NoSpacing"/>
    <w:uiPriority w:val="1"/>
    <w:rsid w:val="001D53D1"/>
  </w:style>
  <w:style w:type="character" w:styleId="UnresolvedMention">
    <w:name w:val="Unresolved Mention"/>
    <w:basedOn w:val="DefaultParagraphFont"/>
    <w:uiPriority w:val="99"/>
    <w:semiHidden/>
    <w:unhideWhenUsed/>
    <w:rsid w:val="001D53D1"/>
    <w:rPr>
      <w:color w:val="605E5C"/>
      <w:shd w:val="clear" w:color="auto" w:fill="E1DFDD"/>
    </w:rPr>
  </w:style>
  <w:style w:type="paragraph" w:customStyle="1" w:styleId="Header-BottomRow">
    <w:name w:val="Header - Bottom Row"/>
    <w:basedOn w:val="Header"/>
    <w:qFormat/>
    <w:rsid w:val="00A333AA"/>
    <w:pPr>
      <w:pBdr>
        <w:bottom w:val="none" w:sz="0" w:space="0" w:color="auto"/>
      </w:pBdr>
      <w:ind w:left="-720" w:right="-720" w:firstLine="0"/>
    </w:pPr>
    <w:rPr>
      <w:rFonts w:eastAsiaTheme="minorEastAsia"/>
      <w:b w:val="0"/>
    </w:rPr>
  </w:style>
  <w:style w:type="character" w:styleId="Emphasis">
    <w:name w:val="Emphasis"/>
    <w:basedOn w:val="DefaultParagraphFont"/>
    <w:uiPriority w:val="20"/>
    <w:qFormat/>
    <w:rsid w:val="001D53D1"/>
    <w:rPr>
      <w:b/>
      <w:i w:val="0"/>
      <w:iCs/>
      <w:color w:val="00AEEF" w:themeColor="accent1"/>
    </w:rPr>
  </w:style>
  <w:style w:type="paragraph" w:customStyle="1" w:styleId="Call-OutBoxTitle">
    <w:name w:val="Call-Out Box Title"/>
    <w:basedOn w:val="Call-OutBoxText"/>
    <w:next w:val="Call-OutBoxText"/>
    <w:qFormat/>
    <w:rsid w:val="001D53D1"/>
    <w:pPr>
      <w:spacing w:after="60"/>
      <w:jc w:val="center"/>
    </w:pPr>
    <w:rPr>
      <w:color w:val="00AEEF" w:themeColor="accent1"/>
      <w:sz w:val="22"/>
      <w:szCs w:val="22"/>
    </w:rPr>
  </w:style>
  <w:style w:type="paragraph" w:customStyle="1" w:styleId="Resume-3Headings">
    <w:name w:val="Resume - 3. Headings"/>
    <w:basedOn w:val="Resume-1Name"/>
    <w:next w:val="Resume-5Text"/>
    <w:link w:val="Resume-3HeadingsChar"/>
    <w:uiPriority w:val="2"/>
    <w:qFormat/>
    <w:rsid w:val="001D53D1"/>
    <w:pPr>
      <w:keepNext/>
      <w:spacing w:before="240" w:after="60"/>
    </w:pPr>
  </w:style>
  <w:style w:type="character" w:customStyle="1" w:styleId="Resume-3HeadingsChar">
    <w:name w:val="Resume - 3. Headings Char"/>
    <w:basedOn w:val="DefaultParagraphFont"/>
    <w:link w:val="Resume-3Headings"/>
    <w:uiPriority w:val="2"/>
    <w:rsid w:val="001D53D1"/>
    <w:rPr>
      <w:b/>
      <w:smallCaps/>
    </w:rPr>
  </w:style>
  <w:style w:type="paragraph" w:customStyle="1" w:styleId="Resume-4Subheadings">
    <w:name w:val="Resume - 4. Subheadings"/>
    <w:basedOn w:val="Resume-5Text"/>
    <w:next w:val="Resume-5Text"/>
    <w:link w:val="Resume-4SubheadingsChar"/>
    <w:uiPriority w:val="2"/>
    <w:qFormat/>
    <w:rsid w:val="001D53D1"/>
    <w:pPr>
      <w:keepNext/>
      <w:spacing w:after="0"/>
    </w:pPr>
    <w:rPr>
      <w:b/>
      <w:i/>
    </w:rPr>
  </w:style>
  <w:style w:type="paragraph" w:customStyle="1" w:styleId="Resume-5Text">
    <w:name w:val="Resume - 5. Text"/>
    <w:link w:val="Resume-5TextChar"/>
    <w:uiPriority w:val="2"/>
    <w:qFormat/>
    <w:rsid w:val="001D53D1"/>
  </w:style>
  <w:style w:type="character" w:customStyle="1" w:styleId="Resume-4SubheadingsChar">
    <w:name w:val="Resume - 4. Subheadings Char"/>
    <w:basedOn w:val="DefaultParagraphFont"/>
    <w:link w:val="Resume-4Subheadings"/>
    <w:uiPriority w:val="2"/>
    <w:rsid w:val="001D53D1"/>
    <w:rPr>
      <w:b/>
      <w:i/>
    </w:rPr>
  </w:style>
  <w:style w:type="character" w:customStyle="1" w:styleId="Resume-5TextChar">
    <w:name w:val="Resume - 5. Text Char"/>
    <w:basedOn w:val="DefaultParagraphFont"/>
    <w:link w:val="Resume-5Text"/>
    <w:uiPriority w:val="2"/>
    <w:rsid w:val="001D53D1"/>
  </w:style>
  <w:style w:type="paragraph" w:customStyle="1" w:styleId="AppendixHeading1">
    <w:name w:val="Appendix Heading 1"/>
    <w:basedOn w:val="Heading2"/>
    <w:next w:val="Normal"/>
    <w:qFormat/>
    <w:rsid w:val="001D53D1"/>
    <w:pPr>
      <w:numPr>
        <w:ilvl w:val="5"/>
      </w:numPr>
      <w:pBdr>
        <w:top w:val="none" w:sz="0" w:space="0" w:color="auto"/>
        <w:bottom w:val="none" w:sz="0" w:space="0" w:color="auto"/>
      </w:pBdr>
      <w:shd w:val="clear" w:color="auto" w:fill="auto"/>
      <w:ind w:left="-1440" w:firstLine="1440"/>
    </w:pPr>
  </w:style>
  <w:style w:type="paragraph" w:customStyle="1" w:styleId="AppendixHeading2">
    <w:name w:val="Appendix Heading 2"/>
    <w:basedOn w:val="Heading3"/>
    <w:qFormat/>
    <w:rsid w:val="001D53D1"/>
    <w:pPr>
      <w:numPr>
        <w:ilvl w:val="6"/>
      </w:numPr>
      <w:tabs>
        <w:tab w:val="clear" w:pos="720"/>
        <w:tab w:val="left" w:pos="475"/>
      </w:tabs>
      <w:ind w:left="720" w:hanging="720"/>
    </w:pPr>
  </w:style>
  <w:style w:type="paragraph" w:customStyle="1" w:styleId="AppendixHeading3">
    <w:name w:val="Appendix Heading 3"/>
    <w:basedOn w:val="Heading4"/>
    <w:next w:val="Normal"/>
    <w:qFormat/>
    <w:rsid w:val="001D53D1"/>
    <w:pPr>
      <w:numPr>
        <w:ilvl w:val="7"/>
      </w:numPr>
      <w:ind w:left="-1440" w:firstLine="1440"/>
    </w:pPr>
    <w:rPr>
      <w:rFonts w:cs="Arial"/>
    </w:rPr>
  </w:style>
  <w:style w:type="paragraph" w:customStyle="1" w:styleId="AppendixHeading4">
    <w:name w:val="Appendix Heading 4"/>
    <w:basedOn w:val="Heading5"/>
    <w:next w:val="Normal"/>
    <w:qFormat/>
    <w:rsid w:val="001D53D1"/>
    <w:rPr>
      <w:rFonts w:cs="Arial"/>
    </w:rPr>
  </w:style>
  <w:style w:type="paragraph" w:customStyle="1" w:styleId="Resume-4aSecondarySubheading">
    <w:name w:val="Resume - 4.a. Secondary Subheading"/>
    <w:basedOn w:val="Resume-4Subheadings"/>
    <w:next w:val="Resume-5Text"/>
    <w:link w:val="Resume-4aSecondarySubheadingChar"/>
    <w:uiPriority w:val="2"/>
    <w:rsid w:val="001D53D1"/>
    <w:rPr>
      <w:i w:val="0"/>
    </w:rPr>
  </w:style>
  <w:style w:type="character" w:customStyle="1" w:styleId="Resume-4aSecondarySubheadingChar">
    <w:name w:val="Resume - 4.a. Secondary Subheading Char"/>
    <w:basedOn w:val="Resume-4SubheadingsChar"/>
    <w:link w:val="Resume-4aSecondarySubheading"/>
    <w:uiPriority w:val="2"/>
    <w:rsid w:val="001D53D1"/>
    <w:rPr>
      <w:b/>
      <w:i w:val="0"/>
    </w:rPr>
  </w:style>
  <w:style w:type="paragraph" w:customStyle="1" w:styleId="TableBullet1-SingleLine">
    <w:name w:val="Table Bullet 1 - Single Line"/>
    <w:basedOn w:val="TableBullet1"/>
    <w:link w:val="TableBullet1-SingleLineChar"/>
    <w:qFormat/>
    <w:rsid w:val="005A1F33"/>
    <w:pPr>
      <w:spacing w:after="0"/>
    </w:pPr>
  </w:style>
  <w:style w:type="character" w:customStyle="1" w:styleId="TableBullet1-SingleLineChar">
    <w:name w:val="Table Bullet 1 - Single Line Char"/>
    <w:basedOn w:val="TableBullet1Char"/>
    <w:link w:val="TableBullet1-SingleLine"/>
    <w:rsid w:val="005A1F33"/>
    <w:rPr>
      <w:rFonts w:eastAsia="Times New Roman" w:cs="Arial"/>
      <w:bCs/>
      <w:color w:val="000000" w:themeColor="text1"/>
      <w:sz w:val="22"/>
    </w:rPr>
  </w:style>
  <w:style w:type="paragraph" w:customStyle="1" w:styleId="TableBullet2-SingleLine">
    <w:name w:val="Table Bullet 2 - Single Line"/>
    <w:basedOn w:val="TableBullet2"/>
    <w:link w:val="TableBullet2-SingleLineChar"/>
    <w:qFormat/>
    <w:rsid w:val="005A1F33"/>
    <w:pPr>
      <w:spacing w:after="0"/>
    </w:pPr>
  </w:style>
  <w:style w:type="character" w:customStyle="1" w:styleId="TableBullet2-SingleLineChar">
    <w:name w:val="Table Bullet 2 - Single Line Char"/>
    <w:basedOn w:val="TableBullet2Char"/>
    <w:link w:val="TableBullet2-SingleLine"/>
    <w:rsid w:val="005A1F33"/>
    <w:rPr>
      <w:rFonts w:eastAsia="Times New Roman" w:cs="Arial"/>
      <w:bCs w:val="0"/>
      <w:color w:val="000000" w:themeColor="text1"/>
      <w:sz w:val="22"/>
    </w:rPr>
  </w:style>
  <w:style w:type="paragraph" w:customStyle="1" w:styleId="TableBullet3-SingleLine">
    <w:name w:val="Table Bullet 3 - Single Line"/>
    <w:basedOn w:val="TableBullet3"/>
    <w:link w:val="TableBullet3-SingleLineChar"/>
    <w:qFormat/>
    <w:rsid w:val="001D53D1"/>
    <w:pPr>
      <w:spacing w:after="0"/>
    </w:pPr>
  </w:style>
  <w:style w:type="character" w:customStyle="1" w:styleId="TableBullet3-SingleLineChar">
    <w:name w:val="Table Bullet 3 - Single Line Char"/>
    <w:basedOn w:val="TableBullet3Char"/>
    <w:link w:val="TableBullet3-SingleLine"/>
    <w:rsid w:val="001D53D1"/>
    <w:rPr>
      <w:rFonts w:eastAsia="Times New Roman" w:cs="Arial"/>
      <w:bCs w:val="0"/>
      <w:color w:val="000000" w:themeColor="text1"/>
      <w:sz w:val="22"/>
    </w:rPr>
  </w:style>
  <w:style w:type="paragraph" w:customStyle="1" w:styleId="Heading-MinorSubheading">
    <w:name w:val="Heading - Minor Subheading"/>
    <w:next w:val="Normal"/>
    <w:qFormat/>
    <w:rsid w:val="001D53D1"/>
    <w:pPr>
      <w:keepNext/>
      <w:keepLines/>
      <w:spacing w:after="0"/>
    </w:pPr>
    <w:rPr>
      <w:rFonts w:eastAsiaTheme="majorEastAsia" w:cstheme="majorBidi"/>
      <w:b/>
    </w:rPr>
  </w:style>
  <w:style w:type="paragraph" w:customStyle="1" w:styleId="paragraph">
    <w:name w:val="paragraph"/>
    <w:basedOn w:val="Normal"/>
    <w:rsid w:val="00A5272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A52728"/>
  </w:style>
  <w:style w:type="character" w:customStyle="1" w:styleId="eop">
    <w:name w:val="eop"/>
    <w:basedOn w:val="DefaultParagraphFont"/>
    <w:rsid w:val="00A52728"/>
  </w:style>
  <w:style w:type="character" w:styleId="Mention">
    <w:name w:val="Mention"/>
    <w:basedOn w:val="DefaultParagraphFont"/>
    <w:uiPriority w:val="99"/>
    <w:unhideWhenUsed/>
    <w:rsid w:val="00A50A64"/>
    <w:rPr>
      <w:color w:val="2B579A"/>
      <w:shd w:val="clear" w:color="auto" w:fill="E6E6E6"/>
    </w:rPr>
  </w:style>
  <w:style w:type="character" w:customStyle="1" w:styleId="cf01">
    <w:name w:val="cf01"/>
    <w:basedOn w:val="DefaultParagraphFont"/>
    <w:rsid w:val="00B14C3A"/>
    <w:rPr>
      <w:rFonts w:ascii="Segoe UI" w:hAnsi="Segoe UI" w:cs="Segoe UI" w:hint="default"/>
      <w:sz w:val="18"/>
      <w:szCs w:val="18"/>
    </w:rPr>
  </w:style>
  <w:style w:type="character" w:styleId="SubtleReference">
    <w:name w:val="Subtle Reference"/>
    <w:basedOn w:val="DefaultParagraphFont"/>
    <w:uiPriority w:val="31"/>
    <w:rsid w:val="00BC7BE0"/>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9393">
      <w:bodyDiv w:val="1"/>
      <w:marLeft w:val="0"/>
      <w:marRight w:val="0"/>
      <w:marTop w:val="0"/>
      <w:marBottom w:val="0"/>
      <w:divBdr>
        <w:top w:val="none" w:sz="0" w:space="0" w:color="auto"/>
        <w:left w:val="none" w:sz="0" w:space="0" w:color="auto"/>
        <w:bottom w:val="none" w:sz="0" w:space="0" w:color="auto"/>
        <w:right w:val="none" w:sz="0" w:space="0" w:color="auto"/>
      </w:divBdr>
    </w:div>
    <w:div w:id="312607829">
      <w:bodyDiv w:val="1"/>
      <w:marLeft w:val="0"/>
      <w:marRight w:val="0"/>
      <w:marTop w:val="0"/>
      <w:marBottom w:val="0"/>
      <w:divBdr>
        <w:top w:val="none" w:sz="0" w:space="0" w:color="auto"/>
        <w:left w:val="none" w:sz="0" w:space="0" w:color="auto"/>
        <w:bottom w:val="none" w:sz="0" w:space="0" w:color="auto"/>
        <w:right w:val="none" w:sz="0" w:space="0" w:color="auto"/>
      </w:divBdr>
      <w:divsChild>
        <w:div w:id="653098095">
          <w:marLeft w:val="274"/>
          <w:marRight w:val="0"/>
          <w:marTop w:val="0"/>
          <w:marBottom w:val="0"/>
          <w:divBdr>
            <w:top w:val="none" w:sz="0" w:space="0" w:color="auto"/>
            <w:left w:val="none" w:sz="0" w:space="0" w:color="auto"/>
            <w:bottom w:val="none" w:sz="0" w:space="0" w:color="auto"/>
            <w:right w:val="none" w:sz="0" w:space="0" w:color="auto"/>
          </w:divBdr>
        </w:div>
        <w:div w:id="692342964">
          <w:marLeft w:val="274"/>
          <w:marRight w:val="0"/>
          <w:marTop w:val="0"/>
          <w:marBottom w:val="0"/>
          <w:divBdr>
            <w:top w:val="none" w:sz="0" w:space="0" w:color="auto"/>
            <w:left w:val="none" w:sz="0" w:space="0" w:color="auto"/>
            <w:bottom w:val="none" w:sz="0" w:space="0" w:color="auto"/>
            <w:right w:val="none" w:sz="0" w:space="0" w:color="auto"/>
          </w:divBdr>
        </w:div>
        <w:div w:id="1802337352">
          <w:marLeft w:val="274"/>
          <w:marRight w:val="0"/>
          <w:marTop w:val="0"/>
          <w:marBottom w:val="0"/>
          <w:divBdr>
            <w:top w:val="none" w:sz="0" w:space="0" w:color="auto"/>
            <w:left w:val="none" w:sz="0" w:space="0" w:color="auto"/>
            <w:bottom w:val="none" w:sz="0" w:space="0" w:color="auto"/>
            <w:right w:val="none" w:sz="0" w:space="0" w:color="auto"/>
          </w:divBdr>
        </w:div>
        <w:div w:id="1869560282">
          <w:marLeft w:val="274"/>
          <w:marRight w:val="0"/>
          <w:marTop w:val="0"/>
          <w:marBottom w:val="0"/>
          <w:divBdr>
            <w:top w:val="none" w:sz="0" w:space="0" w:color="auto"/>
            <w:left w:val="none" w:sz="0" w:space="0" w:color="auto"/>
            <w:bottom w:val="none" w:sz="0" w:space="0" w:color="auto"/>
            <w:right w:val="none" w:sz="0" w:space="0" w:color="auto"/>
          </w:divBdr>
        </w:div>
      </w:divsChild>
    </w:div>
    <w:div w:id="367222630">
      <w:bodyDiv w:val="1"/>
      <w:marLeft w:val="0"/>
      <w:marRight w:val="0"/>
      <w:marTop w:val="0"/>
      <w:marBottom w:val="0"/>
      <w:divBdr>
        <w:top w:val="none" w:sz="0" w:space="0" w:color="auto"/>
        <w:left w:val="none" w:sz="0" w:space="0" w:color="auto"/>
        <w:bottom w:val="none" w:sz="0" w:space="0" w:color="auto"/>
        <w:right w:val="none" w:sz="0" w:space="0" w:color="auto"/>
      </w:divBdr>
    </w:div>
    <w:div w:id="430854379">
      <w:bodyDiv w:val="1"/>
      <w:marLeft w:val="0"/>
      <w:marRight w:val="0"/>
      <w:marTop w:val="0"/>
      <w:marBottom w:val="0"/>
      <w:divBdr>
        <w:top w:val="none" w:sz="0" w:space="0" w:color="auto"/>
        <w:left w:val="none" w:sz="0" w:space="0" w:color="auto"/>
        <w:bottom w:val="none" w:sz="0" w:space="0" w:color="auto"/>
        <w:right w:val="none" w:sz="0" w:space="0" w:color="auto"/>
      </w:divBdr>
    </w:div>
    <w:div w:id="456606786">
      <w:bodyDiv w:val="1"/>
      <w:marLeft w:val="0"/>
      <w:marRight w:val="0"/>
      <w:marTop w:val="0"/>
      <w:marBottom w:val="0"/>
      <w:divBdr>
        <w:top w:val="none" w:sz="0" w:space="0" w:color="auto"/>
        <w:left w:val="none" w:sz="0" w:space="0" w:color="auto"/>
        <w:bottom w:val="none" w:sz="0" w:space="0" w:color="auto"/>
        <w:right w:val="none" w:sz="0" w:space="0" w:color="auto"/>
      </w:divBdr>
    </w:div>
    <w:div w:id="460729987">
      <w:bodyDiv w:val="1"/>
      <w:marLeft w:val="0"/>
      <w:marRight w:val="0"/>
      <w:marTop w:val="0"/>
      <w:marBottom w:val="0"/>
      <w:divBdr>
        <w:top w:val="none" w:sz="0" w:space="0" w:color="auto"/>
        <w:left w:val="none" w:sz="0" w:space="0" w:color="auto"/>
        <w:bottom w:val="none" w:sz="0" w:space="0" w:color="auto"/>
        <w:right w:val="none" w:sz="0" w:space="0" w:color="auto"/>
      </w:divBdr>
    </w:div>
    <w:div w:id="479662145">
      <w:bodyDiv w:val="1"/>
      <w:marLeft w:val="0"/>
      <w:marRight w:val="0"/>
      <w:marTop w:val="0"/>
      <w:marBottom w:val="0"/>
      <w:divBdr>
        <w:top w:val="none" w:sz="0" w:space="0" w:color="auto"/>
        <w:left w:val="none" w:sz="0" w:space="0" w:color="auto"/>
        <w:bottom w:val="none" w:sz="0" w:space="0" w:color="auto"/>
        <w:right w:val="none" w:sz="0" w:space="0" w:color="auto"/>
      </w:divBdr>
      <w:divsChild>
        <w:div w:id="145896149">
          <w:marLeft w:val="1699"/>
          <w:marRight w:val="0"/>
          <w:marTop w:val="0"/>
          <w:marBottom w:val="0"/>
          <w:divBdr>
            <w:top w:val="none" w:sz="0" w:space="0" w:color="auto"/>
            <w:left w:val="none" w:sz="0" w:space="0" w:color="auto"/>
            <w:bottom w:val="none" w:sz="0" w:space="0" w:color="auto"/>
            <w:right w:val="none" w:sz="0" w:space="0" w:color="auto"/>
          </w:divBdr>
        </w:div>
        <w:div w:id="841117990">
          <w:marLeft w:val="1699"/>
          <w:marRight w:val="0"/>
          <w:marTop w:val="0"/>
          <w:marBottom w:val="0"/>
          <w:divBdr>
            <w:top w:val="none" w:sz="0" w:space="0" w:color="auto"/>
            <w:left w:val="none" w:sz="0" w:space="0" w:color="auto"/>
            <w:bottom w:val="none" w:sz="0" w:space="0" w:color="auto"/>
            <w:right w:val="none" w:sz="0" w:space="0" w:color="auto"/>
          </w:divBdr>
        </w:div>
        <w:div w:id="2073888747">
          <w:marLeft w:val="1699"/>
          <w:marRight w:val="0"/>
          <w:marTop w:val="0"/>
          <w:marBottom w:val="0"/>
          <w:divBdr>
            <w:top w:val="none" w:sz="0" w:space="0" w:color="auto"/>
            <w:left w:val="none" w:sz="0" w:space="0" w:color="auto"/>
            <w:bottom w:val="none" w:sz="0" w:space="0" w:color="auto"/>
            <w:right w:val="none" w:sz="0" w:space="0" w:color="auto"/>
          </w:divBdr>
        </w:div>
      </w:divsChild>
    </w:div>
    <w:div w:id="488642834">
      <w:bodyDiv w:val="1"/>
      <w:marLeft w:val="0"/>
      <w:marRight w:val="0"/>
      <w:marTop w:val="0"/>
      <w:marBottom w:val="0"/>
      <w:divBdr>
        <w:top w:val="none" w:sz="0" w:space="0" w:color="auto"/>
        <w:left w:val="none" w:sz="0" w:space="0" w:color="auto"/>
        <w:bottom w:val="none" w:sz="0" w:space="0" w:color="auto"/>
        <w:right w:val="none" w:sz="0" w:space="0" w:color="auto"/>
      </w:divBdr>
      <w:divsChild>
        <w:div w:id="32848971">
          <w:marLeft w:val="1166"/>
          <w:marRight w:val="0"/>
          <w:marTop w:val="0"/>
          <w:marBottom w:val="120"/>
          <w:divBdr>
            <w:top w:val="none" w:sz="0" w:space="0" w:color="auto"/>
            <w:left w:val="none" w:sz="0" w:space="0" w:color="auto"/>
            <w:bottom w:val="none" w:sz="0" w:space="0" w:color="auto"/>
            <w:right w:val="none" w:sz="0" w:space="0" w:color="auto"/>
          </w:divBdr>
        </w:div>
        <w:div w:id="297032495">
          <w:marLeft w:val="1166"/>
          <w:marRight w:val="0"/>
          <w:marTop w:val="0"/>
          <w:marBottom w:val="120"/>
          <w:divBdr>
            <w:top w:val="none" w:sz="0" w:space="0" w:color="auto"/>
            <w:left w:val="none" w:sz="0" w:space="0" w:color="auto"/>
            <w:bottom w:val="none" w:sz="0" w:space="0" w:color="auto"/>
            <w:right w:val="none" w:sz="0" w:space="0" w:color="auto"/>
          </w:divBdr>
        </w:div>
        <w:div w:id="734279283">
          <w:marLeft w:val="547"/>
          <w:marRight w:val="0"/>
          <w:marTop w:val="0"/>
          <w:marBottom w:val="120"/>
          <w:divBdr>
            <w:top w:val="none" w:sz="0" w:space="0" w:color="auto"/>
            <w:left w:val="none" w:sz="0" w:space="0" w:color="auto"/>
            <w:bottom w:val="none" w:sz="0" w:space="0" w:color="auto"/>
            <w:right w:val="none" w:sz="0" w:space="0" w:color="auto"/>
          </w:divBdr>
        </w:div>
        <w:div w:id="1064528988">
          <w:marLeft w:val="1166"/>
          <w:marRight w:val="0"/>
          <w:marTop w:val="0"/>
          <w:marBottom w:val="120"/>
          <w:divBdr>
            <w:top w:val="none" w:sz="0" w:space="0" w:color="auto"/>
            <w:left w:val="none" w:sz="0" w:space="0" w:color="auto"/>
            <w:bottom w:val="none" w:sz="0" w:space="0" w:color="auto"/>
            <w:right w:val="none" w:sz="0" w:space="0" w:color="auto"/>
          </w:divBdr>
        </w:div>
        <w:div w:id="1112359531">
          <w:marLeft w:val="1166"/>
          <w:marRight w:val="0"/>
          <w:marTop w:val="0"/>
          <w:marBottom w:val="120"/>
          <w:divBdr>
            <w:top w:val="none" w:sz="0" w:space="0" w:color="auto"/>
            <w:left w:val="none" w:sz="0" w:space="0" w:color="auto"/>
            <w:bottom w:val="none" w:sz="0" w:space="0" w:color="auto"/>
            <w:right w:val="none" w:sz="0" w:space="0" w:color="auto"/>
          </w:divBdr>
        </w:div>
        <w:div w:id="1344084895">
          <w:marLeft w:val="1166"/>
          <w:marRight w:val="0"/>
          <w:marTop w:val="0"/>
          <w:marBottom w:val="120"/>
          <w:divBdr>
            <w:top w:val="none" w:sz="0" w:space="0" w:color="auto"/>
            <w:left w:val="none" w:sz="0" w:space="0" w:color="auto"/>
            <w:bottom w:val="none" w:sz="0" w:space="0" w:color="auto"/>
            <w:right w:val="none" w:sz="0" w:space="0" w:color="auto"/>
          </w:divBdr>
        </w:div>
        <w:div w:id="1366712690">
          <w:marLeft w:val="1166"/>
          <w:marRight w:val="0"/>
          <w:marTop w:val="0"/>
          <w:marBottom w:val="120"/>
          <w:divBdr>
            <w:top w:val="none" w:sz="0" w:space="0" w:color="auto"/>
            <w:left w:val="none" w:sz="0" w:space="0" w:color="auto"/>
            <w:bottom w:val="none" w:sz="0" w:space="0" w:color="auto"/>
            <w:right w:val="none" w:sz="0" w:space="0" w:color="auto"/>
          </w:divBdr>
        </w:div>
        <w:div w:id="1777289402">
          <w:marLeft w:val="1166"/>
          <w:marRight w:val="0"/>
          <w:marTop w:val="0"/>
          <w:marBottom w:val="120"/>
          <w:divBdr>
            <w:top w:val="none" w:sz="0" w:space="0" w:color="auto"/>
            <w:left w:val="none" w:sz="0" w:space="0" w:color="auto"/>
            <w:bottom w:val="none" w:sz="0" w:space="0" w:color="auto"/>
            <w:right w:val="none" w:sz="0" w:space="0" w:color="auto"/>
          </w:divBdr>
        </w:div>
      </w:divsChild>
    </w:div>
    <w:div w:id="506016030">
      <w:bodyDiv w:val="1"/>
      <w:marLeft w:val="0"/>
      <w:marRight w:val="0"/>
      <w:marTop w:val="0"/>
      <w:marBottom w:val="0"/>
      <w:divBdr>
        <w:top w:val="none" w:sz="0" w:space="0" w:color="auto"/>
        <w:left w:val="none" w:sz="0" w:space="0" w:color="auto"/>
        <w:bottom w:val="none" w:sz="0" w:space="0" w:color="auto"/>
        <w:right w:val="none" w:sz="0" w:space="0" w:color="auto"/>
      </w:divBdr>
    </w:div>
    <w:div w:id="530529702">
      <w:bodyDiv w:val="1"/>
      <w:marLeft w:val="0"/>
      <w:marRight w:val="0"/>
      <w:marTop w:val="0"/>
      <w:marBottom w:val="0"/>
      <w:divBdr>
        <w:top w:val="none" w:sz="0" w:space="0" w:color="auto"/>
        <w:left w:val="none" w:sz="0" w:space="0" w:color="auto"/>
        <w:bottom w:val="none" w:sz="0" w:space="0" w:color="auto"/>
        <w:right w:val="none" w:sz="0" w:space="0" w:color="auto"/>
      </w:divBdr>
      <w:divsChild>
        <w:div w:id="592592649">
          <w:marLeft w:val="1166"/>
          <w:marRight w:val="0"/>
          <w:marTop w:val="0"/>
          <w:marBottom w:val="120"/>
          <w:divBdr>
            <w:top w:val="none" w:sz="0" w:space="0" w:color="auto"/>
            <w:left w:val="none" w:sz="0" w:space="0" w:color="auto"/>
            <w:bottom w:val="none" w:sz="0" w:space="0" w:color="auto"/>
            <w:right w:val="none" w:sz="0" w:space="0" w:color="auto"/>
          </w:divBdr>
        </w:div>
        <w:div w:id="1109811011">
          <w:marLeft w:val="1166"/>
          <w:marRight w:val="0"/>
          <w:marTop w:val="0"/>
          <w:marBottom w:val="120"/>
          <w:divBdr>
            <w:top w:val="none" w:sz="0" w:space="0" w:color="auto"/>
            <w:left w:val="none" w:sz="0" w:space="0" w:color="auto"/>
            <w:bottom w:val="none" w:sz="0" w:space="0" w:color="auto"/>
            <w:right w:val="none" w:sz="0" w:space="0" w:color="auto"/>
          </w:divBdr>
        </w:div>
        <w:div w:id="1564753207">
          <w:marLeft w:val="1166"/>
          <w:marRight w:val="0"/>
          <w:marTop w:val="0"/>
          <w:marBottom w:val="120"/>
          <w:divBdr>
            <w:top w:val="none" w:sz="0" w:space="0" w:color="auto"/>
            <w:left w:val="none" w:sz="0" w:space="0" w:color="auto"/>
            <w:bottom w:val="none" w:sz="0" w:space="0" w:color="auto"/>
            <w:right w:val="none" w:sz="0" w:space="0" w:color="auto"/>
          </w:divBdr>
        </w:div>
        <w:div w:id="1766732176">
          <w:marLeft w:val="547"/>
          <w:marRight w:val="0"/>
          <w:marTop w:val="0"/>
          <w:marBottom w:val="120"/>
          <w:divBdr>
            <w:top w:val="none" w:sz="0" w:space="0" w:color="auto"/>
            <w:left w:val="none" w:sz="0" w:space="0" w:color="auto"/>
            <w:bottom w:val="none" w:sz="0" w:space="0" w:color="auto"/>
            <w:right w:val="none" w:sz="0" w:space="0" w:color="auto"/>
          </w:divBdr>
        </w:div>
        <w:div w:id="1974946012">
          <w:marLeft w:val="1166"/>
          <w:marRight w:val="0"/>
          <w:marTop w:val="0"/>
          <w:marBottom w:val="120"/>
          <w:divBdr>
            <w:top w:val="none" w:sz="0" w:space="0" w:color="auto"/>
            <w:left w:val="none" w:sz="0" w:space="0" w:color="auto"/>
            <w:bottom w:val="none" w:sz="0" w:space="0" w:color="auto"/>
            <w:right w:val="none" w:sz="0" w:space="0" w:color="auto"/>
          </w:divBdr>
        </w:div>
        <w:div w:id="2047221212">
          <w:marLeft w:val="1166"/>
          <w:marRight w:val="0"/>
          <w:marTop w:val="0"/>
          <w:marBottom w:val="120"/>
          <w:divBdr>
            <w:top w:val="none" w:sz="0" w:space="0" w:color="auto"/>
            <w:left w:val="none" w:sz="0" w:space="0" w:color="auto"/>
            <w:bottom w:val="none" w:sz="0" w:space="0" w:color="auto"/>
            <w:right w:val="none" w:sz="0" w:space="0" w:color="auto"/>
          </w:divBdr>
        </w:div>
      </w:divsChild>
    </w:div>
    <w:div w:id="538981520">
      <w:bodyDiv w:val="1"/>
      <w:marLeft w:val="0"/>
      <w:marRight w:val="0"/>
      <w:marTop w:val="0"/>
      <w:marBottom w:val="0"/>
      <w:divBdr>
        <w:top w:val="none" w:sz="0" w:space="0" w:color="auto"/>
        <w:left w:val="none" w:sz="0" w:space="0" w:color="auto"/>
        <w:bottom w:val="none" w:sz="0" w:space="0" w:color="auto"/>
        <w:right w:val="none" w:sz="0" w:space="0" w:color="auto"/>
      </w:divBdr>
    </w:div>
    <w:div w:id="547495609">
      <w:bodyDiv w:val="1"/>
      <w:marLeft w:val="0"/>
      <w:marRight w:val="0"/>
      <w:marTop w:val="0"/>
      <w:marBottom w:val="0"/>
      <w:divBdr>
        <w:top w:val="none" w:sz="0" w:space="0" w:color="auto"/>
        <w:left w:val="none" w:sz="0" w:space="0" w:color="auto"/>
        <w:bottom w:val="none" w:sz="0" w:space="0" w:color="auto"/>
        <w:right w:val="none" w:sz="0" w:space="0" w:color="auto"/>
      </w:divBdr>
      <w:divsChild>
        <w:div w:id="28801777">
          <w:marLeft w:val="274"/>
          <w:marRight w:val="0"/>
          <w:marTop w:val="0"/>
          <w:marBottom w:val="0"/>
          <w:divBdr>
            <w:top w:val="none" w:sz="0" w:space="0" w:color="auto"/>
            <w:left w:val="none" w:sz="0" w:space="0" w:color="auto"/>
            <w:bottom w:val="none" w:sz="0" w:space="0" w:color="auto"/>
            <w:right w:val="none" w:sz="0" w:space="0" w:color="auto"/>
          </w:divBdr>
        </w:div>
        <w:div w:id="373358783">
          <w:marLeft w:val="274"/>
          <w:marRight w:val="0"/>
          <w:marTop w:val="0"/>
          <w:marBottom w:val="0"/>
          <w:divBdr>
            <w:top w:val="none" w:sz="0" w:space="0" w:color="auto"/>
            <w:left w:val="none" w:sz="0" w:space="0" w:color="auto"/>
            <w:bottom w:val="none" w:sz="0" w:space="0" w:color="auto"/>
            <w:right w:val="none" w:sz="0" w:space="0" w:color="auto"/>
          </w:divBdr>
        </w:div>
        <w:div w:id="1557815978">
          <w:marLeft w:val="274"/>
          <w:marRight w:val="0"/>
          <w:marTop w:val="0"/>
          <w:marBottom w:val="0"/>
          <w:divBdr>
            <w:top w:val="none" w:sz="0" w:space="0" w:color="auto"/>
            <w:left w:val="none" w:sz="0" w:space="0" w:color="auto"/>
            <w:bottom w:val="none" w:sz="0" w:space="0" w:color="auto"/>
            <w:right w:val="none" w:sz="0" w:space="0" w:color="auto"/>
          </w:divBdr>
        </w:div>
        <w:div w:id="2034647410">
          <w:marLeft w:val="274"/>
          <w:marRight w:val="0"/>
          <w:marTop w:val="0"/>
          <w:marBottom w:val="0"/>
          <w:divBdr>
            <w:top w:val="none" w:sz="0" w:space="0" w:color="auto"/>
            <w:left w:val="none" w:sz="0" w:space="0" w:color="auto"/>
            <w:bottom w:val="none" w:sz="0" w:space="0" w:color="auto"/>
            <w:right w:val="none" w:sz="0" w:space="0" w:color="auto"/>
          </w:divBdr>
        </w:div>
        <w:div w:id="2104691049">
          <w:marLeft w:val="274"/>
          <w:marRight w:val="0"/>
          <w:marTop w:val="0"/>
          <w:marBottom w:val="0"/>
          <w:divBdr>
            <w:top w:val="none" w:sz="0" w:space="0" w:color="auto"/>
            <w:left w:val="none" w:sz="0" w:space="0" w:color="auto"/>
            <w:bottom w:val="none" w:sz="0" w:space="0" w:color="auto"/>
            <w:right w:val="none" w:sz="0" w:space="0" w:color="auto"/>
          </w:divBdr>
        </w:div>
      </w:divsChild>
    </w:div>
    <w:div w:id="564684771">
      <w:bodyDiv w:val="1"/>
      <w:marLeft w:val="0"/>
      <w:marRight w:val="0"/>
      <w:marTop w:val="0"/>
      <w:marBottom w:val="0"/>
      <w:divBdr>
        <w:top w:val="none" w:sz="0" w:space="0" w:color="auto"/>
        <w:left w:val="none" w:sz="0" w:space="0" w:color="auto"/>
        <w:bottom w:val="none" w:sz="0" w:space="0" w:color="auto"/>
        <w:right w:val="none" w:sz="0" w:space="0" w:color="auto"/>
      </w:divBdr>
      <w:divsChild>
        <w:div w:id="87580885">
          <w:marLeft w:val="1166"/>
          <w:marRight w:val="0"/>
          <w:marTop w:val="0"/>
          <w:marBottom w:val="120"/>
          <w:divBdr>
            <w:top w:val="none" w:sz="0" w:space="0" w:color="auto"/>
            <w:left w:val="none" w:sz="0" w:space="0" w:color="auto"/>
            <w:bottom w:val="none" w:sz="0" w:space="0" w:color="auto"/>
            <w:right w:val="none" w:sz="0" w:space="0" w:color="auto"/>
          </w:divBdr>
        </w:div>
        <w:div w:id="1778938251">
          <w:marLeft w:val="547"/>
          <w:marRight w:val="0"/>
          <w:marTop w:val="0"/>
          <w:marBottom w:val="120"/>
          <w:divBdr>
            <w:top w:val="none" w:sz="0" w:space="0" w:color="auto"/>
            <w:left w:val="none" w:sz="0" w:space="0" w:color="auto"/>
            <w:bottom w:val="none" w:sz="0" w:space="0" w:color="auto"/>
            <w:right w:val="none" w:sz="0" w:space="0" w:color="auto"/>
          </w:divBdr>
        </w:div>
        <w:div w:id="1840580356">
          <w:marLeft w:val="1166"/>
          <w:marRight w:val="0"/>
          <w:marTop w:val="0"/>
          <w:marBottom w:val="120"/>
          <w:divBdr>
            <w:top w:val="none" w:sz="0" w:space="0" w:color="auto"/>
            <w:left w:val="none" w:sz="0" w:space="0" w:color="auto"/>
            <w:bottom w:val="none" w:sz="0" w:space="0" w:color="auto"/>
            <w:right w:val="none" w:sz="0" w:space="0" w:color="auto"/>
          </w:divBdr>
        </w:div>
      </w:divsChild>
    </w:div>
    <w:div w:id="741827893">
      <w:bodyDiv w:val="1"/>
      <w:marLeft w:val="0"/>
      <w:marRight w:val="0"/>
      <w:marTop w:val="0"/>
      <w:marBottom w:val="0"/>
      <w:divBdr>
        <w:top w:val="none" w:sz="0" w:space="0" w:color="auto"/>
        <w:left w:val="none" w:sz="0" w:space="0" w:color="auto"/>
        <w:bottom w:val="none" w:sz="0" w:space="0" w:color="auto"/>
        <w:right w:val="none" w:sz="0" w:space="0" w:color="auto"/>
      </w:divBdr>
      <w:divsChild>
        <w:div w:id="86392027">
          <w:marLeft w:val="1166"/>
          <w:marRight w:val="0"/>
          <w:marTop w:val="0"/>
          <w:marBottom w:val="120"/>
          <w:divBdr>
            <w:top w:val="none" w:sz="0" w:space="0" w:color="auto"/>
            <w:left w:val="none" w:sz="0" w:space="0" w:color="auto"/>
            <w:bottom w:val="none" w:sz="0" w:space="0" w:color="auto"/>
            <w:right w:val="none" w:sz="0" w:space="0" w:color="auto"/>
          </w:divBdr>
        </w:div>
        <w:div w:id="129858614">
          <w:marLeft w:val="1166"/>
          <w:marRight w:val="0"/>
          <w:marTop w:val="0"/>
          <w:marBottom w:val="120"/>
          <w:divBdr>
            <w:top w:val="none" w:sz="0" w:space="0" w:color="auto"/>
            <w:left w:val="none" w:sz="0" w:space="0" w:color="auto"/>
            <w:bottom w:val="none" w:sz="0" w:space="0" w:color="auto"/>
            <w:right w:val="none" w:sz="0" w:space="0" w:color="auto"/>
          </w:divBdr>
        </w:div>
        <w:div w:id="552932397">
          <w:marLeft w:val="547"/>
          <w:marRight w:val="0"/>
          <w:marTop w:val="0"/>
          <w:marBottom w:val="120"/>
          <w:divBdr>
            <w:top w:val="none" w:sz="0" w:space="0" w:color="auto"/>
            <w:left w:val="none" w:sz="0" w:space="0" w:color="auto"/>
            <w:bottom w:val="none" w:sz="0" w:space="0" w:color="auto"/>
            <w:right w:val="none" w:sz="0" w:space="0" w:color="auto"/>
          </w:divBdr>
        </w:div>
      </w:divsChild>
    </w:div>
    <w:div w:id="807547366">
      <w:bodyDiv w:val="1"/>
      <w:marLeft w:val="0"/>
      <w:marRight w:val="0"/>
      <w:marTop w:val="0"/>
      <w:marBottom w:val="0"/>
      <w:divBdr>
        <w:top w:val="none" w:sz="0" w:space="0" w:color="auto"/>
        <w:left w:val="none" w:sz="0" w:space="0" w:color="auto"/>
        <w:bottom w:val="none" w:sz="0" w:space="0" w:color="auto"/>
        <w:right w:val="none" w:sz="0" w:space="0" w:color="auto"/>
      </w:divBdr>
    </w:div>
    <w:div w:id="816075636">
      <w:bodyDiv w:val="1"/>
      <w:marLeft w:val="0"/>
      <w:marRight w:val="0"/>
      <w:marTop w:val="0"/>
      <w:marBottom w:val="0"/>
      <w:divBdr>
        <w:top w:val="none" w:sz="0" w:space="0" w:color="auto"/>
        <w:left w:val="none" w:sz="0" w:space="0" w:color="auto"/>
        <w:bottom w:val="none" w:sz="0" w:space="0" w:color="auto"/>
        <w:right w:val="none" w:sz="0" w:space="0" w:color="auto"/>
      </w:divBdr>
      <w:divsChild>
        <w:div w:id="2038309748">
          <w:marLeft w:val="547"/>
          <w:marRight w:val="0"/>
          <w:marTop w:val="0"/>
          <w:marBottom w:val="120"/>
          <w:divBdr>
            <w:top w:val="none" w:sz="0" w:space="0" w:color="auto"/>
            <w:left w:val="none" w:sz="0" w:space="0" w:color="auto"/>
            <w:bottom w:val="none" w:sz="0" w:space="0" w:color="auto"/>
            <w:right w:val="none" w:sz="0" w:space="0" w:color="auto"/>
          </w:divBdr>
        </w:div>
        <w:div w:id="2111973653">
          <w:marLeft w:val="547"/>
          <w:marRight w:val="0"/>
          <w:marTop w:val="0"/>
          <w:marBottom w:val="120"/>
          <w:divBdr>
            <w:top w:val="none" w:sz="0" w:space="0" w:color="auto"/>
            <w:left w:val="none" w:sz="0" w:space="0" w:color="auto"/>
            <w:bottom w:val="none" w:sz="0" w:space="0" w:color="auto"/>
            <w:right w:val="none" w:sz="0" w:space="0" w:color="auto"/>
          </w:divBdr>
        </w:div>
      </w:divsChild>
    </w:div>
    <w:div w:id="833032038">
      <w:bodyDiv w:val="1"/>
      <w:marLeft w:val="0"/>
      <w:marRight w:val="0"/>
      <w:marTop w:val="0"/>
      <w:marBottom w:val="0"/>
      <w:divBdr>
        <w:top w:val="none" w:sz="0" w:space="0" w:color="auto"/>
        <w:left w:val="none" w:sz="0" w:space="0" w:color="auto"/>
        <w:bottom w:val="none" w:sz="0" w:space="0" w:color="auto"/>
        <w:right w:val="none" w:sz="0" w:space="0" w:color="auto"/>
      </w:divBdr>
    </w:div>
    <w:div w:id="901644564">
      <w:bodyDiv w:val="1"/>
      <w:marLeft w:val="0"/>
      <w:marRight w:val="0"/>
      <w:marTop w:val="0"/>
      <w:marBottom w:val="0"/>
      <w:divBdr>
        <w:top w:val="none" w:sz="0" w:space="0" w:color="auto"/>
        <w:left w:val="none" w:sz="0" w:space="0" w:color="auto"/>
        <w:bottom w:val="none" w:sz="0" w:space="0" w:color="auto"/>
        <w:right w:val="none" w:sz="0" w:space="0" w:color="auto"/>
      </w:divBdr>
      <w:divsChild>
        <w:div w:id="249781148">
          <w:marLeft w:val="547"/>
          <w:marRight w:val="0"/>
          <w:marTop w:val="0"/>
          <w:marBottom w:val="120"/>
          <w:divBdr>
            <w:top w:val="none" w:sz="0" w:space="0" w:color="auto"/>
            <w:left w:val="none" w:sz="0" w:space="0" w:color="auto"/>
            <w:bottom w:val="none" w:sz="0" w:space="0" w:color="auto"/>
            <w:right w:val="none" w:sz="0" w:space="0" w:color="auto"/>
          </w:divBdr>
        </w:div>
        <w:div w:id="449983405">
          <w:marLeft w:val="547"/>
          <w:marRight w:val="0"/>
          <w:marTop w:val="0"/>
          <w:marBottom w:val="120"/>
          <w:divBdr>
            <w:top w:val="none" w:sz="0" w:space="0" w:color="auto"/>
            <w:left w:val="none" w:sz="0" w:space="0" w:color="auto"/>
            <w:bottom w:val="none" w:sz="0" w:space="0" w:color="auto"/>
            <w:right w:val="none" w:sz="0" w:space="0" w:color="auto"/>
          </w:divBdr>
        </w:div>
        <w:div w:id="501431154">
          <w:marLeft w:val="547"/>
          <w:marRight w:val="0"/>
          <w:marTop w:val="0"/>
          <w:marBottom w:val="120"/>
          <w:divBdr>
            <w:top w:val="none" w:sz="0" w:space="0" w:color="auto"/>
            <w:left w:val="none" w:sz="0" w:space="0" w:color="auto"/>
            <w:bottom w:val="none" w:sz="0" w:space="0" w:color="auto"/>
            <w:right w:val="none" w:sz="0" w:space="0" w:color="auto"/>
          </w:divBdr>
        </w:div>
        <w:div w:id="1102647448">
          <w:marLeft w:val="547"/>
          <w:marRight w:val="0"/>
          <w:marTop w:val="0"/>
          <w:marBottom w:val="120"/>
          <w:divBdr>
            <w:top w:val="none" w:sz="0" w:space="0" w:color="auto"/>
            <w:left w:val="none" w:sz="0" w:space="0" w:color="auto"/>
            <w:bottom w:val="none" w:sz="0" w:space="0" w:color="auto"/>
            <w:right w:val="none" w:sz="0" w:space="0" w:color="auto"/>
          </w:divBdr>
        </w:div>
        <w:div w:id="1404914659">
          <w:marLeft w:val="547"/>
          <w:marRight w:val="0"/>
          <w:marTop w:val="0"/>
          <w:marBottom w:val="120"/>
          <w:divBdr>
            <w:top w:val="none" w:sz="0" w:space="0" w:color="auto"/>
            <w:left w:val="none" w:sz="0" w:space="0" w:color="auto"/>
            <w:bottom w:val="none" w:sz="0" w:space="0" w:color="auto"/>
            <w:right w:val="none" w:sz="0" w:space="0" w:color="auto"/>
          </w:divBdr>
        </w:div>
        <w:div w:id="1475172753">
          <w:marLeft w:val="547"/>
          <w:marRight w:val="0"/>
          <w:marTop w:val="0"/>
          <w:marBottom w:val="120"/>
          <w:divBdr>
            <w:top w:val="none" w:sz="0" w:space="0" w:color="auto"/>
            <w:left w:val="none" w:sz="0" w:space="0" w:color="auto"/>
            <w:bottom w:val="none" w:sz="0" w:space="0" w:color="auto"/>
            <w:right w:val="none" w:sz="0" w:space="0" w:color="auto"/>
          </w:divBdr>
        </w:div>
      </w:divsChild>
    </w:div>
    <w:div w:id="934098450">
      <w:bodyDiv w:val="1"/>
      <w:marLeft w:val="0"/>
      <w:marRight w:val="0"/>
      <w:marTop w:val="0"/>
      <w:marBottom w:val="0"/>
      <w:divBdr>
        <w:top w:val="none" w:sz="0" w:space="0" w:color="auto"/>
        <w:left w:val="none" w:sz="0" w:space="0" w:color="auto"/>
        <w:bottom w:val="none" w:sz="0" w:space="0" w:color="auto"/>
        <w:right w:val="none" w:sz="0" w:space="0" w:color="auto"/>
      </w:divBdr>
    </w:div>
    <w:div w:id="948779995">
      <w:bodyDiv w:val="1"/>
      <w:marLeft w:val="0"/>
      <w:marRight w:val="0"/>
      <w:marTop w:val="0"/>
      <w:marBottom w:val="0"/>
      <w:divBdr>
        <w:top w:val="none" w:sz="0" w:space="0" w:color="auto"/>
        <w:left w:val="none" w:sz="0" w:space="0" w:color="auto"/>
        <w:bottom w:val="none" w:sz="0" w:space="0" w:color="auto"/>
        <w:right w:val="none" w:sz="0" w:space="0" w:color="auto"/>
      </w:divBdr>
      <w:divsChild>
        <w:div w:id="198055452">
          <w:marLeft w:val="547"/>
          <w:marRight w:val="0"/>
          <w:marTop w:val="0"/>
          <w:marBottom w:val="120"/>
          <w:divBdr>
            <w:top w:val="none" w:sz="0" w:space="0" w:color="auto"/>
            <w:left w:val="none" w:sz="0" w:space="0" w:color="auto"/>
            <w:bottom w:val="none" w:sz="0" w:space="0" w:color="auto"/>
            <w:right w:val="none" w:sz="0" w:space="0" w:color="auto"/>
          </w:divBdr>
        </w:div>
        <w:div w:id="1082026294">
          <w:marLeft w:val="547"/>
          <w:marRight w:val="0"/>
          <w:marTop w:val="0"/>
          <w:marBottom w:val="120"/>
          <w:divBdr>
            <w:top w:val="none" w:sz="0" w:space="0" w:color="auto"/>
            <w:left w:val="none" w:sz="0" w:space="0" w:color="auto"/>
            <w:bottom w:val="none" w:sz="0" w:space="0" w:color="auto"/>
            <w:right w:val="none" w:sz="0" w:space="0" w:color="auto"/>
          </w:divBdr>
        </w:div>
      </w:divsChild>
    </w:div>
    <w:div w:id="977413258">
      <w:bodyDiv w:val="1"/>
      <w:marLeft w:val="0"/>
      <w:marRight w:val="0"/>
      <w:marTop w:val="0"/>
      <w:marBottom w:val="0"/>
      <w:divBdr>
        <w:top w:val="none" w:sz="0" w:space="0" w:color="auto"/>
        <w:left w:val="none" w:sz="0" w:space="0" w:color="auto"/>
        <w:bottom w:val="none" w:sz="0" w:space="0" w:color="auto"/>
        <w:right w:val="none" w:sz="0" w:space="0" w:color="auto"/>
      </w:divBdr>
      <w:divsChild>
        <w:div w:id="909853353">
          <w:marLeft w:val="547"/>
          <w:marRight w:val="0"/>
          <w:marTop w:val="0"/>
          <w:marBottom w:val="0"/>
          <w:divBdr>
            <w:top w:val="none" w:sz="0" w:space="0" w:color="auto"/>
            <w:left w:val="none" w:sz="0" w:space="0" w:color="auto"/>
            <w:bottom w:val="none" w:sz="0" w:space="0" w:color="auto"/>
            <w:right w:val="none" w:sz="0" w:space="0" w:color="auto"/>
          </w:divBdr>
        </w:div>
        <w:div w:id="1678191211">
          <w:marLeft w:val="547"/>
          <w:marRight w:val="0"/>
          <w:marTop w:val="0"/>
          <w:marBottom w:val="0"/>
          <w:divBdr>
            <w:top w:val="none" w:sz="0" w:space="0" w:color="auto"/>
            <w:left w:val="none" w:sz="0" w:space="0" w:color="auto"/>
            <w:bottom w:val="none" w:sz="0" w:space="0" w:color="auto"/>
            <w:right w:val="none" w:sz="0" w:space="0" w:color="auto"/>
          </w:divBdr>
        </w:div>
        <w:div w:id="1689985395">
          <w:marLeft w:val="547"/>
          <w:marRight w:val="0"/>
          <w:marTop w:val="0"/>
          <w:marBottom w:val="0"/>
          <w:divBdr>
            <w:top w:val="none" w:sz="0" w:space="0" w:color="auto"/>
            <w:left w:val="none" w:sz="0" w:space="0" w:color="auto"/>
            <w:bottom w:val="none" w:sz="0" w:space="0" w:color="auto"/>
            <w:right w:val="none" w:sz="0" w:space="0" w:color="auto"/>
          </w:divBdr>
        </w:div>
        <w:div w:id="1734159990">
          <w:marLeft w:val="547"/>
          <w:marRight w:val="0"/>
          <w:marTop w:val="0"/>
          <w:marBottom w:val="0"/>
          <w:divBdr>
            <w:top w:val="none" w:sz="0" w:space="0" w:color="auto"/>
            <w:left w:val="none" w:sz="0" w:space="0" w:color="auto"/>
            <w:bottom w:val="none" w:sz="0" w:space="0" w:color="auto"/>
            <w:right w:val="none" w:sz="0" w:space="0" w:color="auto"/>
          </w:divBdr>
        </w:div>
      </w:divsChild>
    </w:div>
    <w:div w:id="1037584215">
      <w:bodyDiv w:val="1"/>
      <w:marLeft w:val="0"/>
      <w:marRight w:val="0"/>
      <w:marTop w:val="0"/>
      <w:marBottom w:val="0"/>
      <w:divBdr>
        <w:top w:val="none" w:sz="0" w:space="0" w:color="auto"/>
        <w:left w:val="none" w:sz="0" w:space="0" w:color="auto"/>
        <w:bottom w:val="none" w:sz="0" w:space="0" w:color="auto"/>
        <w:right w:val="none" w:sz="0" w:space="0" w:color="auto"/>
      </w:divBdr>
    </w:div>
    <w:div w:id="1045910461">
      <w:bodyDiv w:val="1"/>
      <w:marLeft w:val="0"/>
      <w:marRight w:val="0"/>
      <w:marTop w:val="0"/>
      <w:marBottom w:val="0"/>
      <w:divBdr>
        <w:top w:val="none" w:sz="0" w:space="0" w:color="auto"/>
        <w:left w:val="none" w:sz="0" w:space="0" w:color="auto"/>
        <w:bottom w:val="none" w:sz="0" w:space="0" w:color="auto"/>
        <w:right w:val="none" w:sz="0" w:space="0" w:color="auto"/>
      </w:divBdr>
    </w:div>
    <w:div w:id="1051074119">
      <w:bodyDiv w:val="1"/>
      <w:marLeft w:val="0"/>
      <w:marRight w:val="0"/>
      <w:marTop w:val="0"/>
      <w:marBottom w:val="0"/>
      <w:divBdr>
        <w:top w:val="none" w:sz="0" w:space="0" w:color="auto"/>
        <w:left w:val="none" w:sz="0" w:space="0" w:color="auto"/>
        <w:bottom w:val="none" w:sz="0" w:space="0" w:color="auto"/>
        <w:right w:val="none" w:sz="0" w:space="0" w:color="auto"/>
      </w:divBdr>
      <w:divsChild>
        <w:div w:id="481000565">
          <w:marLeft w:val="504"/>
          <w:marRight w:val="0"/>
          <w:marTop w:val="120"/>
          <w:marBottom w:val="120"/>
          <w:divBdr>
            <w:top w:val="none" w:sz="0" w:space="0" w:color="auto"/>
            <w:left w:val="none" w:sz="0" w:space="0" w:color="auto"/>
            <w:bottom w:val="none" w:sz="0" w:space="0" w:color="auto"/>
            <w:right w:val="none" w:sz="0" w:space="0" w:color="auto"/>
          </w:divBdr>
        </w:div>
        <w:div w:id="912741752">
          <w:marLeft w:val="504"/>
          <w:marRight w:val="0"/>
          <w:marTop w:val="120"/>
          <w:marBottom w:val="120"/>
          <w:divBdr>
            <w:top w:val="none" w:sz="0" w:space="0" w:color="auto"/>
            <w:left w:val="none" w:sz="0" w:space="0" w:color="auto"/>
            <w:bottom w:val="none" w:sz="0" w:space="0" w:color="auto"/>
            <w:right w:val="none" w:sz="0" w:space="0" w:color="auto"/>
          </w:divBdr>
        </w:div>
        <w:div w:id="1143348464">
          <w:marLeft w:val="504"/>
          <w:marRight w:val="0"/>
          <w:marTop w:val="120"/>
          <w:marBottom w:val="120"/>
          <w:divBdr>
            <w:top w:val="none" w:sz="0" w:space="0" w:color="auto"/>
            <w:left w:val="none" w:sz="0" w:space="0" w:color="auto"/>
            <w:bottom w:val="none" w:sz="0" w:space="0" w:color="auto"/>
            <w:right w:val="none" w:sz="0" w:space="0" w:color="auto"/>
          </w:divBdr>
        </w:div>
        <w:div w:id="1667629370">
          <w:marLeft w:val="504"/>
          <w:marRight w:val="0"/>
          <w:marTop w:val="120"/>
          <w:marBottom w:val="120"/>
          <w:divBdr>
            <w:top w:val="none" w:sz="0" w:space="0" w:color="auto"/>
            <w:left w:val="none" w:sz="0" w:space="0" w:color="auto"/>
            <w:bottom w:val="none" w:sz="0" w:space="0" w:color="auto"/>
            <w:right w:val="none" w:sz="0" w:space="0" w:color="auto"/>
          </w:divBdr>
        </w:div>
      </w:divsChild>
    </w:div>
    <w:div w:id="1103837599">
      <w:bodyDiv w:val="1"/>
      <w:marLeft w:val="0"/>
      <w:marRight w:val="0"/>
      <w:marTop w:val="0"/>
      <w:marBottom w:val="0"/>
      <w:divBdr>
        <w:top w:val="none" w:sz="0" w:space="0" w:color="auto"/>
        <w:left w:val="none" w:sz="0" w:space="0" w:color="auto"/>
        <w:bottom w:val="none" w:sz="0" w:space="0" w:color="auto"/>
        <w:right w:val="none" w:sz="0" w:space="0" w:color="auto"/>
      </w:divBdr>
      <w:divsChild>
        <w:div w:id="206378851">
          <w:marLeft w:val="1166"/>
          <w:marRight w:val="0"/>
          <w:marTop w:val="0"/>
          <w:marBottom w:val="120"/>
          <w:divBdr>
            <w:top w:val="none" w:sz="0" w:space="0" w:color="auto"/>
            <w:left w:val="none" w:sz="0" w:space="0" w:color="auto"/>
            <w:bottom w:val="none" w:sz="0" w:space="0" w:color="auto"/>
            <w:right w:val="none" w:sz="0" w:space="0" w:color="auto"/>
          </w:divBdr>
        </w:div>
        <w:div w:id="750658948">
          <w:marLeft w:val="1166"/>
          <w:marRight w:val="0"/>
          <w:marTop w:val="0"/>
          <w:marBottom w:val="120"/>
          <w:divBdr>
            <w:top w:val="none" w:sz="0" w:space="0" w:color="auto"/>
            <w:left w:val="none" w:sz="0" w:space="0" w:color="auto"/>
            <w:bottom w:val="none" w:sz="0" w:space="0" w:color="auto"/>
            <w:right w:val="none" w:sz="0" w:space="0" w:color="auto"/>
          </w:divBdr>
        </w:div>
        <w:div w:id="902717323">
          <w:marLeft w:val="1166"/>
          <w:marRight w:val="0"/>
          <w:marTop w:val="0"/>
          <w:marBottom w:val="120"/>
          <w:divBdr>
            <w:top w:val="none" w:sz="0" w:space="0" w:color="auto"/>
            <w:left w:val="none" w:sz="0" w:space="0" w:color="auto"/>
            <w:bottom w:val="none" w:sz="0" w:space="0" w:color="auto"/>
            <w:right w:val="none" w:sz="0" w:space="0" w:color="auto"/>
          </w:divBdr>
        </w:div>
        <w:div w:id="1003052611">
          <w:marLeft w:val="1166"/>
          <w:marRight w:val="0"/>
          <w:marTop w:val="0"/>
          <w:marBottom w:val="120"/>
          <w:divBdr>
            <w:top w:val="none" w:sz="0" w:space="0" w:color="auto"/>
            <w:left w:val="none" w:sz="0" w:space="0" w:color="auto"/>
            <w:bottom w:val="none" w:sz="0" w:space="0" w:color="auto"/>
            <w:right w:val="none" w:sz="0" w:space="0" w:color="auto"/>
          </w:divBdr>
        </w:div>
        <w:div w:id="1198274849">
          <w:marLeft w:val="1166"/>
          <w:marRight w:val="0"/>
          <w:marTop w:val="0"/>
          <w:marBottom w:val="120"/>
          <w:divBdr>
            <w:top w:val="none" w:sz="0" w:space="0" w:color="auto"/>
            <w:left w:val="none" w:sz="0" w:space="0" w:color="auto"/>
            <w:bottom w:val="none" w:sz="0" w:space="0" w:color="auto"/>
            <w:right w:val="none" w:sz="0" w:space="0" w:color="auto"/>
          </w:divBdr>
        </w:div>
        <w:div w:id="1435635012">
          <w:marLeft w:val="1166"/>
          <w:marRight w:val="0"/>
          <w:marTop w:val="0"/>
          <w:marBottom w:val="120"/>
          <w:divBdr>
            <w:top w:val="none" w:sz="0" w:space="0" w:color="auto"/>
            <w:left w:val="none" w:sz="0" w:space="0" w:color="auto"/>
            <w:bottom w:val="none" w:sz="0" w:space="0" w:color="auto"/>
            <w:right w:val="none" w:sz="0" w:space="0" w:color="auto"/>
          </w:divBdr>
        </w:div>
        <w:div w:id="1598175274">
          <w:marLeft w:val="1166"/>
          <w:marRight w:val="0"/>
          <w:marTop w:val="0"/>
          <w:marBottom w:val="120"/>
          <w:divBdr>
            <w:top w:val="none" w:sz="0" w:space="0" w:color="auto"/>
            <w:left w:val="none" w:sz="0" w:space="0" w:color="auto"/>
            <w:bottom w:val="none" w:sz="0" w:space="0" w:color="auto"/>
            <w:right w:val="none" w:sz="0" w:space="0" w:color="auto"/>
          </w:divBdr>
        </w:div>
        <w:div w:id="1751388489">
          <w:marLeft w:val="547"/>
          <w:marRight w:val="0"/>
          <w:marTop w:val="0"/>
          <w:marBottom w:val="120"/>
          <w:divBdr>
            <w:top w:val="none" w:sz="0" w:space="0" w:color="auto"/>
            <w:left w:val="none" w:sz="0" w:space="0" w:color="auto"/>
            <w:bottom w:val="none" w:sz="0" w:space="0" w:color="auto"/>
            <w:right w:val="none" w:sz="0" w:space="0" w:color="auto"/>
          </w:divBdr>
        </w:div>
        <w:div w:id="1766729696">
          <w:marLeft w:val="1166"/>
          <w:marRight w:val="0"/>
          <w:marTop w:val="0"/>
          <w:marBottom w:val="120"/>
          <w:divBdr>
            <w:top w:val="none" w:sz="0" w:space="0" w:color="auto"/>
            <w:left w:val="none" w:sz="0" w:space="0" w:color="auto"/>
            <w:bottom w:val="none" w:sz="0" w:space="0" w:color="auto"/>
            <w:right w:val="none" w:sz="0" w:space="0" w:color="auto"/>
          </w:divBdr>
        </w:div>
      </w:divsChild>
    </w:div>
    <w:div w:id="1158837579">
      <w:bodyDiv w:val="1"/>
      <w:marLeft w:val="0"/>
      <w:marRight w:val="0"/>
      <w:marTop w:val="0"/>
      <w:marBottom w:val="0"/>
      <w:divBdr>
        <w:top w:val="none" w:sz="0" w:space="0" w:color="auto"/>
        <w:left w:val="none" w:sz="0" w:space="0" w:color="auto"/>
        <w:bottom w:val="none" w:sz="0" w:space="0" w:color="auto"/>
        <w:right w:val="none" w:sz="0" w:space="0" w:color="auto"/>
      </w:divBdr>
    </w:div>
    <w:div w:id="1260332578">
      <w:bodyDiv w:val="1"/>
      <w:marLeft w:val="0"/>
      <w:marRight w:val="0"/>
      <w:marTop w:val="0"/>
      <w:marBottom w:val="0"/>
      <w:divBdr>
        <w:top w:val="none" w:sz="0" w:space="0" w:color="auto"/>
        <w:left w:val="none" w:sz="0" w:space="0" w:color="auto"/>
        <w:bottom w:val="none" w:sz="0" w:space="0" w:color="auto"/>
        <w:right w:val="none" w:sz="0" w:space="0" w:color="auto"/>
      </w:divBdr>
      <w:divsChild>
        <w:div w:id="766118013">
          <w:marLeft w:val="547"/>
          <w:marRight w:val="0"/>
          <w:marTop w:val="0"/>
          <w:marBottom w:val="120"/>
          <w:divBdr>
            <w:top w:val="none" w:sz="0" w:space="0" w:color="auto"/>
            <w:left w:val="none" w:sz="0" w:space="0" w:color="auto"/>
            <w:bottom w:val="none" w:sz="0" w:space="0" w:color="auto"/>
            <w:right w:val="none" w:sz="0" w:space="0" w:color="auto"/>
          </w:divBdr>
        </w:div>
        <w:div w:id="833764578">
          <w:marLeft w:val="547"/>
          <w:marRight w:val="0"/>
          <w:marTop w:val="0"/>
          <w:marBottom w:val="120"/>
          <w:divBdr>
            <w:top w:val="none" w:sz="0" w:space="0" w:color="auto"/>
            <w:left w:val="none" w:sz="0" w:space="0" w:color="auto"/>
            <w:bottom w:val="none" w:sz="0" w:space="0" w:color="auto"/>
            <w:right w:val="none" w:sz="0" w:space="0" w:color="auto"/>
          </w:divBdr>
        </w:div>
        <w:div w:id="1162745387">
          <w:marLeft w:val="547"/>
          <w:marRight w:val="0"/>
          <w:marTop w:val="0"/>
          <w:marBottom w:val="120"/>
          <w:divBdr>
            <w:top w:val="none" w:sz="0" w:space="0" w:color="auto"/>
            <w:left w:val="none" w:sz="0" w:space="0" w:color="auto"/>
            <w:bottom w:val="none" w:sz="0" w:space="0" w:color="auto"/>
            <w:right w:val="none" w:sz="0" w:space="0" w:color="auto"/>
          </w:divBdr>
        </w:div>
        <w:div w:id="1247808462">
          <w:marLeft w:val="547"/>
          <w:marRight w:val="0"/>
          <w:marTop w:val="0"/>
          <w:marBottom w:val="120"/>
          <w:divBdr>
            <w:top w:val="none" w:sz="0" w:space="0" w:color="auto"/>
            <w:left w:val="none" w:sz="0" w:space="0" w:color="auto"/>
            <w:bottom w:val="none" w:sz="0" w:space="0" w:color="auto"/>
            <w:right w:val="none" w:sz="0" w:space="0" w:color="auto"/>
          </w:divBdr>
        </w:div>
        <w:div w:id="1555850549">
          <w:marLeft w:val="547"/>
          <w:marRight w:val="0"/>
          <w:marTop w:val="0"/>
          <w:marBottom w:val="120"/>
          <w:divBdr>
            <w:top w:val="none" w:sz="0" w:space="0" w:color="auto"/>
            <w:left w:val="none" w:sz="0" w:space="0" w:color="auto"/>
            <w:bottom w:val="none" w:sz="0" w:space="0" w:color="auto"/>
            <w:right w:val="none" w:sz="0" w:space="0" w:color="auto"/>
          </w:divBdr>
        </w:div>
        <w:div w:id="1565992817">
          <w:marLeft w:val="547"/>
          <w:marRight w:val="0"/>
          <w:marTop w:val="0"/>
          <w:marBottom w:val="120"/>
          <w:divBdr>
            <w:top w:val="none" w:sz="0" w:space="0" w:color="auto"/>
            <w:left w:val="none" w:sz="0" w:space="0" w:color="auto"/>
            <w:bottom w:val="none" w:sz="0" w:space="0" w:color="auto"/>
            <w:right w:val="none" w:sz="0" w:space="0" w:color="auto"/>
          </w:divBdr>
        </w:div>
      </w:divsChild>
    </w:div>
    <w:div w:id="1333676561">
      <w:bodyDiv w:val="1"/>
      <w:marLeft w:val="0"/>
      <w:marRight w:val="0"/>
      <w:marTop w:val="0"/>
      <w:marBottom w:val="0"/>
      <w:divBdr>
        <w:top w:val="none" w:sz="0" w:space="0" w:color="auto"/>
        <w:left w:val="none" w:sz="0" w:space="0" w:color="auto"/>
        <w:bottom w:val="none" w:sz="0" w:space="0" w:color="auto"/>
        <w:right w:val="none" w:sz="0" w:space="0" w:color="auto"/>
      </w:divBdr>
    </w:div>
    <w:div w:id="1383212957">
      <w:bodyDiv w:val="1"/>
      <w:marLeft w:val="0"/>
      <w:marRight w:val="0"/>
      <w:marTop w:val="0"/>
      <w:marBottom w:val="0"/>
      <w:divBdr>
        <w:top w:val="none" w:sz="0" w:space="0" w:color="auto"/>
        <w:left w:val="none" w:sz="0" w:space="0" w:color="auto"/>
        <w:bottom w:val="none" w:sz="0" w:space="0" w:color="auto"/>
        <w:right w:val="none" w:sz="0" w:space="0" w:color="auto"/>
      </w:divBdr>
    </w:div>
    <w:div w:id="1665274890">
      <w:bodyDiv w:val="1"/>
      <w:marLeft w:val="0"/>
      <w:marRight w:val="0"/>
      <w:marTop w:val="0"/>
      <w:marBottom w:val="0"/>
      <w:divBdr>
        <w:top w:val="none" w:sz="0" w:space="0" w:color="auto"/>
        <w:left w:val="none" w:sz="0" w:space="0" w:color="auto"/>
        <w:bottom w:val="none" w:sz="0" w:space="0" w:color="auto"/>
        <w:right w:val="none" w:sz="0" w:space="0" w:color="auto"/>
      </w:divBdr>
    </w:div>
    <w:div w:id="1724668864">
      <w:bodyDiv w:val="1"/>
      <w:marLeft w:val="0"/>
      <w:marRight w:val="0"/>
      <w:marTop w:val="0"/>
      <w:marBottom w:val="0"/>
      <w:divBdr>
        <w:top w:val="none" w:sz="0" w:space="0" w:color="auto"/>
        <w:left w:val="none" w:sz="0" w:space="0" w:color="auto"/>
        <w:bottom w:val="none" w:sz="0" w:space="0" w:color="auto"/>
        <w:right w:val="none" w:sz="0" w:space="0" w:color="auto"/>
      </w:divBdr>
    </w:div>
    <w:div w:id="1829397337">
      <w:bodyDiv w:val="1"/>
      <w:marLeft w:val="0"/>
      <w:marRight w:val="0"/>
      <w:marTop w:val="0"/>
      <w:marBottom w:val="0"/>
      <w:divBdr>
        <w:top w:val="none" w:sz="0" w:space="0" w:color="auto"/>
        <w:left w:val="none" w:sz="0" w:space="0" w:color="auto"/>
        <w:bottom w:val="none" w:sz="0" w:space="0" w:color="auto"/>
        <w:right w:val="none" w:sz="0" w:space="0" w:color="auto"/>
      </w:divBdr>
    </w:div>
    <w:div w:id="1866364595">
      <w:bodyDiv w:val="1"/>
      <w:marLeft w:val="0"/>
      <w:marRight w:val="0"/>
      <w:marTop w:val="0"/>
      <w:marBottom w:val="0"/>
      <w:divBdr>
        <w:top w:val="none" w:sz="0" w:space="0" w:color="auto"/>
        <w:left w:val="none" w:sz="0" w:space="0" w:color="auto"/>
        <w:bottom w:val="none" w:sz="0" w:space="0" w:color="auto"/>
        <w:right w:val="none" w:sz="0" w:space="0" w:color="auto"/>
      </w:divBdr>
    </w:div>
    <w:div w:id="1946571059">
      <w:bodyDiv w:val="1"/>
      <w:marLeft w:val="0"/>
      <w:marRight w:val="0"/>
      <w:marTop w:val="0"/>
      <w:marBottom w:val="0"/>
      <w:divBdr>
        <w:top w:val="none" w:sz="0" w:space="0" w:color="auto"/>
        <w:left w:val="none" w:sz="0" w:space="0" w:color="auto"/>
        <w:bottom w:val="none" w:sz="0" w:space="0" w:color="auto"/>
        <w:right w:val="none" w:sz="0" w:space="0" w:color="auto"/>
      </w:divBdr>
    </w:div>
    <w:div w:id="2001613570">
      <w:bodyDiv w:val="1"/>
      <w:marLeft w:val="0"/>
      <w:marRight w:val="0"/>
      <w:marTop w:val="0"/>
      <w:marBottom w:val="0"/>
      <w:divBdr>
        <w:top w:val="none" w:sz="0" w:space="0" w:color="auto"/>
        <w:left w:val="none" w:sz="0" w:space="0" w:color="auto"/>
        <w:bottom w:val="none" w:sz="0" w:space="0" w:color="auto"/>
        <w:right w:val="none" w:sz="0" w:space="0" w:color="auto"/>
      </w:divBdr>
    </w:div>
    <w:div w:id="2003510877">
      <w:bodyDiv w:val="1"/>
      <w:marLeft w:val="0"/>
      <w:marRight w:val="0"/>
      <w:marTop w:val="0"/>
      <w:marBottom w:val="0"/>
      <w:divBdr>
        <w:top w:val="none" w:sz="0" w:space="0" w:color="auto"/>
        <w:left w:val="none" w:sz="0" w:space="0" w:color="auto"/>
        <w:bottom w:val="none" w:sz="0" w:space="0" w:color="auto"/>
        <w:right w:val="none" w:sz="0" w:space="0" w:color="auto"/>
      </w:divBdr>
      <w:divsChild>
        <w:div w:id="1256286505">
          <w:marLeft w:val="547"/>
          <w:marRight w:val="0"/>
          <w:marTop w:val="0"/>
          <w:marBottom w:val="120"/>
          <w:divBdr>
            <w:top w:val="none" w:sz="0" w:space="0" w:color="auto"/>
            <w:left w:val="none" w:sz="0" w:space="0" w:color="auto"/>
            <w:bottom w:val="none" w:sz="0" w:space="0" w:color="auto"/>
            <w:right w:val="none" w:sz="0" w:space="0" w:color="auto"/>
          </w:divBdr>
        </w:div>
        <w:div w:id="1393428757">
          <w:marLeft w:val="547"/>
          <w:marRight w:val="0"/>
          <w:marTop w:val="0"/>
          <w:marBottom w:val="120"/>
          <w:divBdr>
            <w:top w:val="none" w:sz="0" w:space="0" w:color="auto"/>
            <w:left w:val="none" w:sz="0" w:space="0" w:color="auto"/>
            <w:bottom w:val="none" w:sz="0" w:space="0" w:color="auto"/>
            <w:right w:val="none" w:sz="0" w:space="0" w:color="auto"/>
          </w:divBdr>
        </w:div>
      </w:divsChild>
    </w:div>
    <w:div w:id="2020111724">
      <w:bodyDiv w:val="1"/>
      <w:marLeft w:val="0"/>
      <w:marRight w:val="0"/>
      <w:marTop w:val="0"/>
      <w:marBottom w:val="0"/>
      <w:divBdr>
        <w:top w:val="none" w:sz="0" w:space="0" w:color="auto"/>
        <w:left w:val="none" w:sz="0" w:space="0" w:color="auto"/>
        <w:bottom w:val="none" w:sz="0" w:space="0" w:color="auto"/>
        <w:right w:val="none" w:sz="0" w:space="0" w:color="auto"/>
      </w:divBdr>
    </w:div>
    <w:div w:id="2030132406">
      <w:bodyDiv w:val="1"/>
      <w:marLeft w:val="0"/>
      <w:marRight w:val="0"/>
      <w:marTop w:val="0"/>
      <w:marBottom w:val="0"/>
      <w:divBdr>
        <w:top w:val="none" w:sz="0" w:space="0" w:color="auto"/>
        <w:left w:val="none" w:sz="0" w:space="0" w:color="auto"/>
        <w:bottom w:val="none" w:sz="0" w:space="0" w:color="auto"/>
        <w:right w:val="none" w:sz="0" w:space="0" w:color="auto"/>
      </w:divBdr>
    </w:div>
    <w:div w:id="2044594202">
      <w:bodyDiv w:val="1"/>
      <w:marLeft w:val="0"/>
      <w:marRight w:val="0"/>
      <w:marTop w:val="0"/>
      <w:marBottom w:val="0"/>
      <w:divBdr>
        <w:top w:val="none" w:sz="0" w:space="0" w:color="auto"/>
        <w:left w:val="none" w:sz="0" w:space="0" w:color="auto"/>
        <w:bottom w:val="none" w:sz="0" w:space="0" w:color="auto"/>
        <w:right w:val="none" w:sz="0" w:space="0" w:color="auto"/>
      </w:divBdr>
    </w:div>
    <w:div w:id="2081323541">
      <w:bodyDiv w:val="1"/>
      <w:marLeft w:val="0"/>
      <w:marRight w:val="0"/>
      <w:marTop w:val="0"/>
      <w:marBottom w:val="0"/>
      <w:divBdr>
        <w:top w:val="none" w:sz="0" w:space="0" w:color="auto"/>
        <w:left w:val="none" w:sz="0" w:space="0" w:color="auto"/>
        <w:bottom w:val="none" w:sz="0" w:space="0" w:color="auto"/>
        <w:right w:val="none" w:sz="0" w:space="0" w:color="auto"/>
      </w:divBdr>
    </w:div>
    <w:div w:id="2094623659">
      <w:bodyDiv w:val="1"/>
      <w:marLeft w:val="0"/>
      <w:marRight w:val="0"/>
      <w:marTop w:val="0"/>
      <w:marBottom w:val="0"/>
      <w:divBdr>
        <w:top w:val="none" w:sz="0" w:space="0" w:color="auto"/>
        <w:left w:val="none" w:sz="0" w:space="0" w:color="auto"/>
        <w:bottom w:val="none" w:sz="0" w:space="0" w:color="auto"/>
        <w:right w:val="none" w:sz="0" w:space="0" w:color="auto"/>
      </w:divBdr>
      <w:divsChild>
        <w:div w:id="60642683">
          <w:marLeft w:val="274"/>
          <w:marRight w:val="0"/>
          <w:marTop w:val="0"/>
          <w:marBottom w:val="0"/>
          <w:divBdr>
            <w:top w:val="none" w:sz="0" w:space="0" w:color="auto"/>
            <w:left w:val="none" w:sz="0" w:space="0" w:color="auto"/>
            <w:bottom w:val="none" w:sz="0" w:space="0" w:color="auto"/>
            <w:right w:val="none" w:sz="0" w:space="0" w:color="auto"/>
          </w:divBdr>
        </w:div>
        <w:div w:id="1799226849">
          <w:marLeft w:val="274"/>
          <w:marRight w:val="0"/>
          <w:marTop w:val="0"/>
          <w:marBottom w:val="0"/>
          <w:divBdr>
            <w:top w:val="none" w:sz="0" w:space="0" w:color="auto"/>
            <w:left w:val="none" w:sz="0" w:space="0" w:color="auto"/>
            <w:bottom w:val="none" w:sz="0" w:space="0" w:color="auto"/>
            <w:right w:val="none" w:sz="0" w:space="0" w:color="auto"/>
          </w:divBdr>
        </w:div>
      </w:divsChild>
    </w:div>
    <w:div w:id="2117283222">
      <w:bodyDiv w:val="1"/>
      <w:marLeft w:val="0"/>
      <w:marRight w:val="0"/>
      <w:marTop w:val="0"/>
      <w:marBottom w:val="0"/>
      <w:divBdr>
        <w:top w:val="none" w:sz="0" w:space="0" w:color="auto"/>
        <w:left w:val="none" w:sz="0" w:space="0" w:color="auto"/>
        <w:bottom w:val="none" w:sz="0" w:space="0" w:color="auto"/>
        <w:right w:val="none" w:sz="0" w:space="0" w:color="auto"/>
      </w:divBdr>
      <w:divsChild>
        <w:div w:id="323051005">
          <w:marLeft w:val="1166"/>
          <w:marRight w:val="0"/>
          <w:marTop w:val="0"/>
          <w:marBottom w:val="120"/>
          <w:divBdr>
            <w:top w:val="none" w:sz="0" w:space="0" w:color="auto"/>
            <w:left w:val="none" w:sz="0" w:space="0" w:color="auto"/>
            <w:bottom w:val="none" w:sz="0" w:space="0" w:color="auto"/>
            <w:right w:val="none" w:sz="0" w:space="0" w:color="auto"/>
          </w:divBdr>
        </w:div>
        <w:div w:id="1110586682">
          <w:marLeft w:val="1166"/>
          <w:marRight w:val="0"/>
          <w:marTop w:val="0"/>
          <w:marBottom w:val="120"/>
          <w:divBdr>
            <w:top w:val="none" w:sz="0" w:space="0" w:color="auto"/>
            <w:left w:val="none" w:sz="0" w:space="0" w:color="auto"/>
            <w:bottom w:val="none" w:sz="0" w:space="0" w:color="auto"/>
            <w:right w:val="none" w:sz="0" w:space="0" w:color="auto"/>
          </w:divBdr>
        </w:div>
        <w:div w:id="1694728037">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d.gov/sites/&#8204;dfiles/&#8204;Housing/documents/MFH_List_Discretionary_Policies_Implement_HOTMA.pdf"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sites/dfiles/Housing/documents/HOTMA_Notice_Training.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FH_HOTMA@hud.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V7882R\OneDrive%20-%20Econometrica%20Inc\Resources\Templates\Report%20Template_March%2020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58915132AA4192979FD6A8229104DF"/>
        <w:category>
          <w:name w:val="General"/>
          <w:gallery w:val="placeholder"/>
        </w:category>
        <w:types>
          <w:type w:val="bbPlcHdr"/>
        </w:types>
        <w:behaviors>
          <w:behavior w:val="content"/>
        </w:behaviors>
        <w:guid w:val="{EBC785EB-C005-4E69-8869-8691E58AB523}"/>
      </w:docPartPr>
      <w:docPartBody>
        <w:p w:rsidR="00423EF0" w:rsidRDefault="00423EF0">
          <w:r w:rsidRPr="008F35F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scadia Code SemiBold">
    <w:altName w:val="Segoe UI Symbol"/>
    <w:charset w:val="00"/>
    <w:family w:val="modern"/>
    <w:pitch w:val="fixed"/>
    <w:sig w:usb0="A1002AFF" w:usb1="C000F9FB" w:usb2="00040020"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w:altName w:val="Segoe UI Symbol"/>
    <w:charset w:val="00"/>
    <w:family w:val="modern"/>
    <w:pitch w:val="fixed"/>
    <w:sig w:usb0="A1002AFF" w:usb1="C000F9FB" w:usb2="00040020"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F0"/>
    <w:rsid w:val="001238D3"/>
    <w:rsid w:val="00164800"/>
    <w:rsid w:val="00184AEE"/>
    <w:rsid w:val="001E4063"/>
    <w:rsid w:val="002D3FDE"/>
    <w:rsid w:val="0032482F"/>
    <w:rsid w:val="00351D74"/>
    <w:rsid w:val="00423EF0"/>
    <w:rsid w:val="0057616A"/>
    <w:rsid w:val="00605120"/>
    <w:rsid w:val="00730654"/>
    <w:rsid w:val="0076354A"/>
    <w:rsid w:val="008A137C"/>
    <w:rsid w:val="009A6C87"/>
    <w:rsid w:val="00A959C4"/>
    <w:rsid w:val="00AF7C87"/>
    <w:rsid w:val="00B95FF9"/>
    <w:rsid w:val="00C92F61"/>
    <w:rsid w:val="00C95289"/>
    <w:rsid w:val="00CD0BC8"/>
    <w:rsid w:val="00CE23A9"/>
    <w:rsid w:val="00D20391"/>
    <w:rsid w:val="00D76977"/>
    <w:rsid w:val="00DC7CF0"/>
    <w:rsid w:val="00E61FA9"/>
    <w:rsid w:val="00EC373D"/>
    <w:rsid w:val="00F47196"/>
    <w:rsid w:val="00F7701E"/>
    <w:rsid w:val="00FC5C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3EF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Econometrica Colors">
      <a:dk1>
        <a:srgbClr val="000000"/>
      </a:dk1>
      <a:lt1>
        <a:srgbClr val="FFFFFF"/>
      </a:lt1>
      <a:dk2>
        <a:srgbClr val="002D73"/>
      </a:dk2>
      <a:lt2>
        <a:srgbClr val="E1F4FF"/>
      </a:lt2>
      <a:accent1>
        <a:srgbClr val="00AEEF"/>
      </a:accent1>
      <a:accent2>
        <a:srgbClr val="FFDC00"/>
      </a:accent2>
      <a:accent3>
        <a:srgbClr val="4A8B2C"/>
      </a:accent3>
      <a:accent4>
        <a:srgbClr val="7564A0"/>
      </a:accent4>
      <a:accent5>
        <a:srgbClr val="E87200"/>
      </a:accent5>
      <a:accent6>
        <a:srgbClr val="CE009F"/>
      </a:accent6>
      <a:hlink>
        <a:srgbClr val="00AEEF"/>
      </a:hlink>
      <a:folHlink>
        <a:srgbClr val="7564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2023-10-09T00:00:00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1082A9F1B5F64FB738623D8E3DCC81" ma:contentTypeVersion="8" ma:contentTypeDescription="Create a new document." ma:contentTypeScope="" ma:versionID="fa0ebb79c0107d527403b3856c15e5a9">
  <xsd:schema xmlns:xsd="http://www.w3.org/2001/XMLSchema" xmlns:xs="http://www.w3.org/2001/XMLSchema" xmlns:p="http://schemas.microsoft.com/office/2006/metadata/properties" xmlns:ns2="fbf3f732-1a97-483a-be9a-e4f04644d584" targetNamespace="http://schemas.microsoft.com/office/2006/metadata/properties" ma:root="true" ma:fieldsID="1a33988b153a3381bb8298376738280d" ns2:_="">
    <xsd:import namespace="fbf3f732-1a97-483a-be9a-e4f04644d58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3f732-1a97-483a-be9a-e4f04644d5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41F326-0851-465E-9CD2-B9597FEA2C2D}">
  <ds:schemaRefs>
    <ds:schemaRef ds:uri="http://schemas.openxmlformats.org/officeDocument/2006/bibliography"/>
  </ds:schemaRefs>
</ds:datastoreItem>
</file>

<file path=customXml/itemProps3.xml><?xml version="1.0" encoding="utf-8"?>
<ds:datastoreItem xmlns:ds="http://schemas.openxmlformats.org/officeDocument/2006/customXml" ds:itemID="{805D8F00-1340-47DD-847E-B6D4A13601FD}">
  <ds:schemaRefs>
    <ds:schemaRef ds:uri="http://schemas.microsoft.com/office/2006/metadata/properties"/>
    <ds:schemaRef ds:uri="http://schemas.microsoft.com/office/infopath/2007/PartnerControls"/>
    <ds:schemaRef ds:uri="b5590037-2679-4f02-b608-2da6905a2729"/>
    <ds:schemaRef ds:uri="b9e20292-dd07-46e6-902d-a173c7891c2e"/>
  </ds:schemaRefs>
</ds:datastoreItem>
</file>

<file path=customXml/itemProps4.xml><?xml version="1.0" encoding="utf-8"?>
<ds:datastoreItem xmlns:ds="http://schemas.openxmlformats.org/officeDocument/2006/customXml" ds:itemID="{55D65C8C-62E7-479C-A196-9940E4246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3f732-1a97-483a-be9a-e4f04644d5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44ABBD-F95E-47FE-9DF6-FA52AD85D8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Template_March 2023</Template>
  <TotalTime>6</TotalTime>
  <Pages>16</Pages>
  <Words>3800</Words>
  <Characters>21662</Characters>
  <Application>Microsoft Office Word</Application>
  <DocSecurity>0</DocSecurity>
  <Lines>180</Lines>
  <Paragraphs>50</Paragraphs>
  <ScaleCrop>false</ScaleCrop>
  <Company>Econometrica, Inc.</Company>
  <LinksUpToDate>false</LinksUpToDate>
  <CharactersWithSpaces>25412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Opportunity Through Modernization Act (HOTMA) Video Series for Multifamily Owners and Property Managers</dc:title>
  <dc:subject>Project Name</dc:subject>
  <dc:creator>Kurt von Tish</dc:creator>
  <cp:keywords>XXXX-XXX</cp:keywords>
  <cp:lastModifiedBy>Norman, Robert L</cp:lastModifiedBy>
  <cp:revision>4</cp:revision>
  <cp:lastPrinted>2020-02-28T18:08:00Z</cp:lastPrinted>
  <dcterms:created xsi:type="dcterms:W3CDTF">2024-04-16T18:40:00Z</dcterms:created>
  <dcterms:modified xsi:type="dcterms:W3CDTF">2024-04-19T15:05:00Z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0x010100E11082A9F1B5F64FB738623D8E3DCC81</vt:lpwstr>
  </property>
  <property fmtid="{D5CDD505-2E9C-101B-9397-08002B2CF9AE}" pid="3" name="MediaServiceImageTags">
    <vt:lpwstr/>
  </property>
  <property fmtid="{D5CDD505-2E9C-101B-9397-08002B2CF9AE}" pid="4" name="GrammarlyDocumentId">
    <vt:lpwstr>02489d76d6d9469887e2fda09cc512d368bb26c4f8ff97954a805a707b5adac2</vt:lpwstr>
  </property>
  <property fmtid="{D5CDD505-2E9C-101B-9397-08002B2CF9AE}" pid="5" name="Order">
    <vt:r8>17600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