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6031C" w14:textId="77777777" w:rsidR="000D5022" w:rsidRPr="000D798C" w:rsidRDefault="00F42D84" w:rsidP="000D798C">
      <w:pPr>
        <w:spacing w:after="120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Early Commencement/Early Start </w:t>
      </w:r>
      <w:r w:rsidR="0037706D">
        <w:rPr>
          <w:rFonts w:ascii="Times New Roman" w:hAnsi="Times New Roman"/>
          <w:b/>
          <w:u w:val="single"/>
        </w:rPr>
        <w:t>Borrower Certification</w:t>
      </w:r>
      <w:r w:rsidR="00E557E5">
        <w:rPr>
          <w:rFonts w:ascii="Times New Roman" w:hAnsi="Times New Roman"/>
          <w:b/>
          <w:u w:val="single"/>
        </w:rPr>
        <w:t xml:space="preserve"> </w:t>
      </w:r>
      <w:bookmarkStart w:id="0" w:name="_GoBack"/>
      <w:bookmarkEnd w:id="0"/>
      <w:r w:rsidR="00E557E5">
        <w:rPr>
          <w:rFonts w:ascii="Times New Roman" w:hAnsi="Times New Roman"/>
          <w:b/>
          <w:u w:val="single"/>
        </w:rPr>
        <w:t>Template</w:t>
      </w:r>
    </w:p>
    <w:p w14:paraId="13021228" w14:textId="77777777" w:rsidR="000D5022" w:rsidRDefault="000D5022" w:rsidP="000D5022">
      <w:pPr>
        <w:spacing w:after="120"/>
        <w:jc w:val="center"/>
        <w:rPr>
          <w:rFonts w:ascii="Times New Roman" w:hAnsi="Times New Roman"/>
        </w:rPr>
      </w:pPr>
    </w:p>
    <w:p w14:paraId="517F38DC" w14:textId="77777777" w:rsidR="000D798C" w:rsidRDefault="000D798C" w:rsidP="000D5022">
      <w:pPr>
        <w:rPr>
          <w:rFonts w:ascii="Times New Roman" w:hAnsi="Times New Roman"/>
        </w:rPr>
      </w:pPr>
      <w:r>
        <w:rPr>
          <w:rFonts w:ascii="Times New Roman" w:hAnsi="Times New Roman"/>
        </w:rPr>
        <w:t>Project Name:</w:t>
      </w:r>
      <w:r w:rsidRPr="000D798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textInput>
              <w:default w:val="&lt;&lt;enter project name&gt;&gt;"/>
            </w:textInput>
          </w:ffData>
        </w:fldChar>
      </w:r>
      <w:r>
        <w:rPr>
          <w:rFonts w:ascii="Times New Roman" w:hAnsi="Times New Roman"/>
        </w:rPr>
        <w:instrText xml:space="preserve"> FORMTEXT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&lt;&lt;enter project name&gt;&gt;</w:t>
      </w:r>
      <w:r>
        <w:rPr>
          <w:rFonts w:ascii="Times New Roman" w:hAnsi="Times New Roman"/>
        </w:rPr>
        <w:fldChar w:fldCharType="end"/>
      </w:r>
    </w:p>
    <w:p w14:paraId="18B52FD5" w14:textId="77777777" w:rsidR="000D798C" w:rsidRDefault="000D798C" w:rsidP="000D5022">
      <w:pPr>
        <w:rPr>
          <w:rFonts w:ascii="Times New Roman" w:hAnsi="Times New Roman"/>
        </w:rPr>
      </w:pPr>
      <w:r>
        <w:rPr>
          <w:rFonts w:ascii="Times New Roman" w:hAnsi="Times New Roman"/>
        </w:rPr>
        <w:t>Project Number:</w:t>
      </w:r>
      <w:r w:rsidRPr="000D798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textInput>
              <w:default w:val="&lt;&lt;enter project number&gt;&gt;"/>
            </w:textInput>
          </w:ffData>
        </w:fldChar>
      </w:r>
      <w:r>
        <w:rPr>
          <w:rFonts w:ascii="Times New Roman" w:hAnsi="Times New Roman"/>
        </w:rPr>
        <w:instrText xml:space="preserve"> FORMTEXT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&lt;&lt;enter project number&gt;&gt;</w:t>
      </w:r>
      <w:r>
        <w:rPr>
          <w:rFonts w:ascii="Times New Roman" w:hAnsi="Times New Roman"/>
        </w:rPr>
        <w:fldChar w:fldCharType="end"/>
      </w:r>
    </w:p>
    <w:p w14:paraId="79F8C508" w14:textId="77777777" w:rsidR="000D798C" w:rsidRDefault="000D798C" w:rsidP="000D5022">
      <w:pPr>
        <w:rPr>
          <w:rFonts w:ascii="Times New Roman" w:hAnsi="Times New Roman"/>
        </w:rPr>
      </w:pPr>
    </w:p>
    <w:p w14:paraId="57ABCF1F" w14:textId="560B7F64" w:rsidR="00F42D84" w:rsidRDefault="000D798C" w:rsidP="000D502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above project has requested approval to complete an early commencement or early start of construction.  </w:t>
      </w:r>
      <w:r w:rsidR="000D5022">
        <w:rPr>
          <w:rFonts w:ascii="Times New Roman" w:hAnsi="Times New Roman"/>
        </w:rPr>
        <w:t xml:space="preserve">I certify that </w:t>
      </w:r>
      <w:r>
        <w:rPr>
          <w:rFonts w:ascii="Times New Roman" w:hAnsi="Times New Roman"/>
        </w:rPr>
        <w:t>construction</w:t>
      </w:r>
      <w:r w:rsidR="00F1465E">
        <w:rPr>
          <w:rFonts w:ascii="Times New Roman" w:hAnsi="Times New Roman"/>
        </w:rPr>
        <w:t>, demolition</w:t>
      </w:r>
      <w:r w:rsidR="00BA24F8">
        <w:rPr>
          <w:rFonts w:ascii="Times New Roman" w:hAnsi="Times New Roman"/>
        </w:rPr>
        <w:t xml:space="preserve">, building </w:t>
      </w:r>
      <w:r w:rsidR="00E208C5">
        <w:rPr>
          <w:rFonts w:ascii="Times New Roman" w:hAnsi="Times New Roman"/>
        </w:rPr>
        <w:t>modificati</w:t>
      </w:r>
      <w:r w:rsidR="00BA24F8">
        <w:rPr>
          <w:rFonts w:ascii="Times New Roman" w:hAnsi="Times New Roman"/>
        </w:rPr>
        <w:t xml:space="preserve">ons, site clearing, tree removal, regrading, and ground disturbance </w:t>
      </w:r>
      <w:r>
        <w:rPr>
          <w:rFonts w:ascii="Times New Roman" w:hAnsi="Times New Roman"/>
        </w:rPr>
        <w:t>has not yet commenced and will not commence until</w:t>
      </w:r>
      <w:r w:rsidR="00F42D84">
        <w:rPr>
          <w:rFonts w:ascii="Times New Roman" w:hAnsi="Times New Roman"/>
        </w:rPr>
        <w:t>:</w:t>
      </w:r>
    </w:p>
    <w:p w14:paraId="7535C4D4" w14:textId="77777777" w:rsidR="00F42D84" w:rsidRDefault="00F42D84" w:rsidP="000D5022">
      <w:pPr>
        <w:rPr>
          <w:rFonts w:ascii="Times New Roman" w:hAnsi="Times New Roman"/>
        </w:rPr>
      </w:pPr>
    </w:p>
    <w:p w14:paraId="2ACD00CA" w14:textId="77777777" w:rsidR="00D16A4B" w:rsidRDefault="00F42D84" w:rsidP="00F42D84">
      <w:pPr>
        <w:pStyle w:val="ListParagraph"/>
        <w:numPr>
          <w:ilvl w:val="0"/>
          <w:numId w:val="1"/>
        </w:numPr>
        <w:rPr>
          <w:rFonts w:ascii="Times New Roman" w:hAnsi="Times New Roman"/>
          <w:i w:val="0"/>
          <w:sz w:val="24"/>
          <w:szCs w:val="24"/>
        </w:rPr>
      </w:pPr>
      <w:r w:rsidRPr="00F42D84">
        <w:rPr>
          <w:rFonts w:ascii="Times New Roman" w:hAnsi="Times New Roman"/>
          <w:i w:val="0"/>
          <w:sz w:val="24"/>
          <w:szCs w:val="24"/>
        </w:rPr>
        <w:t>HUD has completed the Environmental Review</w:t>
      </w:r>
      <w:r w:rsidR="00D16A4B">
        <w:rPr>
          <w:rFonts w:ascii="Times New Roman" w:hAnsi="Times New Roman"/>
          <w:i w:val="0"/>
          <w:sz w:val="24"/>
          <w:szCs w:val="24"/>
        </w:rPr>
        <w:t>;</w:t>
      </w:r>
      <w:r w:rsidRPr="00F42D84">
        <w:rPr>
          <w:rFonts w:ascii="Times New Roman" w:hAnsi="Times New Roman"/>
          <w:i w:val="0"/>
          <w:sz w:val="24"/>
          <w:szCs w:val="24"/>
        </w:rPr>
        <w:t xml:space="preserve"> and</w:t>
      </w:r>
    </w:p>
    <w:p w14:paraId="15A3FDF5" w14:textId="77777777" w:rsidR="00F42D84" w:rsidRPr="00F42D84" w:rsidRDefault="00D16A4B" w:rsidP="00F42D84">
      <w:pPr>
        <w:pStyle w:val="ListParagraph"/>
        <w:numPr>
          <w:ilvl w:val="0"/>
          <w:numId w:val="1"/>
        </w:numPr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W</w:t>
      </w:r>
      <w:r w:rsidR="00F42D84" w:rsidRPr="00F42D84">
        <w:rPr>
          <w:rFonts w:ascii="Times New Roman" w:hAnsi="Times New Roman"/>
          <w:i w:val="0"/>
          <w:sz w:val="24"/>
          <w:szCs w:val="24"/>
        </w:rPr>
        <w:t>ritten HUD approval</w:t>
      </w:r>
      <w:r>
        <w:rPr>
          <w:rFonts w:ascii="Times New Roman" w:hAnsi="Times New Roman"/>
          <w:i w:val="0"/>
          <w:sz w:val="24"/>
          <w:szCs w:val="24"/>
        </w:rPr>
        <w:t xml:space="preserve"> has been issued</w:t>
      </w:r>
      <w:r w:rsidR="00F42D84" w:rsidRPr="00F42D84">
        <w:rPr>
          <w:rFonts w:ascii="Times New Roman" w:hAnsi="Times New Roman"/>
          <w:i w:val="0"/>
          <w:sz w:val="24"/>
          <w:szCs w:val="24"/>
        </w:rPr>
        <w:t>; and</w:t>
      </w:r>
    </w:p>
    <w:p w14:paraId="4F5258CD" w14:textId="77777777" w:rsidR="00F42D84" w:rsidRPr="00F42D84" w:rsidRDefault="00F42D84" w:rsidP="00F42D84">
      <w:pPr>
        <w:pStyle w:val="ListParagraph"/>
        <w:numPr>
          <w:ilvl w:val="0"/>
          <w:numId w:val="1"/>
        </w:numPr>
        <w:rPr>
          <w:rFonts w:ascii="Times New Roman" w:hAnsi="Times New Roman"/>
          <w:i w:val="0"/>
          <w:sz w:val="24"/>
          <w:szCs w:val="24"/>
        </w:rPr>
      </w:pPr>
      <w:r w:rsidRPr="00F42D84">
        <w:rPr>
          <w:rFonts w:ascii="Times New Roman" w:hAnsi="Times New Roman"/>
          <w:i w:val="0"/>
          <w:sz w:val="24"/>
          <w:szCs w:val="24"/>
        </w:rPr>
        <w:t xml:space="preserve">The HUD </w:t>
      </w:r>
      <w:proofErr w:type="spellStart"/>
      <w:r w:rsidRPr="00F42D84">
        <w:rPr>
          <w:rFonts w:ascii="Times New Roman" w:hAnsi="Times New Roman"/>
          <w:i w:val="0"/>
          <w:sz w:val="24"/>
          <w:szCs w:val="24"/>
        </w:rPr>
        <w:t>PreConstruction</w:t>
      </w:r>
      <w:proofErr w:type="spellEnd"/>
      <w:r w:rsidRPr="00F42D84">
        <w:rPr>
          <w:rFonts w:ascii="Times New Roman" w:hAnsi="Times New Roman"/>
          <w:i w:val="0"/>
          <w:sz w:val="24"/>
          <w:szCs w:val="24"/>
        </w:rPr>
        <w:t xml:space="preserve"> Conference has been completed.</w:t>
      </w:r>
      <w:r w:rsidR="000D798C" w:rsidRPr="00F42D84">
        <w:rPr>
          <w:rFonts w:ascii="Times New Roman" w:hAnsi="Times New Roman"/>
          <w:i w:val="0"/>
          <w:sz w:val="24"/>
          <w:szCs w:val="24"/>
        </w:rPr>
        <w:t xml:space="preserve"> </w:t>
      </w:r>
    </w:p>
    <w:p w14:paraId="25257E2D" w14:textId="7D468550" w:rsidR="000D798C" w:rsidRPr="00F42D84" w:rsidRDefault="0037706D" w:rsidP="00F42D84">
      <w:pPr>
        <w:ind w:left="360"/>
        <w:rPr>
          <w:rFonts w:ascii="Times New Roman" w:hAnsi="Times New Roman"/>
        </w:rPr>
      </w:pPr>
      <w:r w:rsidRPr="00F42D84">
        <w:rPr>
          <w:rFonts w:ascii="Times New Roman" w:hAnsi="Times New Roman"/>
        </w:rPr>
        <w:t xml:space="preserve">Further, I certify that construction will commence within </w:t>
      </w:r>
      <w:r w:rsidR="004D3818">
        <w:rPr>
          <w:rFonts w:ascii="Times New Roman" w:hAnsi="Times New Roman"/>
        </w:rPr>
        <w:t>ten</w:t>
      </w:r>
      <w:r w:rsidR="004D3818" w:rsidRPr="00F42D84">
        <w:rPr>
          <w:rFonts w:ascii="Times New Roman" w:hAnsi="Times New Roman"/>
        </w:rPr>
        <w:t xml:space="preserve"> </w:t>
      </w:r>
      <w:r w:rsidRPr="00F42D84">
        <w:rPr>
          <w:rFonts w:ascii="Times New Roman" w:hAnsi="Times New Roman"/>
        </w:rPr>
        <w:t>business days of the Pre-Construction Conference call.</w:t>
      </w:r>
    </w:p>
    <w:p w14:paraId="2A6645B0" w14:textId="77777777" w:rsidR="000D5022" w:rsidRPr="00C56C26" w:rsidRDefault="000D5022" w:rsidP="000D5022">
      <w:pPr>
        <w:rPr>
          <w:rFonts w:ascii="Times New Roman" w:hAnsi="Times New Roman"/>
        </w:rPr>
      </w:pPr>
    </w:p>
    <w:p w14:paraId="308C3366" w14:textId="77777777" w:rsidR="000D5022" w:rsidRPr="00C56C26" w:rsidRDefault="000D5022" w:rsidP="000D5022">
      <w:pPr>
        <w:rPr>
          <w:rFonts w:ascii="Times New Roman" w:hAnsi="Times New Roman"/>
        </w:rPr>
      </w:pPr>
      <w:r w:rsidRPr="00C56C26">
        <w:rPr>
          <w:rFonts w:ascii="Times New Roman" w:hAnsi="Times New Roman"/>
        </w:rPr>
        <w:t xml:space="preserve">Executed this </w:t>
      </w:r>
      <w:bookmarkStart w:id="1" w:name="Text12"/>
      <w:r w:rsidRPr="00C56C26">
        <w:rPr>
          <w:rFonts w:ascii="Times New Roman" w:hAnsi="Times New Roman"/>
        </w:rPr>
        <w:fldChar w:fldCharType="begin">
          <w:ffData>
            <w:name w:val="Text12"/>
            <w:enabled/>
            <w:calcOnExit w:val="0"/>
            <w:textInput>
              <w:default w:val="&lt;&lt;enter date&gt;&gt;"/>
            </w:textInput>
          </w:ffData>
        </w:fldChar>
      </w:r>
      <w:r w:rsidRPr="00C56C26">
        <w:rPr>
          <w:rFonts w:ascii="Times New Roman" w:hAnsi="Times New Roman"/>
        </w:rPr>
        <w:instrText xml:space="preserve"> FORMTEXT </w:instrText>
      </w:r>
      <w:r w:rsidRPr="00C56C26">
        <w:rPr>
          <w:rFonts w:ascii="Times New Roman" w:hAnsi="Times New Roman"/>
        </w:rPr>
      </w:r>
      <w:r w:rsidRPr="00C56C26">
        <w:rPr>
          <w:rFonts w:ascii="Times New Roman" w:hAnsi="Times New Roman"/>
        </w:rPr>
        <w:fldChar w:fldCharType="separate"/>
      </w:r>
      <w:r w:rsidRPr="00C56C26">
        <w:rPr>
          <w:rFonts w:ascii="Times New Roman" w:hAnsi="Times New Roman"/>
          <w:noProof/>
        </w:rPr>
        <w:t>&lt;&lt;enter date&gt;&gt;</w:t>
      </w:r>
      <w:r w:rsidRPr="00C56C26">
        <w:rPr>
          <w:rFonts w:ascii="Times New Roman" w:hAnsi="Times New Roman"/>
        </w:rPr>
        <w:fldChar w:fldCharType="end"/>
      </w:r>
      <w:bookmarkEnd w:id="1"/>
      <w:r w:rsidRPr="00C56C26">
        <w:rPr>
          <w:rFonts w:ascii="Times New Roman" w:hAnsi="Times New Roman"/>
        </w:rPr>
        <w:t xml:space="preserve"> day of </w:t>
      </w:r>
      <w:bookmarkStart w:id="2" w:name="Text13"/>
      <w:r w:rsidRPr="00C56C26">
        <w:rPr>
          <w:rFonts w:ascii="Times New Roman" w:hAnsi="Times New Roman"/>
        </w:rPr>
        <w:fldChar w:fldCharType="begin">
          <w:ffData>
            <w:name w:val="Text13"/>
            <w:enabled/>
            <w:calcOnExit w:val="0"/>
            <w:textInput>
              <w:default w:val="&lt;&lt;enter month&gt;&gt;"/>
            </w:textInput>
          </w:ffData>
        </w:fldChar>
      </w:r>
      <w:r w:rsidRPr="00C56C26">
        <w:rPr>
          <w:rFonts w:ascii="Times New Roman" w:hAnsi="Times New Roman"/>
        </w:rPr>
        <w:instrText xml:space="preserve"> FORMTEXT </w:instrText>
      </w:r>
      <w:r w:rsidRPr="00C56C26">
        <w:rPr>
          <w:rFonts w:ascii="Times New Roman" w:hAnsi="Times New Roman"/>
        </w:rPr>
      </w:r>
      <w:r w:rsidRPr="00C56C26">
        <w:rPr>
          <w:rFonts w:ascii="Times New Roman" w:hAnsi="Times New Roman"/>
        </w:rPr>
        <w:fldChar w:fldCharType="separate"/>
      </w:r>
      <w:r w:rsidRPr="00C56C26">
        <w:rPr>
          <w:rFonts w:ascii="Times New Roman" w:hAnsi="Times New Roman"/>
          <w:noProof/>
        </w:rPr>
        <w:t>&lt;&lt;enter month&gt;&gt;</w:t>
      </w:r>
      <w:r w:rsidRPr="00C56C26">
        <w:rPr>
          <w:rFonts w:ascii="Times New Roman" w:hAnsi="Times New Roman"/>
        </w:rPr>
        <w:fldChar w:fldCharType="end"/>
      </w:r>
      <w:bookmarkEnd w:id="2"/>
      <w:r w:rsidRPr="00C56C26">
        <w:rPr>
          <w:rFonts w:ascii="Times New Roman" w:hAnsi="Times New Roman"/>
        </w:rPr>
        <w:t xml:space="preserve">, </w:t>
      </w:r>
      <w:bookmarkStart w:id="3" w:name="Text14"/>
      <w:r w:rsidRPr="00C56C26">
        <w:rPr>
          <w:rFonts w:ascii="Times New Roman" w:hAnsi="Times New Roman"/>
        </w:rPr>
        <w:fldChar w:fldCharType="begin">
          <w:ffData>
            <w:name w:val="Text14"/>
            <w:enabled/>
            <w:calcOnExit w:val="0"/>
            <w:textInput>
              <w:default w:val="&lt;&lt;enter year&gt;&gt;"/>
            </w:textInput>
          </w:ffData>
        </w:fldChar>
      </w:r>
      <w:r w:rsidRPr="00C56C26">
        <w:rPr>
          <w:rFonts w:ascii="Times New Roman" w:hAnsi="Times New Roman"/>
        </w:rPr>
        <w:instrText xml:space="preserve"> FORMTEXT </w:instrText>
      </w:r>
      <w:r w:rsidRPr="00C56C26">
        <w:rPr>
          <w:rFonts w:ascii="Times New Roman" w:hAnsi="Times New Roman"/>
        </w:rPr>
      </w:r>
      <w:r w:rsidRPr="00C56C26">
        <w:rPr>
          <w:rFonts w:ascii="Times New Roman" w:hAnsi="Times New Roman"/>
        </w:rPr>
        <w:fldChar w:fldCharType="separate"/>
      </w:r>
      <w:r w:rsidRPr="00C56C26">
        <w:rPr>
          <w:rFonts w:ascii="Times New Roman" w:hAnsi="Times New Roman"/>
          <w:noProof/>
        </w:rPr>
        <w:t>&lt;&lt;enter year&gt;&gt;</w:t>
      </w:r>
      <w:r w:rsidRPr="00C56C26">
        <w:rPr>
          <w:rFonts w:ascii="Times New Roman" w:hAnsi="Times New Roman"/>
        </w:rPr>
        <w:fldChar w:fldCharType="end"/>
      </w:r>
      <w:bookmarkEnd w:id="3"/>
      <w:r w:rsidRPr="00C56C26">
        <w:rPr>
          <w:rFonts w:ascii="Times New Roman" w:hAnsi="Times New Roman"/>
        </w:rPr>
        <w:t>.</w:t>
      </w:r>
    </w:p>
    <w:p w14:paraId="0D9CAE51" w14:textId="77777777" w:rsidR="000D5022" w:rsidRPr="00C56C26" w:rsidRDefault="000D5022" w:rsidP="000D5022">
      <w:pPr>
        <w:rPr>
          <w:rFonts w:ascii="Times New Roman" w:hAnsi="Times New Roman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505"/>
        <w:gridCol w:w="6252"/>
      </w:tblGrid>
      <w:tr w:rsidR="000D5022" w:rsidRPr="00C56C26" w14:paraId="054CF10A" w14:textId="77777777" w:rsidTr="000E3326">
        <w:trPr>
          <w:jc w:val="right"/>
        </w:trPr>
        <w:tc>
          <w:tcPr>
            <w:tcW w:w="480" w:type="dxa"/>
          </w:tcPr>
          <w:p w14:paraId="4ED8203C" w14:textId="77777777" w:rsidR="000D5022" w:rsidRPr="00C56C26" w:rsidRDefault="000D5022" w:rsidP="000E332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252" w:type="dxa"/>
          </w:tcPr>
          <w:p w14:paraId="54596A39" w14:textId="77777777" w:rsidR="000D5022" w:rsidRPr="00C56C26" w:rsidRDefault="000D798C" w:rsidP="000D798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Text15"/>
                  <w:enabled/>
                  <w:calcOnExit w:val="0"/>
                  <w:textInput>
                    <w:default w:val="&lt;&lt;Enter Borrower's Name&gt;&gt;"/>
                  </w:textInput>
                </w:ffData>
              </w:fldChar>
            </w:r>
            <w:bookmarkStart w:id="4" w:name="Text15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noProof/>
              </w:rPr>
              <w:t>&lt;&lt;Enter Borrower's Name&gt;&gt;</w:t>
            </w:r>
            <w:r>
              <w:rPr>
                <w:rFonts w:ascii="Times New Roman" w:hAnsi="Times New Roman"/>
              </w:rPr>
              <w:fldChar w:fldCharType="end"/>
            </w:r>
            <w:bookmarkEnd w:id="4"/>
          </w:p>
        </w:tc>
      </w:tr>
      <w:tr w:rsidR="000D5022" w:rsidRPr="00C56C26" w14:paraId="5508B1BE" w14:textId="77777777" w:rsidTr="000E3326">
        <w:trPr>
          <w:jc w:val="right"/>
        </w:trPr>
        <w:tc>
          <w:tcPr>
            <w:tcW w:w="480" w:type="dxa"/>
            <w:vAlign w:val="bottom"/>
          </w:tcPr>
          <w:p w14:paraId="73C7C86C" w14:textId="77777777" w:rsidR="000D5022" w:rsidRPr="00C56C26" w:rsidRDefault="000D5022" w:rsidP="000E332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260D57D" w14:textId="77777777" w:rsidR="000D5022" w:rsidRPr="00C56C26" w:rsidRDefault="000D5022" w:rsidP="000E332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7EAF8CB" w14:textId="77777777" w:rsidR="000D5022" w:rsidRPr="00C56C26" w:rsidRDefault="000D5022" w:rsidP="000E332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56C26">
              <w:rPr>
                <w:rFonts w:ascii="Times New Roman" w:hAnsi="Times New Roman"/>
                <w:sz w:val="20"/>
                <w:szCs w:val="20"/>
              </w:rPr>
              <w:t>By:</w:t>
            </w:r>
          </w:p>
        </w:tc>
        <w:tc>
          <w:tcPr>
            <w:tcW w:w="6252" w:type="dxa"/>
            <w:tcBorders>
              <w:bottom w:val="single" w:sz="4" w:space="0" w:color="auto"/>
            </w:tcBorders>
          </w:tcPr>
          <w:p w14:paraId="3C578286" w14:textId="77777777" w:rsidR="000D5022" w:rsidRPr="00C56C26" w:rsidRDefault="000D5022" w:rsidP="000E332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4373569" w14:textId="77777777" w:rsidR="000D5022" w:rsidRPr="00C56C26" w:rsidRDefault="000D5022" w:rsidP="000E33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5022" w:rsidRPr="00C56C26" w14:paraId="01DA99C0" w14:textId="77777777" w:rsidTr="000E3326">
        <w:trPr>
          <w:jc w:val="right"/>
        </w:trPr>
        <w:tc>
          <w:tcPr>
            <w:tcW w:w="480" w:type="dxa"/>
          </w:tcPr>
          <w:p w14:paraId="4997B37E" w14:textId="77777777" w:rsidR="000D5022" w:rsidRPr="00C56C26" w:rsidRDefault="000D5022" w:rsidP="000E33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single" w:sz="4" w:space="0" w:color="auto"/>
            </w:tcBorders>
          </w:tcPr>
          <w:p w14:paraId="5BCDD112" w14:textId="77777777" w:rsidR="000D5022" w:rsidRPr="00C56C26" w:rsidRDefault="000D5022" w:rsidP="000E3326">
            <w:pPr>
              <w:rPr>
                <w:rFonts w:ascii="Times New Roman" w:hAnsi="Times New Roman"/>
                <w:sz w:val="20"/>
                <w:szCs w:val="20"/>
              </w:rPr>
            </w:pPr>
            <w:r w:rsidRPr="00C56C26">
              <w:rPr>
                <w:rFonts w:ascii="Times New Roman" w:hAnsi="Times New Roman"/>
                <w:sz w:val="20"/>
                <w:szCs w:val="20"/>
              </w:rPr>
              <w:t>Signature</w:t>
            </w:r>
          </w:p>
        </w:tc>
      </w:tr>
      <w:tr w:rsidR="000D5022" w:rsidRPr="00C56C26" w14:paraId="32055598" w14:textId="77777777" w:rsidTr="000E3326">
        <w:trPr>
          <w:jc w:val="right"/>
        </w:trPr>
        <w:tc>
          <w:tcPr>
            <w:tcW w:w="480" w:type="dxa"/>
          </w:tcPr>
          <w:p w14:paraId="3A49180B" w14:textId="77777777" w:rsidR="000D5022" w:rsidRPr="00C56C26" w:rsidRDefault="000D5022" w:rsidP="000E33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2" w:type="dxa"/>
            <w:tcBorders>
              <w:bottom w:val="single" w:sz="4" w:space="0" w:color="auto"/>
            </w:tcBorders>
          </w:tcPr>
          <w:p w14:paraId="212C27CE" w14:textId="77777777" w:rsidR="000D5022" w:rsidRPr="00C56C26" w:rsidRDefault="000D5022" w:rsidP="000E3326">
            <w:pPr>
              <w:rPr>
                <w:rFonts w:ascii="Times New Roman" w:hAnsi="Times New Roman"/>
                <w:sz w:val="20"/>
                <w:szCs w:val="20"/>
              </w:rPr>
            </w:pPr>
          </w:p>
          <w:bookmarkStart w:id="5" w:name="Text7"/>
          <w:p w14:paraId="35FFD118" w14:textId="77777777" w:rsidR="000D5022" w:rsidRPr="00C56C26" w:rsidRDefault="000D5022" w:rsidP="000E3326">
            <w:pPr>
              <w:rPr>
                <w:rFonts w:ascii="Times New Roman" w:hAnsi="Times New Roman"/>
                <w:sz w:val="20"/>
                <w:szCs w:val="20"/>
              </w:rPr>
            </w:pPr>
            <w:r w:rsidRPr="00C56C26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&lt;&lt;enter name and title of authorized representative here&gt;&gt;"/>
                  </w:textInput>
                </w:ffData>
              </w:fldChar>
            </w:r>
            <w:r w:rsidRPr="00C56C26"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 w:rsidRPr="00C56C26">
              <w:rPr>
                <w:rFonts w:ascii="Times New Roman" w:hAnsi="Times New Roman"/>
                <w:sz w:val="20"/>
                <w:szCs w:val="20"/>
              </w:rPr>
            </w:r>
            <w:r w:rsidRPr="00C56C26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C56C26">
              <w:rPr>
                <w:rFonts w:ascii="Times New Roman" w:hAnsi="Times New Roman"/>
                <w:noProof/>
                <w:sz w:val="20"/>
                <w:szCs w:val="20"/>
              </w:rPr>
              <w:t>&lt;&lt;enter name and title of authorized representative here&gt;&gt;</w:t>
            </w:r>
            <w:r w:rsidRPr="00C56C26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bookmarkEnd w:id="5"/>
          </w:p>
        </w:tc>
      </w:tr>
      <w:tr w:rsidR="000D5022" w:rsidRPr="00C56C26" w14:paraId="4327266D" w14:textId="77777777" w:rsidTr="000E3326">
        <w:trPr>
          <w:jc w:val="right"/>
        </w:trPr>
        <w:tc>
          <w:tcPr>
            <w:tcW w:w="480" w:type="dxa"/>
          </w:tcPr>
          <w:p w14:paraId="11B173D3" w14:textId="77777777" w:rsidR="000D5022" w:rsidRPr="00C56C26" w:rsidRDefault="000D5022" w:rsidP="000E33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single" w:sz="4" w:space="0" w:color="auto"/>
            </w:tcBorders>
          </w:tcPr>
          <w:p w14:paraId="5FB523B1" w14:textId="77777777" w:rsidR="000D5022" w:rsidRPr="00C56C26" w:rsidRDefault="000D5022" w:rsidP="000E3326">
            <w:pPr>
              <w:rPr>
                <w:rFonts w:ascii="Times New Roman" w:hAnsi="Times New Roman"/>
                <w:sz w:val="20"/>
                <w:szCs w:val="20"/>
              </w:rPr>
            </w:pPr>
            <w:r w:rsidRPr="00C56C26">
              <w:rPr>
                <w:rFonts w:ascii="Times New Roman" w:hAnsi="Times New Roman"/>
                <w:sz w:val="20"/>
                <w:szCs w:val="20"/>
              </w:rPr>
              <w:t>(Printed Name &amp; Title)</w:t>
            </w:r>
          </w:p>
        </w:tc>
      </w:tr>
    </w:tbl>
    <w:p w14:paraId="4FF9F75E" w14:textId="77777777" w:rsidR="00697A57" w:rsidRPr="00E557E5" w:rsidRDefault="00697A57">
      <w:pPr>
        <w:rPr>
          <w:rFonts w:ascii="Times New Roman" w:hAnsi="Times New Roman"/>
        </w:rPr>
      </w:pPr>
    </w:p>
    <w:p w14:paraId="4393ADD6" w14:textId="77777777" w:rsidR="00697A57" w:rsidRPr="00E557E5" w:rsidRDefault="00697A57">
      <w:pPr>
        <w:rPr>
          <w:rFonts w:ascii="Times New Roman" w:hAnsi="Times New Roman"/>
        </w:rPr>
      </w:pPr>
    </w:p>
    <w:p w14:paraId="1380B8AC" w14:textId="77777777" w:rsidR="00697A57" w:rsidRPr="00E557E5" w:rsidRDefault="00697A57" w:rsidP="00697A57">
      <w:pPr>
        <w:rPr>
          <w:rFonts w:ascii="Times New Roman" w:hAnsi="Times New Roman"/>
        </w:rPr>
      </w:pPr>
      <w:r w:rsidRPr="00E557E5">
        <w:rPr>
          <w:rFonts w:ascii="Times New Roman" w:hAnsi="Times New Roman"/>
          <w:b/>
        </w:rPr>
        <w:t>Warning:</w:t>
      </w:r>
      <w:r w:rsidRPr="00E557E5">
        <w:rPr>
          <w:rFonts w:ascii="Times New Roman" w:hAnsi="Times New Roman"/>
        </w:rPr>
        <w:t xml:space="preserve"> Any person who knowingly presents a false, fictitious, or fraudulent statement or claim in a matter within the jurisdiction of the U.S. Department of Housing and Urban Development is subject to criminal penalties, civil liability, and administrative sanctions.  </w:t>
      </w:r>
    </w:p>
    <w:p w14:paraId="4C394E5D" w14:textId="77777777" w:rsidR="00697A57" w:rsidRDefault="00697A57"/>
    <w:sectPr w:rsidR="00697A57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930CC" w14:textId="77777777" w:rsidR="00EB1EF6" w:rsidRDefault="00EB1EF6" w:rsidP="00F43C9B">
      <w:r>
        <w:separator/>
      </w:r>
    </w:p>
  </w:endnote>
  <w:endnote w:type="continuationSeparator" w:id="0">
    <w:p w14:paraId="701C136D" w14:textId="77777777" w:rsidR="00EB1EF6" w:rsidRDefault="00EB1EF6" w:rsidP="00F43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43860" w14:textId="23D6D7D0" w:rsidR="00F43C9B" w:rsidRPr="00F43C9B" w:rsidRDefault="00753F33" w:rsidP="00F43C9B">
    <w:pPr>
      <w:pStyle w:val="Footer"/>
      <w:jc w:val="right"/>
      <w:rPr>
        <w:ins w:id="6" w:author="H22192" w:date="2015-01-06T11:24:00Z"/>
        <w:rFonts w:ascii="Times New Roman" w:hAnsi="Times New Roman"/>
      </w:rPr>
    </w:pPr>
    <w:r>
      <w:rPr>
        <w:rFonts w:ascii="Times New Roman" w:hAnsi="Times New Roman"/>
      </w:rPr>
      <w:t>May 2018</w:t>
    </w:r>
  </w:p>
  <w:p w14:paraId="3EC6D649" w14:textId="77777777" w:rsidR="00F43C9B" w:rsidRDefault="00F43C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E1FAF" w14:textId="77777777" w:rsidR="00EB1EF6" w:rsidRDefault="00EB1EF6" w:rsidP="00F43C9B">
      <w:r>
        <w:separator/>
      </w:r>
    </w:p>
  </w:footnote>
  <w:footnote w:type="continuationSeparator" w:id="0">
    <w:p w14:paraId="717BCAA3" w14:textId="77777777" w:rsidR="00EB1EF6" w:rsidRDefault="00EB1EF6" w:rsidP="00F43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917B8"/>
    <w:multiLevelType w:val="hybridMultilevel"/>
    <w:tmpl w:val="1B46C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022"/>
    <w:rsid w:val="000D5022"/>
    <w:rsid w:val="000D798C"/>
    <w:rsid w:val="00123E49"/>
    <w:rsid w:val="00196244"/>
    <w:rsid w:val="0037706D"/>
    <w:rsid w:val="004D3818"/>
    <w:rsid w:val="005425EA"/>
    <w:rsid w:val="00697A57"/>
    <w:rsid w:val="00753F33"/>
    <w:rsid w:val="009035C6"/>
    <w:rsid w:val="00BA24F8"/>
    <w:rsid w:val="00D16A4B"/>
    <w:rsid w:val="00E208C5"/>
    <w:rsid w:val="00E557E5"/>
    <w:rsid w:val="00E71E70"/>
    <w:rsid w:val="00EB1EF6"/>
    <w:rsid w:val="00F1465E"/>
    <w:rsid w:val="00F42D84"/>
    <w:rsid w:val="00F4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AEAA45"/>
  <w15:docId w15:val="{2F765B7B-0C1D-4F11-8F1B-427E18BA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5022"/>
    <w:pPr>
      <w:spacing w:after="0" w:line="240" w:lineRule="auto"/>
    </w:pPr>
    <w:rPr>
      <w:rFonts w:ascii="Garamond" w:eastAsia="Times New Roman" w:hAnsi="Garamond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6244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244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244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6244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6244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6244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6244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6244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6244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6244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19624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19624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rsid w:val="0019624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624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624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624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624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6244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96244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96244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196244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6244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</w:rPr>
  </w:style>
  <w:style w:type="character" w:customStyle="1" w:styleId="SubtitleChar">
    <w:name w:val="Subtitle Char"/>
    <w:basedOn w:val="DefaultParagraphFont"/>
    <w:link w:val="Subtitle"/>
    <w:uiPriority w:val="11"/>
    <w:rsid w:val="00196244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196244"/>
    <w:rPr>
      <w:b/>
      <w:bCs/>
      <w:spacing w:val="0"/>
    </w:rPr>
  </w:style>
  <w:style w:type="character" w:styleId="Emphasis">
    <w:name w:val="Emphasis"/>
    <w:uiPriority w:val="20"/>
    <w:qFormat/>
    <w:rsid w:val="00196244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196244"/>
    <w:rPr>
      <w:rFonts w:asciiTheme="minorHAnsi" w:eastAsiaTheme="minorHAnsi" w:hAnsiTheme="minorHAnsi" w:cstheme="minorBidi"/>
      <w:i/>
      <w:iCs/>
      <w:sz w:val="20"/>
      <w:szCs w:val="20"/>
    </w:rPr>
  </w:style>
  <w:style w:type="paragraph" w:styleId="ListParagraph">
    <w:name w:val="List Paragraph"/>
    <w:basedOn w:val="Normal"/>
    <w:uiPriority w:val="34"/>
    <w:qFormat/>
    <w:rsid w:val="00196244"/>
    <w:pPr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196244"/>
    <w:pPr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196244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6244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6244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19624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19624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196244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196244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196244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6244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7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7E5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43C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3C9B"/>
    <w:rPr>
      <w:rFonts w:ascii="Garamond" w:eastAsia="Times New Roman" w:hAnsi="Garamond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43C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3C9B"/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0e4778-6dda-4922-9cbb-844e3833891c">HUDIHCF2-29-2546</_dlc_DocId>
    <_dlc_DocIdUrl xmlns="890e4778-6dda-4922-9cbb-844e3833891c">
      <Url>http://hudsharepoint.hud.gov/sites/IHCF2/DEVL/pp/_layouts/DocIdRedir.aspx?ID=HUDIHCF2-29-2546</Url>
      <Description>HUDIHCF2-29-2546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CC114D10040C4C8E96E5BE845FAAC8" ma:contentTypeVersion="2" ma:contentTypeDescription="Create a new document." ma:contentTypeScope="" ma:versionID="92e4de77aadd183272fbda6991bf2b8f">
  <xsd:schema xmlns:xsd="http://www.w3.org/2001/XMLSchema" xmlns:xs="http://www.w3.org/2001/XMLSchema" xmlns:p="http://schemas.microsoft.com/office/2006/metadata/properties" xmlns:ns2="890e4778-6dda-4922-9cbb-844e3833891c" targetNamespace="http://schemas.microsoft.com/office/2006/metadata/properties" ma:root="true" ma:fieldsID="c0f06fc115ed9bc558695823ea58ea4a" ns2:_="">
    <xsd:import namespace="890e4778-6dda-4922-9cbb-844e3833891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e4778-6dda-4922-9cbb-844e3833891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4521A-4B42-44A4-B637-4E936AD9F2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284B87-C338-4C19-84E5-7CC1363ADB80}">
  <ds:schemaRefs>
    <ds:schemaRef ds:uri="http://schemas.microsoft.com/office/2006/metadata/properties"/>
    <ds:schemaRef ds:uri="http://schemas.microsoft.com/office/infopath/2007/PartnerControls"/>
    <ds:schemaRef ds:uri="890e4778-6dda-4922-9cbb-844e3833891c"/>
  </ds:schemaRefs>
</ds:datastoreItem>
</file>

<file path=customXml/itemProps3.xml><?xml version="1.0" encoding="utf-8"?>
<ds:datastoreItem xmlns:ds="http://schemas.openxmlformats.org/officeDocument/2006/customXml" ds:itemID="{D2A41794-ADEB-4393-8449-C31C335384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0e4778-6dda-4922-9cbb-844e383389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0C4A80-E65A-4A2A-95BD-2CA9516815A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CFB6729-4B07-4AD0-8808-F61B3B598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H21560</dc:creator>
  <cp:lastModifiedBy>Yeow, Emmanuel</cp:lastModifiedBy>
  <cp:revision>4</cp:revision>
  <dcterms:created xsi:type="dcterms:W3CDTF">2018-05-11T15:53:00Z</dcterms:created>
  <dcterms:modified xsi:type="dcterms:W3CDTF">2018-05-15T20:01:00Z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0x010100ACCC114D10040C4C8E96E5BE845FAAC8</vt:lpwstr>
  </property>
  <property fmtid="{D5CDD505-2E9C-101B-9397-08002B2CF9AE}" pid="4" name="_dlc_DocIdItemGuid">
    <vt:lpwstr>a5eb4548-d875-491d-bff4-7e69c3fec08d</vt:lpwstr>
  </property>
</Properties>
</file>